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12342" w:rsidR="00FA015B" w:rsidP="00FA015B" w:rsidRDefault="00FA015B" w14:paraId="2B03188D" w14:textId="77777777">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rsidRPr="00212342" w:rsidR="00FA015B" w:rsidP="00FA015B" w:rsidRDefault="00FA015B" w14:paraId="30D1AE91" w14:textId="77777777">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rsidRPr="00212342" w:rsidR="00FA015B" w:rsidP="00FA015B" w:rsidRDefault="00FA015B" w14:paraId="7722C63E" w14:textId="77777777">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rsidRPr="00212342" w:rsidR="00FA015B" w:rsidP="00FA015B" w:rsidRDefault="00FA015B" w14:paraId="0C1C2300" w14:textId="77777777">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Pr="00212342" w:rsidR="00212342">
        <w:rPr>
          <w:rFonts w:ascii="Century Gothic" w:hAnsi="Century Gothic"/>
          <w:b/>
          <w:i/>
          <w:sz w:val="24"/>
          <w:szCs w:val="24"/>
          <w:u w:val="single"/>
        </w:rPr>
        <w:t xml:space="preserve"> +593 4242 9977</w:t>
      </w:r>
    </w:p>
    <w:p w:rsidR="00212342" w:rsidP="00FA015B" w:rsidRDefault="00212342" w14:paraId="2E776ED3" w14:textId="77777777">
      <w:pPr>
        <w:jc w:val="center"/>
        <w:rPr>
          <w:rFonts w:ascii="Century Gothic" w:hAnsi="Century Gothic"/>
          <w:b/>
        </w:rPr>
      </w:pPr>
    </w:p>
    <w:p w:rsidRPr="00212342" w:rsidR="00FA015B" w:rsidP="00FA015B" w:rsidRDefault="00FA015B" w14:paraId="36E3547E" w14:textId="77777777">
      <w:pPr>
        <w:jc w:val="center"/>
        <w:rPr>
          <w:rFonts w:ascii="Century Gothic" w:hAnsi="Century Gothic"/>
          <w:b/>
        </w:rPr>
      </w:pPr>
      <w:r w:rsidRPr="00212342">
        <w:rPr>
          <w:rFonts w:ascii="Century Gothic" w:hAnsi="Century Gothic"/>
          <w:b/>
        </w:rPr>
        <w:t>CONTRATO DE SERVICIO DE ALMACENAMIENTO Y GESTIÓN DE DOCUMENTOS.</w:t>
      </w:r>
    </w:p>
    <w:p w:rsidRPr="00212342" w:rsidR="00FA015B" w:rsidP="00212342" w:rsidRDefault="00FA015B" w14:paraId="4A2D3652" w14:textId="437090B9">
      <w:pPr>
        <w:jc w:val="right"/>
        <w:rPr>
          <w:rFonts w:ascii="Century Gothic" w:hAnsi="Century Gothic"/>
          <w:b/>
        </w:rPr>
      </w:pPr>
      <w:r w:rsidRPr="00212342">
        <w:rPr>
          <w:rFonts w:ascii="Century Gothic" w:hAnsi="Century Gothic"/>
          <w:b/>
        </w:rPr>
        <w:t xml:space="preserve">FECHA DE VIGENCIA:  </w:t>
      </w:r>
      <w:r w:rsidR="00D16255">
        <w:rPr>
          <w:rFonts w:ascii="Century Gothic" w:hAnsi="Century Gothic"/>
          <w:bCs/>
        </w:rPr>
        <w:t>30</w:t>
      </w:r>
      <w:r w:rsidR="002D565F">
        <w:rPr>
          <w:rFonts w:ascii="Century Gothic" w:hAnsi="Century Gothic"/>
          <w:bCs/>
        </w:rPr>
        <w:t xml:space="preserve"> de </w:t>
      </w:r>
      <w:r w:rsidR="00D16255">
        <w:rPr>
          <w:rFonts w:ascii="Century Gothic" w:hAnsi="Century Gothic"/>
          <w:bCs/>
        </w:rPr>
        <w:t>Marzo</w:t>
      </w:r>
      <w:r w:rsidR="001953D8">
        <w:rPr>
          <w:rFonts w:ascii="Century Gothic" w:hAnsi="Century Gothic"/>
          <w:bCs/>
        </w:rPr>
        <w:t xml:space="preserve"> </w:t>
      </w:r>
      <w:r w:rsidR="00212342">
        <w:rPr>
          <w:rFonts w:ascii="Century Gothic" w:hAnsi="Century Gothic"/>
          <w:bCs/>
        </w:rPr>
        <w:t>de 202</w:t>
      </w:r>
      <w:r w:rsidR="00326D93">
        <w:rPr>
          <w:rFonts w:ascii="Century Gothic" w:hAnsi="Century Gothic"/>
          <w:bCs/>
        </w:rPr>
        <w:t>1</w:t>
      </w:r>
      <w:r w:rsidRPr="00212342">
        <w:rPr>
          <w:rFonts w:ascii="Century Gothic" w:hAnsi="Century Gothic"/>
          <w:b/>
        </w:rPr>
        <w:t>.</w:t>
      </w:r>
    </w:p>
    <w:p w:rsidRPr="00C94648" w:rsidR="00FA015B" w:rsidP="00C94648" w:rsidRDefault="00455991" w14:paraId="185A1DB4" w14:textId="4D8D5A6F">
      <w:pPr>
        <w:rPr>
          <w:rFonts w:eastAsiaTheme="minorHAnsi"/>
          <w:color w:val="1F497D"/>
          <w:sz w:val="20"/>
          <w:szCs w:val="20"/>
          <w:lang w:eastAsia="es-ES"/>
        </w:rPr>
      </w:pPr>
      <w:r w:rsidRPr="00455991">
        <w:rPr>
          <w:rFonts w:ascii="Century Gothic" w:hAnsi="Century Gothic"/>
          <w:b/>
          <w:bCs/>
          <w:sz w:val="24"/>
          <w:szCs w:val="24"/>
          <w:u w:val="single"/>
          <w:shd w:val="clear" w:color="auto" w:fill="FFFFFF"/>
        </w:rPr>
        <w:t>ECUADORDOMAIN S.A</w:t>
      </w:r>
      <w:r>
        <w:rPr>
          <w:rFonts w:ascii="Roboto" w:hAnsi="Roboto"/>
          <w:color w:val="434A54"/>
          <w:sz w:val="33"/>
          <w:szCs w:val="33"/>
          <w:shd w:val="clear" w:color="auto" w:fill="FFFFFF"/>
        </w:rPr>
        <w:t>.</w:t>
      </w:r>
      <w:r w:rsidRPr="00EE65ED">
        <w:rPr>
          <w:rFonts w:ascii="Century Gothic" w:hAnsi="Century Gothic"/>
          <w:i/>
          <w:sz w:val="20"/>
          <w:szCs w:val="20"/>
        </w:rPr>
        <w:t xml:space="preserve"> </w:t>
      </w:r>
      <w:r w:rsidRPr="00EE65ED" w:rsidR="00FA015B">
        <w:rPr>
          <w:rFonts w:ascii="Century Gothic" w:hAnsi="Century Gothic"/>
          <w:i/>
          <w:sz w:val="20"/>
          <w:szCs w:val="20"/>
        </w:rPr>
        <w:t>(</w:t>
      </w:r>
      <w:r w:rsidRPr="00EE65ED" w:rsidR="00FA015B">
        <w:rPr>
          <w:rFonts w:ascii="Century Gothic" w:hAnsi="Century Gothic"/>
          <w:sz w:val="20"/>
          <w:szCs w:val="20"/>
        </w:rPr>
        <w:t xml:space="preserve">En adelante “El Cliente”) por el presente instrumento tiene a bien contratar a </w:t>
      </w:r>
      <w:r w:rsidRPr="00EE65ED" w:rsidR="00FA015B">
        <w:rPr>
          <w:rFonts w:ascii="Century Gothic" w:hAnsi="Century Gothic"/>
          <w:b/>
          <w:i/>
          <w:sz w:val="20"/>
          <w:szCs w:val="20"/>
          <w:u w:val="single"/>
        </w:rPr>
        <w:t>DATASOLUTIONS S.A.</w:t>
      </w:r>
      <w:r w:rsidRPr="00EE65ED" w:rsidR="00FA015B">
        <w:rPr>
          <w:rFonts w:ascii="Century Gothic" w:hAnsi="Century Gothic"/>
          <w:b/>
          <w:bCs/>
          <w:i/>
          <w:color w:val="FF0000"/>
          <w:sz w:val="20"/>
          <w:szCs w:val="20"/>
          <w:u w:val="single"/>
        </w:rPr>
        <w:t xml:space="preserve"> </w:t>
      </w:r>
      <w:r w:rsidRPr="00EE65ED" w:rsidR="00FA015B">
        <w:rPr>
          <w:rFonts w:ascii="Century Gothic" w:hAnsi="Century Gothic"/>
          <w:sz w:val="20"/>
          <w:szCs w:val="20"/>
        </w:rPr>
        <w:t xml:space="preserve"> (en adelante “La Compañía”) para la prestación del servicio de custodia y administración de documentos que requiera, en sus instalaciones ubicadas en la </w:t>
      </w:r>
      <w:r w:rsidRPr="00B313E0" w:rsidR="00B313E0">
        <w:rPr>
          <w:rFonts w:ascii="Century Gothic" w:hAnsi="Century Gothic"/>
          <w:b/>
          <w:sz w:val="20"/>
          <w:u w:val="single"/>
          <w:lang w:val="es-ES"/>
        </w:rPr>
        <w:t>Av. Domingo Comín S/N y la Onceava Cdla. Nueve de Octubre</w:t>
      </w:r>
      <w:r w:rsidRPr="00C94648" w:rsidR="00FA015B">
        <w:rPr>
          <w:rFonts w:ascii="Century Gothic" w:hAnsi="Century Gothic"/>
          <w:b/>
          <w:bCs/>
          <w:i/>
          <w:sz w:val="20"/>
          <w:szCs w:val="20"/>
          <w:u w:val="single"/>
        </w:rPr>
        <w:t>.</w:t>
      </w:r>
      <w:r w:rsidRPr="00C94648" w:rsidR="00FA015B">
        <w:rPr>
          <w:rFonts w:ascii="Century Gothic" w:hAnsi="Century Gothic"/>
          <w:b/>
          <w:bCs/>
          <w:sz w:val="20"/>
          <w:szCs w:val="20"/>
          <w:u w:val="single"/>
        </w:rPr>
        <w:t>,</w:t>
      </w:r>
      <w:r w:rsidRPr="00C94648" w:rsidR="00FA015B">
        <w:rPr>
          <w:rFonts w:ascii="Century Gothic" w:hAnsi="Century Gothic"/>
          <w:sz w:val="20"/>
          <w:szCs w:val="20"/>
        </w:rPr>
        <w:t xml:space="preserve"> </w:t>
      </w:r>
      <w:r w:rsidRPr="00EE65ED" w:rsidR="00FA015B">
        <w:rPr>
          <w:rFonts w:ascii="Century Gothic" w:hAnsi="Century Gothic"/>
          <w:sz w:val="20"/>
          <w:szCs w:val="20"/>
        </w:rPr>
        <w:t xml:space="preserve">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Pr="00EE65ED" w:rsidR="00FA015B">
        <w:rPr>
          <w:rFonts w:ascii="Century Gothic" w:hAnsi="Century Gothic"/>
          <w:b/>
          <w:sz w:val="20"/>
          <w:szCs w:val="20"/>
        </w:rPr>
        <w:t xml:space="preserve">Anexo 1 </w:t>
      </w:r>
      <w:r w:rsidRPr="00EE65ED" w:rsidR="00FA015B">
        <w:rPr>
          <w:rFonts w:ascii="Century Gothic" w:hAnsi="Century Gothic"/>
          <w:sz w:val="20"/>
          <w:szCs w:val="20"/>
        </w:rPr>
        <w:t>en el caso de la negociación inicial y</w:t>
      </w:r>
      <w:r w:rsidRPr="00EE65ED" w:rsidR="00FA015B">
        <w:rPr>
          <w:rFonts w:ascii="Century Gothic" w:hAnsi="Century Gothic"/>
          <w:b/>
          <w:sz w:val="20"/>
          <w:szCs w:val="20"/>
        </w:rPr>
        <w:t xml:space="preserve"> </w:t>
      </w:r>
      <w:r w:rsidRPr="00EE65ED" w:rsidR="00FA015B">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rsidRPr="00212342" w:rsidR="00FA015B" w:rsidP="00FA015B" w:rsidRDefault="00FA015B" w14:paraId="54324886" w14:textId="5D949CBC">
      <w:pPr>
        <w:jc w:val="both"/>
        <w:rPr>
          <w:rFonts w:ascii="Century Gothic" w:hAnsi="Century Gothic"/>
        </w:rPr>
      </w:pPr>
      <w:bookmarkStart w:name="_Hlk50989601" w:id="0"/>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Pr="00455991" w:rsidR="00455991">
        <w:rPr>
          <w:rFonts w:ascii="Century Gothic" w:hAnsi="Century Gothic"/>
          <w:b/>
          <w:bCs/>
          <w:sz w:val="24"/>
          <w:szCs w:val="24"/>
          <w:u w:val="single"/>
          <w:shd w:val="clear" w:color="auto" w:fill="FFFFFF"/>
        </w:rPr>
        <w:t>ECUADORDOMAIN S.A</w:t>
      </w:r>
      <w:r w:rsidR="00455991">
        <w:rPr>
          <w:rFonts w:ascii="Roboto" w:hAnsi="Roboto"/>
          <w:color w:val="434A54"/>
          <w:sz w:val="33"/>
          <w:szCs w:val="33"/>
          <w:shd w:val="clear" w:color="auto" w:fill="FFFFFF"/>
        </w:rPr>
        <w:t>.</w:t>
      </w:r>
      <w:r w:rsidRPr="00EE65ED" w:rsidR="00455991">
        <w:rPr>
          <w:rFonts w:ascii="Century Gothic" w:hAnsi="Century Gothic"/>
          <w:i/>
          <w:sz w:val="20"/>
          <w:szCs w:val="20"/>
        </w:rPr>
        <w:t xml:space="preserve"> </w:t>
      </w:r>
      <w:r w:rsidRPr="00EE65ED">
        <w:rPr>
          <w:rFonts w:ascii="Century Gothic" w:hAnsi="Century Gothic"/>
          <w:sz w:val="20"/>
          <w:szCs w:val="20"/>
        </w:rPr>
        <w:t xml:space="preserve">Anexo que se incluirá, pero que </w:t>
      </w:r>
      <w:r w:rsidRPr="00EE65ED" w:rsid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0"/>
    <w:p w:rsidRPr="00212342" w:rsidR="00FA015B" w:rsidP="00FA015B" w:rsidRDefault="00FA015B" w14:paraId="2815171F"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rsidRPr="00212342" w:rsidR="00FA015B" w:rsidP="00FA015B" w:rsidRDefault="00FA015B" w14:paraId="4C24BCF4" w14:textId="77777777">
      <w:pPr>
        <w:pStyle w:val="Prrafodelista"/>
        <w:jc w:val="both"/>
        <w:rPr>
          <w:rFonts w:ascii="Century Gothic" w:hAnsi="Century Gothic"/>
        </w:rPr>
      </w:pPr>
    </w:p>
    <w:p w:rsidRPr="00212342" w:rsidR="00FA015B" w:rsidP="00FA015B" w:rsidRDefault="00FA015B" w14:paraId="3871BB6D" w14:textId="709BF81C">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Pr="00EE65ED" w:rsidR="00EE65ED">
        <w:rPr>
          <w:rFonts w:ascii="Century Gothic" w:hAnsi="Century Gothic"/>
          <w:sz w:val="20"/>
          <w:szCs w:val="20"/>
        </w:rPr>
        <w:t xml:space="preserve"> </w:t>
      </w:r>
      <w:r w:rsidR="00455991">
        <w:rPr>
          <w:rFonts w:ascii="Century Gothic" w:hAnsi="Century Gothic"/>
          <w:b/>
          <w:sz w:val="20"/>
          <w:szCs w:val="20"/>
          <w:u w:val="single"/>
        </w:rPr>
        <w:t>5</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Pr="00EE65ED" w:rsidR="00EE65ED">
        <w:rPr>
          <w:rFonts w:ascii="Century Gothic" w:hAnsi="Century Gothic"/>
          <w:b/>
          <w:sz w:val="20"/>
          <w:szCs w:val="20"/>
          <w:u w:val="single"/>
        </w:rPr>
        <w:t xml:space="preserve"> (</w:t>
      </w:r>
      <w:r w:rsidR="00455991">
        <w:rPr>
          <w:rFonts w:ascii="Century Gothic" w:hAnsi="Century Gothic"/>
          <w:b/>
          <w:sz w:val="20"/>
          <w:szCs w:val="20"/>
          <w:u w:val="single"/>
        </w:rPr>
        <w:t>60</w:t>
      </w:r>
      <w:r w:rsidR="00BB657E">
        <w:rPr>
          <w:rFonts w:ascii="Century Gothic" w:hAnsi="Century Gothic"/>
          <w:b/>
          <w:sz w:val="20"/>
          <w:szCs w:val="20"/>
          <w:u w:val="single"/>
        </w:rPr>
        <w:t xml:space="preserve"> </w:t>
      </w:r>
      <w:r w:rsidRPr="00EE65ED" w:rsid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Pr="00EE65ED" w:rsid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r w:rsidR="00655C84">
        <w:rPr>
          <w:rFonts w:ascii="Century Gothic" w:hAnsi="Century Gothic"/>
          <w:sz w:val="20"/>
          <w:szCs w:val="20"/>
        </w:rPr>
        <w:t xml:space="preserve"> En caso de que el cliente desee terminar </w:t>
      </w:r>
      <w:r w:rsidR="00655C84">
        <w:rPr>
          <w:rFonts w:ascii="Century Gothic" w:hAnsi="Century Gothic"/>
          <w:sz w:val="20"/>
          <w:szCs w:val="20"/>
        </w:rPr>
        <w:lastRenderedPageBreak/>
        <w:t>el contrato de manera anticipada el Cliente deberá cancelar todos los meses que le resten al contrato de manera anticipada.</w:t>
      </w:r>
    </w:p>
    <w:p w:rsidR="00FA015B" w:rsidP="00D76F67" w:rsidRDefault="00FA015B" w14:paraId="7E3015D1"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ACEPTACIÓN</w:t>
      </w:r>
    </w:p>
    <w:p w:rsidRPr="00D76F67" w:rsidR="00D76F67" w:rsidP="00D76F67" w:rsidRDefault="00D76F67" w14:paraId="15C1EF3C" w14:textId="77777777">
      <w:pPr>
        <w:pStyle w:val="Prrafodelista"/>
        <w:spacing w:after="0" w:line="240" w:lineRule="auto"/>
        <w:jc w:val="both"/>
        <w:rPr>
          <w:rFonts w:ascii="Century Gothic" w:hAnsi="Century Gothic"/>
          <w:b/>
        </w:rPr>
      </w:pPr>
    </w:p>
    <w:p w:rsidRPr="00EE65ED" w:rsidR="00FA015B" w:rsidP="00FA015B" w:rsidRDefault="00FA015B" w14:paraId="4C039176" w14:textId="77777777">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rsidR="00FA015B" w:rsidP="00D76F67" w:rsidRDefault="00FA015B" w14:paraId="3FF02C57"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TARIFAS</w:t>
      </w:r>
    </w:p>
    <w:p w:rsidRPr="00D76F67" w:rsidR="00D76F67" w:rsidP="00D76F67" w:rsidRDefault="00D76F67" w14:paraId="7BE1E297" w14:textId="77777777">
      <w:pPr>
        <w:pStyle w:val="Prrafodelista"/>
        <w:spacing w:after="0" w:line="240" w:lineRule="auto"/>
        <w:jc w:val="both"/>
        <w:rPr>
          <w:rFonts w:ascii="Century Gothic" w:hAnsi="Century Gothic"/>
          <w:b/>
        </w:rPr>
      </w:pPr>
    </w:p>
    <w:p w:rsidRPr="00EE65ED" w:rsidR="00FA015B" w:rsidP="00FA015B" w:rsidRDefault="00FA015B" w14:paraId="23BEA4A8" w14:textId="77777777">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Pr="00EE65ED" w:rsid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Pr="00EE65ED" w:rsidR="00FB1F22">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Pr="00EE65ED" w:rsid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rsidRPr="00EE65ED" w:rsidR="00FA015B" w:rsidP="00FA015B" w:rsidRDefault="00FA015B" w14:paraId="63BF86CA" w14:textId="77777777">
      <w:pPr>
        <w:jc w:val="both"/>
        <w:rPr>
          <w:rFonts w:ascii="Century Gothic" w:hAnsi="Century Gothic"/>
          <w:sz w:val="20"/>
          <w:szCs w:val="20"/>
        </w:rPr>
      </w:pPr>
      <w:bookmarkStart w:name="_Hlk484962525" w:id="1"/>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rsidRPr="00212342" w:rsidR="00FA015B" w:rsidP="00FA015B" w:rsidRDefault="00FA015B" w14:paraId="45A2D158" w14:textId="77777777">
      <w:pPr>
        <w:jc w:val="both"/>
        <w:rPr>
          <w:rFonts w:ascii="Century Gothic" w:hAnsi="Century Gothic"/>
          <w:color w:val="FFFF00"/>
          <w:highlight w:val="yellow"/>
        </w:rPr>
      </w:pPr>
      <w:bookmarkStart w:name="_Hlk484962594" w:id="2"/>
      <w:bookmarkEnd w:id="1"/>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Pr="00FB1F22" w:rsid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2"/>
    </w:p>
    <w:p w:rsidRPr="00FB1F22" w:rsidR="00FA015B" w:rsidP="00FA015B" w:rsidRDefault="00FA015B" w14:paraId="1245EE45" w14:textId="77777777">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rsidRPr="00212342" w:rsidR="00FA015B" w:rsidP="00FA015B" w:rsidRDefault="00FA015B" w14:paraId="1FD2839E"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rsidRPr="00212342" w:rsidR="00FA015B" w:rsidP="00FA015B" w:rsidRDefault="00FA015B" w14:paraId="6A1000DD" w14:textId="77777777">
      <w:pPr>
        <w:pStyle w:val="Prrafodelista"/>
        <w:jc w:val="both"/>
        <w:rPr>
          <w:rFonts w:ascii="Century Gothic" w:hAnsi="Century Gothic"/>
        </w:rPr>
      </w:pPr>
    </w:p>
    <w:p w:rsidRPr="00FB1F22" w:rsidR="00FA015B" w:rsidP="00FA015B" w:rsidRDefault="00FA015B" w14:paraId="02FE0E88"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w:t>
      </w:r>
      <w:r w:rsidRPr="00FB1F22">
        <w:rPr>
          <w:rFonts w:ascii="Century Gothic" w:hAnsi="Century Gothic"/>
          <w:sz w:val="20"/>
          <w:szCs w:val="20"/>
        </w:rPr>
        <w:lastRenderedPageBreak/>
        <w:t xml:space="preserve">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servicio o remoción de los documentos en custodia, así como para entregarlos y recibirlos.  Dicha orden puede ser dada en persona, o por escrito vía fax o correo electrónico.</w:t>
      </w:r>
    </w:p>
    <w:p w:rsidRPr="00FB1F22" w:rsidR="00FA015B" w:rsidP="00FA015B" w:rsidRDefault="00FA015B" w14:paraId="67802EA0" w14:textId="77777777">
      <w:pPr>
        <w:pStyle w:val="Prrafodelista"/>
        <w:numPr>
          <w:ilvl w:val="1"/>
          <w:numId w:val="27"/>
        </w:numPr>
        <w:spacing w:after="0" w:line="240" w:lineRule="auto"/>
        <w:jc w:val="both"/>
        <w:rPr>
          <w:rFonts w:ascii="Century Gothic" w:hAnsi="Century Gothic"/>
          <w:sz w:val="20"/>
          <w:szCs w:val="20"/>
        </w:rPr>
      </w:pPr>
      <w:bookmarkStart w:name="_Hlk50989805" w:id="3"/>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3"/>
    <w:p w:rsidRPr="00FB1F22" w:rsidR="00FA015B" w:rsidP="00FA015B" w:rsidRDefault="00FA015B" w14:paraId="3B89AB4F"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Pr="00FB1F22" w:rsidR="007368B7">
        <w:rPr>
          <w:rFonts w:ascii="Century Gothic" w:hAnsi="Century Gothic"/>
          <w:sz w:val="20"/>
          <w:szCs w:val="20"/>
        </w:rPr>
        <w:t>de acuerdo con</w:t>
      </w:r>
      <w:r w:rsidRPr="00FB1F22">
        <w:rPr>
          <w:rFonts w:ascii="Century Gothic" w:hAnsi="Century Gothic"/>
          <w:sz w:val="20"/>
          <w:szCs w:val="20"/>
        </w:rPr>
        <w:t xml:space="preserve"> este Contrato.</w:t>
      </w:r>
    </w:p>
    <w:p w:rsidRPr="00FB1F22" w:rsidR="00FA015B" w:rsidP="00FA015B" w:rsidRDefault="00FA015B" w14:paraId="2B7DD7DB"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name="_Hlk50986861" w:id="4"/>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4"/>
      <w:r w:rsidRPr="00FB1F22">
        <w:rPr>
          <w:rFonts w:ascii="Century Gothic" w:hAnsi="Century Gothic"/>
          <w:sz w:val="20"/>
          <w:szCs w:val="20"/>
        </w:rPr>
        <w:t>.</w:t>
      </w:r>
    </w:p>
    <w:p w:rsidRPr="00212342" w:rsidR="00FA015B" w:rsidP="00FA015B" w:rsidRDefault="00FA015B" w14:paraId="15CEC474" w14:textId="77777777">
      <w:pPr>
        <w:jc w:val="both"/>
        <w:rPr>
          <w:rFonts w:ascii="Century Gothic" w:hAnsi="Century Gothic"/>
        </w:rPr>
      </w:pPr>
    </w:p>
    <w:p w:rsidRPr="00212342" w:rsidR="00FA015B" w:rsidP="00FA015B" w:rsidRDefault="00FA015B" w14:paraId="38534C17"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RESPONSABILIDAD</w:t>
      </w:r>
    </w:p>
    <w:p w:rsidRPr="00212342" w:rsidR="00FA015B" w:rsidP="00FA015B" w:rsidRDefault="00FA015B" w14:paraId="6E9ADFCD" w14:textId="77777777">
      <w:pPr>
        <w:pStyle w:val="Prrafodelista"/>
        <w:jc w:val="both"/>
        <w:rPr>
          <w:rFonts w:ascii="Century Gothic" w:hAnsi="Century Gothic"/>
        </w:rPr>
      </w:pPr>
    </w:p>
    <w:p w:rsidRPr="00FB1F22" w:rsidR="00FA015B" w:rsidP="00FA015B" w:rsidRDefault="00FA015B" w14:paraId="4688A652"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Pr="00FB1F22" w:rsidR="007368B7">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rsidRPr="00FB1F22" w:rsidR="00FA015B" w:rsidP="00FA015B" w:rsidRDefault="00FA015B" w14:paraId="03617288" w14:textId="77777777">
      <w:pPr>
        <w:pStyle w:val="Prrafodelista"/>
        <w:numPr>
          <w:ilvl w:val="1"/>
          <w:numId w:val="27"/>
        </w:numPr>
        <w:spacing w:after="0" w:line="240" w:lineRule="auto"/>
        <w:jc w:val="both"/>
        <w:rPr>
          <w:rFonts w:ascii="Century Gothic" w:hAnsi="Century Gothic"/>
          <w:sz w:val="20"/>
          <w:szCs w:val="20"/>
        </w:rPr>
      </w:pPr>
      <w:bookmarkStart w:name="_Hlk50986895" w:id="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5"/>
    </w:p>
    <w:p w:rsidRPr="00FB1F22" w:rsidR="00FA015B" w:rsidP="00FA015B" w:rsidRDefault="00FA015B" w14:paraId="4C737D9C"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rsidR="00FA015B" w:rsidP="00FA015B" w:rsidRDefault="00FA015B" w14:paraId="05A697FA"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rsidRPr="0061793E" w:rsidR="0061793E" w:rsidP="00FA015B" w:rsidRDefault="0061793E" w14:paraId="6320FE2D" w14:textId="77777777">
      <w:pPr>
        <w:pStyle w:val="Prrafodelista"/>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rsidRPr="00FB1F22" w:rsidR="0061793E" w:rsidP="00FA015B" w:rsidRDefault="0061793E" w14:paraId="03C3F292" w14:textId="77777777">
      <w:pPr>
        <w:pStyle w:val="Prrafodelista"/>
        <w:numPr>
          <w:ilvl w:val="1"/>
          <w:numId w:val="27"/>
        </w:numPr>
        <w:spacing w:after="0" w:line="240" w:lineRule="auto"/>
        <w:jc w:val="both"/>
        <w:rPr>
          <w:rFonts w:ascii="Century Gothic" w:hAnsi="Century Gothic"/>
          <w:sz w:val="20"/>
          <w:szCs w:val="20"/>
        </w:rPr>
      </w:pPr>
      <w:bookmarkStart w:name="_Hlk50985427" w:id="6"/>
      <w:r>
        <w:rPr>
          <w:rFonts w:ascii="Century Gothic" w:hAnsi="Century Gothic"/>
          <w:b/>
          <w:bCs/>
          <w:sz w:val="20"/>
          <w:szCs w:val="20"/>
        </w:rPr>
        <w:lastRenderedPageBreak/>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6"/>
    <w:p w:rsidRPr="00212342" w:rsidR="00FA015B" w:rsidP="00FA015B" w:rsidRDefault="00FA015B" w14:paraId="0F3D85F0" w14:textId="77777777">
      <w:pPr>
        <w:pStyle w:val="Prrafodelista"/>
        <w:jc w:val="both"/>
        <w:rPr>
          <w:rFonts w:ascii="Century Gothic" w:hAnsi="Century Gothic"/>
          <w:b/>
        </w:rPr>
      </w:pPr>
    </w:p>
    <w:p w:rsidRPr="00212342" w:rsidR="00FA015B" w:rsidP="00FA015B" w:rsidRDefault="00FA015B" w14:paraId="4647F2D2" w14:textId="77777777">
      <w:pPr>
        <w:pStyle w:val="Prrafodelista"/>
        <w:numPr>
          <w:ilvl w:val="3"/>
          <w:numId w:val="27"/>
        </w:numPr>
        <w:spacing w:after="0" w:line="240" w:lineRule="auto"/>
        <w:jc w:val="both"/>
        <w:rPr>
          <w:rFonts w:ascii="Century Gothic" w:hAnsi="Century Gothic"/>
          <w:b/>
        </w:rPr>
      </w:pPr>
      <w:r w:rsidRPr="00212342">
        <w:rPr>
          <w:rFonts w:ascii="Century Gothic" w:hAnsi="Century Gothic"/>
          <w:b/>
        </w:rPr>
        <w:t>LÍMITES DE RESPONSABILIDAD</w:t>
      </w:r>
    </w:p>
    <w:p w:rsidRPr="00212342" w:rsidR="00FA015B" w:rsidP="00FA015B" w:rsidRDefault="00FA015B" w14:paraId="513B49B0" w14:textId="77777777">
      <w:pPr>
        <w:pStyle w:val="Prrafodelista"/>
        <w:jc w:val="both"/>
        <w:rPr>
          <w:rFonts w:ascii="Century Gothic" w:hAnsi="Century Gothic"/>
        </w:rPr>
      </w:pPr>
    </w:p>
    <w:p w:rsidRPr="00FB1F22" w:rsidR="00FA015B" w:rsidP="00FB1F22" w:rsidRDefault="00FA015B" w14:paraId="6A86D840"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rsidRPr="00FB1F22" w:rsidR="00FA015B" w:rsidP="00FB1F22" w:rsidRDefault="00FA015B" w14:paraId="5222FDFE"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sidR="007368B7">
        <w:rPr>
          <w:rFonts w:ascii="Century Gothic" w:hAnsi="Century Gothic"/>
          <w:b/>
          <w:bCs/>
          <w:sz w:val="20"/>
          <w:szCs w:val="20"/>
        </w:rPr>
        <w:t>L</w:t>
      </w:r>
      <w:r w:rsidRPr="007368B7">
        <w:rPr>
          <w:rFonts w:ascii="Century Gothic" w:hAnsi="Century Gothic"/>
          <w:b/>
          <w:bCs/>
          <w:sz w:val="20"/>
          <w:szCs w:val="20"/>
        </w:rPr>
        <w:t xml:space="preserve">a </w:t>
      </w:r>
      <w:r w:rsidRPr="007368B7" w:rsid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rsidRPr="00FB1F22" w:rsidR="00FA015B" w:rsidP="00FB1F22" w:rsidRDefault="00FA015B" w14:paraId="2376E4F3"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rsidRPr="00FB1F22" w:rsidR="00FA015B" w:rsidP="00FB1F22" w:rsidRDefault="00FA015B" w14:paraId="2339F26E" w14:textId="77777777">
      <w:pPr>
        <w:pStyle w:val="Prrafodelista"/>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rsidRPr="00FB1F22" w:rsidR="00FA015B" w:rsidP="00FB1F22" w:rsidRDefault="00FA015B" w14:paraId="011629A0"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rsidRPr="00FB1F22" w:rsidR="00FA015B" w:rsidP="00FB1F22" w:rsidRDefault="00FA015B" w14:paraId="4A47936D"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Pr="007368B7" w:rsid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rsidRPr="00540288" w:rsidR="00A472A5" w:rsidP="00FA015B" w:rsidRDefault="00FA015B" w14:paraId="6708A70D" w14:textId="70C22D05">
      <w:pPr>
        <w:pStyle w:val="Prrafodelista"/>
        <w:numPr>
          <w:ilvl w:val="0"/>
          <w:numId w:val="35"/>
        </w:numPr>
        <w:spacing w:after="0" w:line="240" w:lineRule="auto"/>
        <w:jc w:val="both"/>
        <w:rPr>
          <w:rFonts w:ascii="Century Gothic" w:hAnsi="Century Gothic"/>
          <w:sz w:val="20"/>
          <w:szCs w:val="20"/>
        </w:rPr>
      </w:pPr>
      <w:bookmarkStart w:name="_Hlk484964452" w:id="7"/>
      <w:r w:rsidRPr="007368B7">
        <w:rPr>
          <w:rFonts w:ascii="Century Gothic" w:hAnsi="Century Gothic"/>
          <w:b/>
          <w:bCs/>
          <w:sz w:val="20"/>
          <w:szCs w:val="20"/>
        </w:rPr>
        <w:t xml:space="preserve">La </w:t>
      </w:r>
      <w:r w:rsidRPr="007368B7" w:rsid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bookmarkEnd w:id="7"/>
    </w:p>
    <w:p w:rsidR="00FA015B" w:rsidP="00655C84" w:rsidRDefault="00FA015B" w14:paraId="51FD7EC1"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lastRenderedPageBreak/>
        <w:t>PLAZO</w:t>
      </w:r>
    </w:p>
    <w:p w:rsidRPr="00D76F67" w:rsidR="00D76F67" w:rsidP="00D76F67" w:rsidRDefault="00D76F67" w14:paraId="04F49493" w14:textId="77777777">
      <w:pPr>
        <w:pStyle w:val="Prrafodelista"/>
        <w:spacing w:after="0" w:line="240" w:lineRule="auto"/>
        <w:jc w:val="both"/>
        <w:rPr>
          <w:rFonts w:ascii="Century Gothic" w:hAnsi="Century Gothic"/>
          <w:b/>
        </w:rPr>
      </w:pPr>
    </w:p>
    <w:p w:rsidRPr="00655C84" w:rsidR="00FA015B" w:rsidP="00FA015B" w:rsidRDefault="00FA015B" w14:paraId="35F47271" w14:textId="446F8C10">
      <w:pPr>
        <w:jc w:val="both"/>
        <w:rPr>
          <w:rFonts w:ascii="Century Gothic" w:hAnsi="Century Gothic"/>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455991">
        <w:rPr>
          <w:rFonts w:ascii="Century Gothic" w:hAnsi="Century Gothic"/>
          <w:b/>
          <w:sz w:val="20"/>
          <w:szCs w:val="20"/>
          <w:u w:val="single"/>
        </w:rPr>
        <w:t xml:space="preserve">5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455991">
        <w:rPr>
          <w:rFonts w:ascii="Century Gothic" w:hAnsi="Century Gothic"/>
          <w:b/>
          <w:sz w:val="20"/>
          <w:szCs w:val="20"/>
          <w:u w:val="single"/>
        </w:rPr>
        <w:t>60</w:t>
      </w:r>
      <w:r w:rsidR="002D565F">
        <w:rPr>
          <w:rFonts w:ascii="Century Gothic" w:hAnsi="Century Gothic"/>
          <w:b/>
          <w:sz w:val="20"/>
          <w:szCs w:val="20"/>
          <w:u w:val="single"/>
        </w:rPr>
        <w:t xml:space="preserve">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name="_Hlk484964772" w:id="8"/>
      <w:r w:rsidRPr="00FB1F22">
        <w:rPr>
          <w:rFonts w:ascii="Century Gothic" w:hAnsi="Century Gothic"/>
          <w:sz w:val="20"/>
          <w:szCs w:val="20"/>
        </w:rPr>
        <w:t xml:space="preserve">Al vencimiento de este plazo, el contrato y todos sus tarifarios, anexos y modificaciones se renovarán automáticamente por un plazo adicional de 1 año y así sucesivamente hasta que el Representante Autorizado notifique por escrito a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8"/>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rsidRPr="00212342" w:rsidR="00FA015B" w:rsidP="00FA015B" w:rsidRDefault="00FA015B" w14:paraId="7DD724E0"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INCUMPLIMIENTO</w:t>
      </w:r>
    </w:p>
    <w:p w:rsidRPr="00212342" w:rsidR="00FA015B" w:rsidP="00FA015B" w:rsidRDefault="00FA015B" w14:paraId="41AE9EAF" w14:textId="77777777">
      <w:pPr>
        <w:pStyle w:val="Prrafodelista"/>
        <w:jc w:val="both"/>
        <w:rPr>
          <w:rFonts w:ascii="Century Gothic" w:hAnsi="Century Gothic"/>
        </w:rPr>
      </w:pPr>
    </w:p>
    <w:p w:rsidR="00FA015B" w:rsidP="00FA015B" w:rsidRDefault="00FA015B" w14:paraId="630A7C69"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rsidRPr="00FB1F22" w:rsidR="007368B7" w:rsidP="007368B7" w:rsidRDefault="007368B7" w14:paraId="2453A402" w14:textId="77777777">
      <w:pPr>
        <w:pStyle w:val="Prrafodelista"/>
        <w:spacing w:after="0" w:line="240" w:lineRule="auto"/>
        <w:ind w:left="1440"/>
        <w:jc w:val="both"/>
        <w:rPr>
          <w:rFonts w:ascii="Century Gothic" w:hAnsi="Century Gothic"/>
          <w:sz w:val="20"/>
          <w:szCs w:val="20"/>
        </w:rPr>
      </w:pPr>
    </w:p>
    <w:p w:rsidRPr="00FB1F22" w:rsidR="00FA015B" w:rsidP="00FA015B" w:rsidRDefault="00FA015B" w14:paraId="37C7AEBA"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rsidRPr="00FB1F22" w:rsidR="00FA015B" w:rsidP="00FA015B" w:rsidRDefault="00FA015B" w14:paraId="0286F2C9"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rsidR="00FA015B" w:rsidP="00FA015B" w:rsidRDefault="00FA015B" w14:paraId="0E1CBB00" w14:textId="77777777">
      <w:pPr>
        <w:pStyle w:val="Prrafodelista"/>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rsidRPr="00D23A7E" w:rsidR="00D23A7E" w:rsidP="00D23A7E" w:rsidRDefault="00D23A7E" w14:paraId="7F3EA865" w14:textId="77777777">
      <w:pPr>
        <w:pStyle w:val="Prrafodelista"/>
        <w:numPr>
          <w:ilvl w:val="2"/>
          <w:numId w:val="27"/>
        </w:numPr>
        <w:jc w:val="both"/>
        <w:rPr>
          <w:rFonts w:ascii="Century Gothic" w:hAnsi="Century Gothic"/>
          <w:sz w:val="20"/>
          <w:szCs w:val="20"/>
        </w:rPr>
      </w:pPr>
      <w:bookmarkStart w:name="_Hlk50985796" w:id="9"/>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9"/>
    <w:p w:rsidRPr="00FB1F22" w:rsidR="007368B7" w:rsidP="007368B7" w:rsidRDefault="007368B7" w14:paraId="21CF20C8" w14:textId="77777777">
      <w:pPr>
        <w:pStyle w:val="Prrafodelista"/>
        <w:spacing w:after="0" w:line="240" w:lineRule="auto"/>
        <w:ind w:left="2160"/>
        <w:jc w:val="both"/>
        <w:rPr>
          <w:rFonts w:ascii="Century Gothic" w:hAnsi="Century Gothic"/>
          <w:sz w:val="20"/>
          <w:szCs w:val="20"/>
        </w:rPr>
      </w:pPr>
    </w:p>
    <w:p w:rsidRPr="00FB1F22" w:rsidR="00FA015B" w:rsidP="00FA015B" w:rsidRDefault="00FA015B" w14:paraId="22295653"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rsidRPr="00FB1F22" w:rsidR="00FA015B" w:rsidP="00FA015B" w:rsidRDefault="00FA015B" w14:paraId="26E17470" w14:textId="77777777">
      <w:pPr>
        <w:jc w:val="both"/>
        <w:rPr>
          <w:rFonts w:ascii="Century Gothic" w:hAnsi="Century Gothic"/>
          <w:sz w:val="20"/>
          <w:szCs w:val="20"/>
        </w:rPr>
      </w:pPr>
    </w:p>
    <w:p w:rsidRPr="00FB1F22" w:rsidR="00FA015B" w:rsidP="00FA015B" w:rsidRDefault="00FA015B" w14:paraId="323CAEB3" w14:textId="77777777">
      <w:pPr>
        <w:pStyle w:val="Prrafodelista"/>
        <w:numPr>
          <w:ilvl w:val="2"/>
          <w:numId w:val="27"/>
        </w:numPr>
        <w:spacing w:after="0" w:line="240" w:lineRule="auto"/>
        <w:jc w:val="both"/>
        <w:rPr>
          <w:rFonts w:ascii="Century Gothic" w:hAnsi="Century Gothic"/>
          <w:sz w:val="20"/>
          <w:szCs w:val="20"/>
        </w:rPr>
      </w:pPr>
      <w:bookmarkStart w:name="_Hlk50985914" w:id="10"/>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Pr="00FB1F22" w:rsid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rsidRPr="00FB1F22" w:rsidR="00FA015B" w:rsidP="00FA015B" w:rsidRDefault="00FA015B" w14:paraId="5D06E3D7" w14:textId="77777777">
      <w:pPr>
        <w:pStyle w:val="Prrafodelista"/>
        <w:numPr>
          <w:ilvl w:val="2"/>
          <w:numId w:val="27"/>
        </w:numPr>
        <w:spacing w:after="0" w:line="240" w:lineRule="auto"/>
        <w:jc w:val="both"/>
        <w:rPr>
          <w:rFonts w:ascii="Century Gothic" w:hAnsi="Century Gothic"/>
          <w:sz w:val="20"/>
          <w:szCs w:val="20"/>
        </w:rPr>
      </w:pPr>
      <w:bookmarkStart w:name="_Hlk50985957" w:id="11"/>
      <w:bookmarkEnd w:id="10"/>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1"/>
    <w:p w:rsidRPr="00FB1F22" w:rsidR="00FA015B" w:rsidP="00FA015B" w:rsidRDefault="00FA015B" w14:paraId="6C5F8EA3"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name="_Hlk50986006" w:id="12"/>
      <w:r w:rsidRPr="00FB1F22">
        <w:rPr>
          <w:rFonts w:ascii="Century Gothic" w:hAnsi="Century Gothic"/>
          <w:sz w:val="20"/>
          <w:szCs w:val="20"/>
        </w:rPr>
        <w:t>en la medida en que éste se encuentre al día en el pago de sus obligaciones en los términos del presente contrato</w:t>
      </w:r>
      <w:bookmarkEnd w:id="12"/>
      <w:r w:rsidRPr="00FB1F22">
        <w:rPr>
          <w:rFonts w:ascii="Century Gothic" w:hAnsi="Century Gothic"/>
          <w:sz w:val="20"/>
          <w:szCs w:val="20"/>
        </w:rPr>
        <w:t>;</w:t>
      </w:r>
    </w:p>
    <w:p w:rsidR="00FA015B" w:rsidP="00FA015B" w:rsidRDefault="00FA015B" w14:paraId="28EFF3C2" w14:textId="77777777">
      <w:pPr>
        <w:pStyle w:val="Prrafodelista"/>
        <w:numPr>
          <w:ilvl w:val="2"/>
          <w:numId w:val="27"/>
        </w:numPr>
        <w:spacing w:after="0" w:line="240" w:lineRule="auto"/>
        <w:jc w:val="both"/>
        <w:rPr>
          <w:rFonts w:ascii="Century Gothic" w:hAnsi="Century Gothic"/>
          <w:sz w:val="20"/>
          <w:szCs w:val="20"/>
        </w:rPr>
      </w:pPr>
      <w:bookmarkStart w:name="_Hlk50985842" w:id="13"/>
      <w:r w:rsidRPr="00FB1F22">
        <w:rPr>
          <w:rFonts w:ascii="Century Gothic" w:hAnsi="Century Gothic"/>
          <w:sz w:val="20"/>
          <w:szCs w:val="20"/>
        </w:rPr>
        <w:lastRenderedPageBreak/>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Pr="00FB1F22" w:rsid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3"/>
    </w:p>
    <w:p w:rsidRPr="00B44865" w:rsidR="00B44865" w:rsidP="00B44865" w:rsidRDefault="00B44865" w14:paraId="18672CBA" w14:textId="77777777">
      <w:pPr>
        <w:pStyle w:val="Prrafodelista"/>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rsidRPr="00FB1F22" w:rsidR="00FA015B" w:rsidP="00FA015B" w:rsidRDefault="00FA015B" w14:paraId="492B877A" w14:textId="77777777">
      <w:pPr>
        <w:jc w:val="both"/>
        <w:rPr>
          <w:rFonts w:ascii="Century Gothic" w:hAnsi="Century Gothic"/>
          <w:sz w:val="20"/>
          <w:szCs w:val="20"/>
        </w:rPr>
      </w:pPr>
      <w:r w:rsidRPr="00FB1F22">
        <w:rPr>
          <w:rFonts w:ascii="Century Gothic" w:hAnsi="Century Gothic"/>
          <w:sz w:val="20"/>
          <w:szCs w:val="20"/>
        </w:rPr>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rsidRPr="00212342" w:rsidR="00FA015B" w:rsidP="00FA015B" w:rsidRDefault="00FA015B" w14:paraId="25F93E18"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rsidRPr="00212342" w:rsidR="00FA015B" w:rsidP="00FA015B" w:rsidRDefault="00FA015B" w14:paraId="65CFF256" w14:textId="77777777">
      <w:pPr>
        <w:jc w:val="both"/>
        <w:rPr>
          <w:rFonts w:ascii="Century Gothic" w:hAnsi="Century Gothic"/>
        </w:rPr>
      </w:pPr>
    </w:p>
    <w:p w:rsidRPr="00D23A7E" w:rsidR="00FA015B" w:rsidP="00FA015B" w:rsidRDefault="00FA015B" w14:paraId="7590C25A" w14:textId="77777777">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rsidRPr="00212342" w:rsidR="00FA015B" w:rsidP="00FA015B" w:rsidRDefault="00FA015B" w14:paraId="4D7CF33A"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INDEMNIZACIÓN</w:t>
      </w:r>
    </w:p>
    <w:p w:rsidRPr="00212342" w:rsidR="00FA015B" w:rsidP="00FA015B" w:rsidRDefault="00FA015B" w14:paraId="4D8BCDB6" w14:textId="77777777">
      <w:pPr>
        <w:ind w:left="720" w:hanging="720"/>
        <w:jc w:val="both"/>
        <w:rPr>
          <w:rFonts w:ascii="Century Gothic" w:hAnsi="Century Gothic"/>
        </w:rPr>
      </w:pPr>
    </w:p>
    <w:p w:rsidRPr="00D23A7E" w:rsidR="00FA015B" w:rsidP="00FA015B" w:rsidRDefault="00FA015B" w14:paraId="075FB090" w14:textId="77777777">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rsidRPr="00212342" w:rsidR="00FA015B" w:rsidP="00FA015B" w:rsidRDefault="00FA015B" w14:paraId="7D0537EF"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REGLAS</w:t>
      </w:r>
    </w:p>
    <w:p w:rsidRPr="00212342" w:rsidR="00FA015B" w:rsidP="00FA015B" w:rsidRDefault="00FA015B" w14:paraId="4C3FD1CC" w14:textId="77777777">
      <w:pPr>
        <w:pStyle w:val="Prrafodelista"/>
        <w:jc w:val="both"/>
        <w:rPr>
          <w:rFonts w:ascii="Century Gothic" w:hAnsi="Century Gothic"/>
        </w:rPr>
      </w:pPr>
    </w:p>
    <w:p w:rsidRPr="00D23A7E" w:rsidR="00FA015B" w:rsidP="00FA015B" w:rsidRDefault="00FA015B" w14:paraId="47605042" w14:textId="77777777">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Pr="00B44865" w:rsid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rsidR="00FA015B" w:rsidP="00FA015B" w:rsidRDefault="00FA015B" w14:paraId="54F3C2F3" w14:textId="77777777">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w:t>
      </w:r>
      <w:r w:rsidRPr="00D23A7E">
        <w:rPr>
          <w:rFonts w:ascii="Century Gothic" w:hAnsi="Century Gothic"/>
          <w:sz w:val="20"/>
          <w:szCs w:val="20"/>
        </w:rPr>
        <w:lastRenderedPageBreak/>
        <w:t xml:space="preserve">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rsidRPr="00D23A7E" w:rsidR="0071391E" w:rsidP="0071391E" w:rsidRDefault="0071391E" w14:paraId="268ACF5A" w14:textId="77777777">
      <w:pPr>
        <w:pStyle w:val="Prrafodelista"/>
        <w:spacing w:after="0" w:line="240" w:lineRule="auto"/>
        <w:ind w:left="1440"/>
        <w:jc w:val="both"/>
        <w:rPr>
          <w:rFonts w:ascii="Century Gothic" w:hAnsi="Century Gothic"/>
          <w:sz w:val="20"/>
          <w:szCs w:val="20"/>
        </w:rPr>
      </w:pPr>
    </w:p>
    <w:p w:rsidRPr="00212342" w:rsidR="00FA015B" w:rsidP="00FA015B" w:rsidRDefault="00FA015B" w14:paraId="364178D4"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CONFIDENCIALIDAD</w:t>
      </w:r>
    </w:p>
    <w:p w:rsidRPr="00212342" w:rsidR="00FA015B" w:rsidP="00FA015B" w:rsidRDefault="00FA015B" w14:paraId="08C51B49" w14:textId="77777777">
      <w:pPr>
        <w:jc w:val="both"/>
        <w:rPr>
          <w:rFonts w:ascii="Century Gothic" w:hAnsi="Century Gothic"/>
        </w:rPr>
      </w:pPr>
    </w:p>
    <w:p w:rsidRPr="00C91F54" w:rsidR="00FA015B" w:rsidP="00FA015B" w:rsidRDefault="00FA015B" w14:paraId="0CB470D3" w14:textId="77777777">
      <w:pPr>
        <w:jc w:val="both"/>
        <w:rPr>
          <w:rFonts w:ascii="Century Gothic" w:hAnsi="Century Gothic"/>
          <w:sz w:val="20"/>
          <w:szCs w:val="20"/>
        </w:rPr>
      </w:pPr>
      <w:r w:rsidRPr="00B44865">
        <w:rPr>
          <w:rFonts w:ascii="Century Gothic" w:hAnsi="Century Gothic"/>
          <w:b/>
          <w:bCs/>
          <w:sz w:val="20"/>
          <w:szCs w:val="20"/>
        </w:rPr>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rsidRPr="00212342" w:rsidR="00FA015B" w:rsidP="00FA015B" w:rsidRDefault="00FA015B" w14:paraId="01591610" w14:textId="77777777">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rsidRPr="00212342" w:rsidR="00FA015B" w:rsidP="00FA015B" w:rsidRDefault="00FA015B" w14:paraId="51B01B42"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GASTOS LEGALES</w:t>
      </w:r>
    </w:p>
    <w:p w:rsidRPr="00212342" w:rsidR="00FA015B" w:rsidP="00FA015B" w:rsidRDefault="00FA015B" w14:paraId="6C129CB3" w14:textId="77777777">
      <w:pPr>
        <w:jc w:val="both"/>
        <w:rPr>
          <w:rFonts w:ascii="Century Gothic" w:hAnsi="Century Gothic"/>
        </w:rPr>
      </w:pPr>
    </w:p>
    <w:p w:rsidRPr="00A472A5" w:rsidR="00FA015B" w:rsidP="00A472A5" w:rsidRDefault="00FA015B" w14:paraId="21126FA6" w14:textId="77777777">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Pr="006644CF" w:rsid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rsidRPr="00212342" w:rsidR="00FA015B" w:rsidP="00FA015B" w:rsidRDefault="00FA015B" w14:paraId="5B51E714"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ARBITRAJE</w:t>
      </w:r>
    </w:p>
    <w:p w:rsidRPr="00212342" w:rsidR="00FA015B" w:rsidP="00FA015B" w:rsidRDefault="00FA015B" w14:paraId="701AD7CF" w14:textId="77777777">
      <w:pPr>
        <w:jc w:val="both"/>
        <w:rPr>
          <w:rFonts w:ascii="Century Gothic" w:hAnsi="Century Gothic"/>
        </w:rPr>
      </w:pPr>
    </w:p>
    <w:p w:rsidRPr="00C91F54" w:rsidR="00FA015B" w:rsidP="00FA015B" w:rsidRDefault="00FA015B" w14:paraId="50D60F78" w14:textId="77777777">
      <w:pPr>
        <w:jc w:val="both"/>
        <w:rPr>
          <w:rFonts w:ascii="Century Gothic" w:hAnsi="Century Gothic"/>
          <w:sz w:val="20"/>
          <w:szCs w:val="20"/>
        </w:rPr>
      </w:pPr>
      <w:r w:rsidRPr="00C91F54">
        <w:rPr>
          <w:rFonts w:ascii="Century Gothic" w:hAnsi="Century Gothic"/>
          <w:sz w:val="20"/>
          <w:szCs w:val="20"/>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w:t>
      </w:r>
      <w:r w:rsidRPr="00C91F54">
        <w:rPr>
          <w:rFonts w:ascii="Century Gothic" w:hAnsi="Century Gothic"/>
          <w:sz w:val="20"/>
          <w:szCs w:val="20"/>
        </w:rPr>
        <w:lastRenderedPageBreak/>
        <w:t>estarán facultados para dictar las medidas cautelares que creyeren necesarias para la perfecta ejecución del respectivo laudo arbitral.</w:t>
      </w:r>
    </w:p>
    <w:p w:rsidRPr="00212342" w:rsidR="00FA015B" w:rsidP="00FA015B" w:rsidRDefault="00FA015B" w14:paraId="3F1C3E65"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VARIOS</w:t>
      </w:r>
    </w:p>
    <w:p w:rsidR="00540288" w:rsidP="00FA015B" w:rsidRDefault="00540288" w14:paraId="6E7D1A88" w14:textId="77777777">
      <w:pPr>
        <w:jc w:val="both"/>
        <w:rPr>
          <w:rFonts w:ascii="Century Gothic" w:hAnsi="Century Gothic"/>
        </w:rPr>
      </w:pPr>
    </w:p>
    <w:p w:rsidRPr="00540288" w:rsidR="002656C9" w:rsidP="00540288" w:rsidRDefault="00FA015B" w14:paraId="4F8648CF" w14:textId="506FC5BF">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Pr="00C91F54" w:rsidR="006644CF">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Pr="00C91F54" w:rsidR="006644CF">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r w:rsidRPr="00C91F54">
        <w:rPr>
          <w:rFonts w:ascii="Century Gothic" w:hAnsi="Century Gothic"/>
          <w:sz w:val="20"/>
          <w:szCs w:val="20"/>
        </w:rPr>
        <w:t>joint</w:t>
      </w:r>
      <w:proofErr w:type="spellEnd"/>
      <w:r w:rsidRPr="00C91F54">
        <w:rPr>
          <w:rFonts w:ascii="Century Gothic" w:hAnsi="Century Gothic"/>
          <w:sz w:val="20"/>
          <w:szCs w:val="20"/>
        </w:rPr>
        <w:t xml:space="preserve"> </w:t>
      </w:r>
      <w:proofErr w:type="spellStart"/>
      <w:r w:rsidRPr="00C91F54">
        <w:rPr>
          <w:rFonts w:ascii="Century Gothic" w:hAnsi="Century Gothic"/>
          <w:sz w:val="20"/>
          <w:szCs w:val="20"/>
        </w:rPr>
        <w:t>venture</w:t>
      </w:r>
      <w:proofErr w:type="spellEnd"/>
      <w:r w:rsidRPr="00C91F54">
        <w:rPr>
          <w:rFonts w:ascii="Century Gothic" w:hAnsi="Century Gothic"/>
          <w:sz w:val="20"/>
          <w:szCs w:val="20"/>
        </w:rPr>
        <w:t>, o agencia entre las partes comparecientes.</w:t>
      </w:r>
    </w:p>
    <w:p w:rsidR="002656C9" w:rsidP="00C91F54" w:rsidRDefault="002656C9" w14:paraId="4C3573B2" w14:textId="77777777">
      <w:pPr>
        <w:spacing w:after="0"/>
        <w:jc w:val="both"/>
        <w:rPr>
          <w:rFonts w:ascii="Century Gothic" w:hAnsi="Century Gothic"/>
          <w:b/>
          <w:sz w:val="20"/>
          <w:szCs w:val="20"/>
          <w:lang w:val="es-MX"/>
        </w:rPr>
      </w:pPr>
    </w:p>
    <w:p w:rsidRPr="00D75E9A" w:rsidR="00C91F54" w:rsidP="00C91F54" w:rsidRDefault="00C91F54" w14:paraId="3CBF5EE0" w14:textId="6DA41E90">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rsidRPr="001953D8" w:rsidR="002D565F" w:rsidP="002D565F" w:rsidRDefault="00C91F54" w14:paraId="14A7824E" w14:textId="3BC4354F">
      <w:pPr>
        <w:spacing w:after="0"/>
        <w:jc w:val="both"/>
        <w:rPr>
          <w:rFonts w:ascii="Century Gothic" w:hAnsi="Century Gothic"/>
          <w:b/>
          <w:i/>
          <w:sz w:val="16"/>
          <w:szCs w:val="16"/>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1953D8" w:rsidR="00D76F67">
        <w:rPr>
          <w:rFonts w:ascii="Century Gothic" w:hAnsi="Century Gothic"/>
          <w:b/>
          <w:i/>
          <w:sz w:val="16"/>
          <w:szCs w:val="16"/>
          <w:lang w:val="es-419"/>
        </w:rPr>
        <w:t xml:space="preserve">      </w:t>
      </w:r>
      <w:r w:rsidRPr="001953D8" w:rsidR="002D565F">
        <w:rPr>
          <w:rFonts w:ascii="Century Gothic" w:hAnsi="Century Gothic"/>
          <w:b/>
          <w:i/>
          <w:sz w:val="16"/>
          <w:szCs w:val="16"/>
          <w:lang w:val="es-419"/>
        </w:rPr>
        <w:t xml:space="preserve">         </w:t>
      </w:r>
      <w:r w:rsidR="00D16255">
        <w:rPr>
          <w:rFonts w:ascii="Century Gothic" w:hAnsi="Century Gothic"/>
          <w:b/>
          <w:i/>
          <w:sz w:val="16"/>
          <w:szCs w:val="16"/>
          <w:lang w:val="es-419"/>
        </w:rPr>
        <w:t xml:space="preserve">               </w:t>
      </w:r>
      <w:r w:rsidR="001953D8">
        <w:rPr>
          <w:rFonts w:ascii="Century Gothic" w:hAnsi="Century Gothic"/>
          <w:b/>
          <w:i/>
          <w:sz w:val="16"/>
          <w:szCs w:val="16"/>
          <w:lang w:val="es-419"/>
        </w:rPr>
        <w:t xml:space="preserve"> </w:t>
      </w:r>
      <w:r w:rsidRPr="00455991" w:rsidR="00455991">
        <w:rPr>
          <w:rFonts w:ascii="Century Gothic" w:hAnsi="Century Gothic"/>
          <w:b/>
          <w:bCs/>
          <w:sz w:val="24"/>
          <w:szCs w:val="24"/>
          <w:u w:val="single"/>
          <w:shd w:val="clear" w:color="auto" w:fill="FFFFFF"/>
        </w:rPr>
        <w:t>ECUADORDOMAIN S.A</w:t>
      </w:r>
      <w:r w:rsidR="00455991">
        <w:rPr>
          <w:rFonts w:ascii="Roboto" w:hAnsi="Roboto"/>
          <w:color w:val="434A54"/>
          <w:sz w:val="33"/>
          <w:szCs w:val="33"/>
          <w:shd w:val="clear" w:color="auto" w:fill="FFFFFF"/>
        </w:rPr>
        <w:t>.</w:t>
      </w:r>
    </w:p>
    <w:p w:rsidRPr="00D75E9A" w:rsidR="00C91F54" w:rsidP="002D565F" w:rsidRDefault="00C91F54" w14:paraId="793EB663" w14:textId="2B7A1087">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D16255">
        <w:rPr>
          <w:rFonts w:ascii="Century Gothic" w:hAnsi="Century Gothic"/>
          <w:iCs/>
          <w:sz w:val="20"/>
          <w:szCs w:val="20"/>
        </w:rPr>
        <w:t xml:space="preserve">30 </w:t>
      </w:r>
      <w:r w:rsidR="001953D8">
        <w:rPr>
          <w:rFonts w:ascii="Century Gothic" w:hAnsi="Century Gothic"/>
          <w:iCs/>
          <w:sz w:val="20"/>
          <w:szCs w:val="20"/>
        </w:rPr>
        <w:t xml:space="preserve">de </w:t>
      </w:r>
      <w:r w:rsidR="00D16255">
        <w:rPr>
          <w:rFonts w:ascii="Century Gothic" w:hAnsi="Century Gothic"/>
          <w:iCs/>
          <w:sz w:val="20"/>
          <w:szCs w:val="20"/>
        </w:rPr>
        <w:t>Marzo</w:t>
      </w:r>
      <w:r w:rsidR="001953D8">
        <w:rPr>
          <w:rFonts w:ascii="Century Gothic" w:hAnsi="Century Gothic"/>
          <w:iCs/>
          <w:sz w:val="20"/>
          <w:szCs w:val="20"/>
        </w:rPr>
        <w:t xml:space="preserve"> </w:t>
      </w:r>
      <w:r w:rsidRPr="00D75E9A" w:rsidR="001953D8">
        <w:rPr>
          <w:rFonts w:ascii="Century Gothic" w:hAnsi="Century Gothic"/>
          <w:iCs/>
          <w:sz w:val="20"/>
          <w:szCs w:val="20"/>
        </w:rPr>
        <w:t>del 202</w:t>
      </w:r>
      <w:r w:rsidR="00D16255">
        <w:rPr>
          <w:rFonts w:ascii="Century Gothic" w:hAnsi="Century Gothic"/>
          <w:iCs/>
          <w:sz w:val="20"/>
          <w:szCs w:val="20"/>
        </w:rPr>
        <w:t>1</w:t>
      </w:r>
      <w:r w:rsidR="002D565F">
        <w:rPr>
          <w:rFonts w:ascii="Century Gothic" w:hAnsi="Century Gothic"/>
          <w:iCs/>
          <w:sz w:val="20"/>
          <w:szCs w:val="20"/>
        </w:rPr>
        <w:t xml:space="preserve">         </w:t>
      </w:r>
      <w:r w:rsidR="002D565F">
        <w:rPr>
          <w:rFonts w:ascii="Century Gothic" w:hAnsi="Century Gothic"/>
          <w:b/>
          <w:bCs/>
          <w:iCs/>
          <w:sz w:val="20"/>
          <w:szCs w:val="20"/>
        </w:rPr>
        <w:t xml:space="preserve"> </w:t>
      </w:r>
      <w:r w:rsidR="00DB6C8A">
        <w:rPr>
          <w:rFonts w:ascii="Century Gothic" w:hAnsi="Century Gothic"/>
          <w:b/>
          <w:bCs/>
          <w:iCs/>
          <w:sz w:val="20"/>
          <w:szCs w:val="20"/>
        </w:rPr>
        <w:t xml:space="preserve">            </w:t>
      </w:r>
      <w:r w:rsidR="00D16255">
        <w:rPr>
          <w:rFonts w:ascii="Century Gothic" w:hAnsi="Century Gothic"/>
          <w:b/>
          <w:bCs/>
          <w:iCs/>
          <w:sz w:val="20"/>
          <w:szCs w:val="20"/>
        </w:rPr>
        <w:t xml:space="preserve">                </w:t>
      </w:r>
      <w:r w:rsidR="002D565F">
        <w:rPr>
          <w:rFonts w:ascii="Century Gothic" w:hAnsi="Century Gothic"/>
          <w:b/>
          <w:bCs/>
          <w:iCs/>
          <w:sz w:val="20"/>
          <w:szCs w:val="20"/>
        </w:rPr>
        <w:t>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D16255">
        <w:rPr>
          <w:rFonts w:ascii="Century Gothic" w:hAnsi="Century Gothic"/>
          <w:iCs/>
          <w:sz w:val="20"/>
          <w:szCs w:val="20"/>
        </w:rPr>
        <w:t xml:space="preserve">30 de Marzo </w:t>
      </w:r>
      <w:r w:rsidRPr="00D75E9A" w:rsidR="00D16255">
        <w:rPr>
          <w:rFonts w:ascii="Century Gothic" w:hAnsi="Century Gothic"/>
          <w:iCs/>
          <w:sz w:val="20"/>
          <w:szCs w:val="20"/>
        </w:rPr>
        <w:t>del 202</w:t>
      </w:r>
      <w:r w:rsidR="00D16255">
        <w:rPr>
          <w:rFonts w:ascii="Century Gothic" w:hAnsi="Century Gothic"/>
          <w:iCs/>
          <w:sz w:val="20"/>
          <w:szCs w:val="20"/>
        </w:rPr>
        <w:t xml:space="preserve">1         </w:t>
      </w:r>
      <w:r w:rsidR="00D16255">
        <w:rPr>
          <w:rFonts w:ascii="Century Gothic" w:hAnsi="Century Gothic"/>
          <w:b/>
          <w:bCs/>
          <w:iCs/>
          <w:sz w:val="20"/>
          <w:szCs w:val="20"/>
        </w:rPr>
        <w:t xml:space="preserve">                </w:t>
      </w:r>
    </w:p>
    <w:p w:rsidRPr="00D75E9A" w:rsidR="00C91F54" w:rsidP="00C91F54" w:rsidRDefault="00C91F54" w14:paraId="75E7DBD0" w14:textId="77777777">
      <w:pPr>
        <w:spacing w:after="0"/>
        <w:ind w:left="5040" w:hanging="5040"/>
        <w:jc w:val="both"/>
        <w:rPr>
          <w:rFonts w:ascii="Century Gothic" w:hAnsi="Century Gothic"/>
          <w:iCs/>
          <w:sz w:val="20"/>
          <w:szCs w:val="20"/>
        </w:rPr>
      </w:pPr>
    </w:p>
    <w:p w:rsidRPr="00D75E9A" w:rsidR="00C91F54" w:rsidP="00C91F54" w:rsidRDefault="00C91F54" w14:paraId="5AE8B179" w14:textId="77777777">
      <w:pPr>
        <w:spacing w:after="0"/>
        <w:ind w:left="5040" w:hanging="5040"/>
        <w:jc w:val="both"/>
        <w:rPr>
          <w:rFonts w:ascii="Century Gothic" w:hAnsi="Century Gothic"/>
          <w:iCs/>
          <w:sz w:val="20"/>
          <w:szCs w:val="20"/>
        </w:rPr>
      </w:pPr>
    </w:p>
    <w:p w:rsidR="00C91F54" w:rsidP="00C91F54" w:rsidRDefault="00C91F54" w14:paraId="2BED52FD" w14:textId="77777777">
      <w:pPr>
        <w:spacing w:after="0"/>
        <w:ind w:left="5040" w:hanging="5040"/>
        <w:jc w:val="both"/>
        <w:rPr>
          <w:rFonts w:ascii="Century Gothic" w:hAnsi="Century Gothic"/>
          <w:iCs/>
          <w:sz w:val="20"/>
          <w:szCs w:val="20"/>
        </w:rPr>
      </w:pPr>
    </w:p>
    <w:p w:rsidRPr="00D75E9A" w:rsidR="008E6B08" w:rsidP="00C91F54" w:rsidRDefault="008E6B08" w14:paraId="4A957A31" w14:textId="77777777">
      <w:pPr>
        <w:spacing w:after="0"/>
        <w:ind w:left="5040" w:hanging="5040"/>
        <w:jc w:val="both"/>
        <w:rPr>
          <w:rFonts w:ascii="Century Gothic" w:hAnsi="Century Gothic"/>
          <w:iCs/>
          <w:sz w:val="20"/>
          <w:szCs w:val="20"/>
        </w:rPr>
      </w:pPr>
    </w:p>
    <w:p w:rsidRPr="00D75E9A" w:rsidR="00C91F54" w:rsidP="00C91F54" w:rsidRDefault="00C91F54" w14:paraId="637D922D" w14:textId="77777777">
      <w:pPr>
        <w:spacing w:after="0"/>
        <w:ind w:left="5040" w:hanging="5040"/>
        <w:jc w:val="both"/>
        <w:rPr>
          <w:rFonts w:ascii="Century Gothic" w:hAnsi="Century Gothic"/>
          <w:iCs/>
          <w:sz w:val="20"/>
          <w:szCs w:val="20"/>
        </w:rPr>
      </w:pPr>
    </w:p>
    <w:p w:rsidRPr="00D75E9A" w:rsidR="00C91F54" w:rsidP="00C91F54" w:rsidRDefault="00C91F54" w14:paraId="635DA329" w14:textId="77777777">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rsidRPr="00D75E9A" w:rsidR="00C91F54" w:rsidP="00C91F54" w:rsidRDefault="00C91F54" w14:paraId="1A493B6E" w14:textId="3031452A">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Vicente Ortega Illingworth</w:t>
      </w:r>
      <w:r w:rsidR="00E36733">
        <w:rPr>
          <w:rFonts w:ascii="Century Gothic" w:hAnsi="Century Gothic"/>
          <w:iCs/>
          <w:sz w:val="20"/>
          <w:szCs w:val="20"/>
        </w:rPr>
        <w:t xml:space="preserve">     </w:t>
      </w:r>
      <w:r w:rsidR="001953D8">
        <w:rPr>
          <w:rFonts w:ascii="Century Gothic" w:hAnsi="Century Gothic"/>
          <w:iCs/>
          <w:sz w:val="20"/>
          <w:szCs w:val="20"/>
        </w:rPr>
        <w:t xml:space="preserve">  </w:t>
      </w:r>
      <w:r w:rsidRPr="00D75E9A">
        <w:rPr>
          <w:rFonts w:ascii="Century Gothic" w:hAnsi="Century Gothic"/>
          <w:b/>
          <w:bCs/>
          <w:iCs/>
          <w:sz w:val="20"/>
          <w:szCs w:val="20"/>
        </w:rPr>
        <w:t>Nombre:</w:t>
      </w:r>
      <w:r w:rsidR="00B9783F">
        <w:rPr>
          <w:rFonts w:ascii="Century Gothic" w:hAnsi="Century Gothic"/>
          <w:iCs/>
          <w:sz w:val="20"/>
          <w:szCs w:val="20"/>
        </w:rPr>
        <w:t xml:space="preserve"> </w:t>
      </w:r>
    </w:p>
    <w:p w:rsidRPr="00D75E9A" w:rsidR="00C91F54" w:rsidP="00C91F54" w:rsidRDefault="00C91F54" w14:paraId="0679B525" w14:textId="4FC13ADC">
      <w:pPr>
        <w:pStyle w:val="Textosinformato"/>
        <w:rPr>
          <w:rFonts w:ascii="Century Gothic" w:hAnsi="Century Gothic"/>
          <w:iCs/>
          <w:color w:val="000000"/>
          <w:sz w:val="20"/>
          <w:szCs w:val="20"/>
          <w:lang w:val="es-EC"/>
        </w:rPr>
      </w:pPr>
      <w:r w:rsidRPr="00D75E9A">
        <w:rPr>
          <w:rFonts w:ascii="Century Gothic" w:hAnsi="Century Gothic" w:eastAsia="Times New Roman"/>
          <w:b/>
          <w:bCs/>
          <w:iCs/>
          <w:sz w:val="20"/>
          <w:szCs w:val="20"/>
          <w:lang w:val="es-EC"/>
        </w:rPr>
        <w:t>Calidad:</w:t>
      </w:r>
      <w:r w:rsidRPr="00D75E9A">
        <w:rPr>
          <w:rFonts w:ascii="Century Gothic" w:hAnsi="Century Gothic" w:eastAsia="Times New Roman"/>
          <w:iCs/>
          <w:sz w:val="20"/>
          <w:szCs w:val="20"/>
          <w:lang w:val="es-EC"/>
        </w:rPr>
        <w:t xml:space="preserve"> Presidente Ejecutiv</w:t>
      </w:r>
      <w:r>
        <w:rPr>
          <w:rFonts w:ascii="Century Gothic" w:hAnsi="Century Gothic" w:eastAsia="Times New Roman"/>
          <w:iCs/>
          <w:sz w:val="20"/>
          <w:szCs w:val="20"/>
          <w:lang w:val="es-EC"/>
        </w:rPr>
        <w:t>o</w:t>
      </w:r>
      <w:r>
        <w:rPr>
          <w:rFonts w:ascii="Century Gothic" w:hAnsi="Century Gothic" w:eastAsia="Times New Roman"/>
          <w:iCs/>
          <w:sz w:val="20"/>
          <w:szCs w:val="20"/>
          <w:lang w:val="es-EC"/>
        </w:rPr>
        <w:tab/>
      </w:r>
      <w:r w:rsidR="00E36733">
        <w:rPr>
          <w:rFonts w:ascii="Century Gothic" w:hAnsi="Century Gothic" w:eastAsia="Times New Roman"/>
          <w:iCs/>
          <w:sz w:val="20"/>
          <w:szCs w:val="20"/>
          <w:lang w:val="es-EC"/>
        </w:rPr>
        <w:t xml:space="preserve">                  </w:t>
      </w:r>
      <w:r w:rsidR="001953D8">
        <w:rPr>
          <w:rFonts w:ascii="Century Gothic" w:hAnsi="Century Gothic" w:eastAsia="Times New Roman"/>
          <w:iCs/>
          <w:sz w:val="20"/>
          <w:szCs w:val="20"/>
          <w:lang w:val="es-EC"/>
        </w:rPr>
        <w:t xml:space="preserve">   </w:t>
      </w:r>
      <w:r w:rsidR="00E36733">
        <w:rPr>
          <w:rFonts w:ascii="Century Gothic" w:hAnsi="Century Gothic" w:eastAsia="Times New Roman"/>
          <w:iCs/>
          <w:sz w:val="20"/>
          <w:szCs w:val="20"/>
          <w:lang w:val="es-EC"/>
        </w:rPr>
        <w:t xml:space="preserve"> </w:t>
      </w:r>
      <w:r w:rsidRPr="00D75E9A">
        <w:rPr>
          <w:rFonts w:ascii="Century Gothic" w:hAnsi="Century Gothic" w:eastAsia="Times New Roman"/>
          <w:b/>
          <w:bCs/>
          <w:iCs/>
          <w:sz w:val="20"/>
          <w:szCs w:val="20"/>
          <w:lang w:val="es-EC"/>
        </w:rPr>
        <w:t>Calidad:</w:t>
      </w:r>
      <w:r>
        <w:rPr>
          <w:rFonts w:ascii="Century Gothic" w:hAnsi="Century Gothic" w:eastAsia="Times New Roman"/>
          <w:b/>
          <w:bCs/>
          <w:iCs/>
          <w:sz w:val="20"/>
          <w:szCs w:val="20"/>
          <w:lang w:val="es-EC"/>
        </w:rPr>
        <w:t xml:space="preserve"> </w:t>
      </w:r>
      <w:r>
        <w:rPr>
          <w:rFonts w:ascii="Century Gothic" w:hAnsi="Century Gothic" w:eastAsia="Times New Roman"/>
          <w:iCs/>
          <w:sz w:val="20"/>
          <w:szCs w:val="20"/>
          <w:lang w:val="es-EC"/>
        </w:rPr>
        <w:t>Representante Legal</w:t>
      </w:r>
    </w:p>
    <w:p w:rsidRPr="00E47DAF" w:rsidR="00C91F54" w:rsidP="00C91F54" w:rsidRDefault="00C91F54" w14:paraId="0626F92D" w14:textId="77777777">
      <w:pPr>
        <w:jc w:val="both"/>
        <w:rPr>
          <w:rFonts w:ascii="Century Gothic" w:hAnsi="Century Gothic"/>
          <w:iCs/>
          <w:color w:val="000000"/>
          <w:sz w:val="16"/>
          <w:szCs w:val="16"/>
        </w:rPr>
      </w:pPr>
    </w:p>
    <w:p w:rsidR="00326D93" w:rsidP="00C94648" w:rsidRDefault="00326D93" w14:paraId="17951C1E" w14:textId="77777777">
      <w:pPr>
        <w:rPr>
          <w:rFonts w:ascii="Century Gothic" w:hAnsi="Century Gothic"/>
          <w:b/>
          <w:sz w:val="28"/>
          <w:szCs w:val="28"/>
        </w:rPr>
      </w:pPr>
    </w:p>
    <w:p w:rsidR="00D16255" w:rsidP="00455991" w:rsidRDefault="00D16255" w14:paraId="0E619455" w14:textId="77777777">
      <w:pPr>
        <w:jc w:val="center"/>
        <w:rPr>
          <w:rFonts w:ascii="Century Gothic" w:hAnsi="Century Gothic"/>
          <w:b/>
          <w:sz w:val="28"/>
          <w:szCs w:val="28"/>
        </w:rPr>
      </w:pPr>
    </w:p>
    <w:p w:rsidRPr="00A467A6" w:rsidR="00FA015B" w:rsidP="00455991" w:rsidRDefault="00FA015B" w14:paraId="7D771357" w14:textId="465269F9">
      <w:pPr>
        <w:jc w:val="center"/>
        <w:rPr>
          <w:rFonts w:ascii="Century Gothic" w:hAnsi="Century Gothic"/>
          <w:b/>
          <w:sz w:val="28"/>
          <w:szCs w:val="28"/>
        </w:rPr>
      </w:pPr>
      <w:r w:rsidRPr="00A467A6">
        <w:rPr>
          <w:rFonts w:ascii="Century Gothic" w:hAnsi="Century Gothic"/>
          <w:b/>
          <w:sz w:val="28"/>
          <w:szCs w:val="28"/>
        </w:rPr>
        <w:t>ANEXO N°1</w:t>
      </w:r>
    </w:p>
    <w:p w:rsidRPr="00A467A6" w:rsidR="00FA015B" w:rsidP="00FA015B" w:rsidRDefault="00FA015B" w14:paraId="5C2DEFFB" w14:textId="77777777">
      <w:pPr>
        <w:framePr w:hSpace="57" w:wrap="around" w:hAnchor="text" w:vAnchor="text" w:y="1"/>
        <w:jc w:val="center"/>
        <w:rPr>
          <w:rFonts w:ascii="Century Gothic" w:hAnsi="Century Gothic" w:cs="Arial"/>
          <w:b/>
          <w:bCs/>
          <w:color w:val="000000"/>
          <w:sz w:val="18"/>
          <w:szCs w:val="18"/>
        </w:rPr>
      </w:pPr>
    </w:p>
    <w:p w:rsidRPr="00A467A6" w:rsidR="00C94648" w:rsidP="00A467A6" w:rsidRDefault="00FA015B" w14:paraId="03FE9A80" w14:textId="6E0C67F6">
      <w:pPr>
        <w:jc w:val="center"/>
        <w:rPr>
          <w:rFonts w:ascii="Century Gothic" w:hAnsi="Century Gothic"/>
          <w:b/>
          <w:u w:val="single"/>
        </w:rPr>
      </w:pPr>
      <w:r w:rsidRPr="00A467A6">
        <w:rPr>
          <w:rFonts w:ascii="Century Gothic" w:hAnsi="Century Gothic" w:cs="Arial"/>
          <w:b/>
          <w:sz w:val="18"/>
          <w:szCs w:val="18"/>
          <w:u w:val="single"/>
        </w:rPr>
        <w:t xml:space="preserve">Análisis de Costos Actual por la Validación, Indexación, Codificación y Administración de la Información de </w:t>
      </w:r>
      <w:r w:rsidRPr="00455991" w:rsidR="00455991">
        <w:rPr>
          <w:rFonts w:ascii="Century Gothic" w:hAnsi="Century Gothic"/>
          <w:b/>
          <w:bCs/>
          <w:sz w:val="24"/>
          <w:szCs w:val="24"/>
          <w:u w:val="single"/>
          <w:shd w:val="clear" w:color="auto" w:fill="FFFFFF"/>
        </w:rPr>
        <w:t>ECUADORDOMAIN S.A</w:t>
      </w:r>
      <w:r w:rsidR="00455991">
        <w:rPr>
          <w:rFonts w:ascii="Roboto" w:hAnsi="Roboto"/>
          <w:color w:val="434A54"/>
          <w:sz w:val="33"/>
          <w:szCs w:val="33"/>
          <w:shd w:val="clear" w:color="auto" w:fill="FFFFFF"/>
        </w:rPr>
        <w:t>.</w:t>
      </w:r>
    </w:p>
    <w:p w:rsidRPr="00A467A6" w:rsidR="001953D8" w:rsidP="00C94648" w:rsidRDefault="001953D8" w14:paraId="3794F21B" w14:textId="77777777">
      <w:pPr>
        <w:pStyle w:val="Sinespaciado"/>
        <w:jc w:val="center"/>
        <w:rPr>
          <w:rFonts w:ascii="Century Gothic" w:hAnsi="Century Gothic"/>
          <w:b/>
          <w:sz w:val="20"/>
          <w:szCs w:val="24"/>
        </w:rPr>
      </w:pPr>
      <w:r w:rsidRPr="00A467A6">
        <w:rPr>
          <w:rFonts w:ascii="Century Gothic" w:hAnsi="Century Gothic"/>
          <w:b/>
          <w:sz w:val="20"/>
          <w:szCs w:val="24"/>
        </w:rPr>
        <w:t>TABLA DE PRECIOS ACTUALES PARA INVERSIÓN INICIAL (Venta de Cajas – Validación de Cajas).</w:t>
      </w:r>
    </w:p>
    <w:p w:rsidRPr="00A467A6" w:rsidR="001953D8" w:rsidP="001953D8" w:rsidRDefault="001953D8" w14:paraId="6818D4F7" w14:textId="77777777">
      <w:pPr>
        <w:pStyle w:val="Sinespaciado"/>
        <w:jc w:val="both"/>
        <w:rPr>
          <w:rFonts w:ascii="Century Gothic" w:hAnsi="Century Gothic"/>
          <w:b/>
          <w:sz w:val="20"/>
          <w:szCs w:val="24"/>
        </w:rPr>
      </w:pPr>
    </w:p>
    <w:tbl>
      <w:tblPr>
        <w:tblW w:w="8828" w:type="dxa"/>
        <w:jc w:val="center"/>
        <w:tblCellMar>
          <w:left w:w="70" w:type="dxa"/>
          <w:right w:w="70" w:type="dxa"/>
        </w:tblCellMar>
        <w:tblLook w:val="04A0" w:firstRow="1" w:lastRow="0" w:firstColumn="1" w:lastColumn="0" w:noHBand="0" w:noVBand="1"/>
      </w:tblPr>
      <w:tblGrid>
        <w:gridCol w:w="4948"/>
        <w:gridCol w:w="1284"/>
        <w:gridCol w:w="2596"/>
      </w:tblGrid>
      <w:tr w:rsidRPr="00A467A6" w:rsidR="001953D8" w:rsidTr="49CC1473" w14:paraId="22FE8273" w14:textId="77777777">
        <w:trPr>
          <w:trHeight w:val="267"/>
          <w:jc w:val="center"/>
        </w:trPr>
        <w:tc>
          <w:tcPr>
            <w:tcW w:w="8828" w:type="dxa"/>
            <w:gridSpan w:val="3"/>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1BAEFBCC" w14:textId="3DDCE18B" w14:noSpellErr="1">
            <w:pPr>
              <w:jc w:val="center"/>
              <w:rPr>
                <w:rFonts w:ascii="Century Gothic" w:hAnsi="Century Gothic" w:cs="Arial"/>
                <w:b w:val="1"/>
                <w:bCs w:val="1"/>
                <w:color w:val="000000"/>
                <w:sz w:val="18"/>
                <w:szCs w:val="18"/>
                <w:lang w:val="es-ES" w:eastAsia="es-ES"/>
              </w:rPr>
            </w:pPr>
            <w:commentRangeStart w:id="1992795030"/>
            <w:r w:rsidRPr="06150D59" w:rsidR="001953D8">
              <w:rPr>
                <w:rFonts w:ascii="Century Gothic" w:hAnsi="Century Gothic" w:cs="Arial"/>
                <w:b w:val="1"/>
                <w:bCs w:val="1"/>
                <w:color w:val="000000" w:themeColor="text1" w:themeTint="FF" w:themeShade="FF"/>
                <w:sz w:val="18"/>
                <w:szCs w:val="18"/>
                <w:lang w:val="es-ES" w:eastAsia="es-ES"/>
              </w:rPr>
              <w:t>TABLA DE PRECIOS ACTUALIZADA AL AÑO 202</w:t>
            </w:r>
            <w:r w:rsidRPr="06150D59" w:rsidR="00D16255">
              <w:rPr>
                <w:rFonts w:ascii="Century Gothic" w:hAnsi="Century Gothic" w:cs="Arial"/>
                <w:b w:val="1"/>
                <w:bCs w:val="1"/>
                <w:color w:val="000000" w:themeColor="text1" w:themeTint="FF" w:themeShade="FF"/>
                <w:sz w:val="18"/>
                <w:szCs w:val="18"/>
                <w:lang w:val="es-ES" w:eastAsia="es-ES"/>
              </w:rPr>
              <w:t>1</w:t>
            </w:r>
          </w:p>
        </w:tc>
      </w:tr>
      <w:tr w:rsidRPr="00A467A6" w:rsidR="001953D8" w:rsidTr="49CC1473" w14:paraId="4AF57A6C" w14:textId="77777777">
        <w:trPr>
          <w:trHeight w:val="267"/>
          <w:jc w:val="center"/>
        </w:trPr>
        <w:tc>
          <w:tcPr>
            <w:tcW w:w="4948"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18DF383E"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Descripción</w:t>
            </w:r>
          </w:p>
        </w:tc>
        <w:tc>
          <w:tcPr>
            <w:tcW w:w="1284"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467D5A6B"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Volumen</w:t>
            </w:r>
          </w:p>
        </w:tc>
        <w:tc>
          <w:tcPr>
            <w:tcW w:w="2596"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5202A80A"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Actual</w:t>
            </w:r>
          </w:p>
        </w:tc>
      </w:tr>
      <w:tr w:rsidRPr="00A467A6" w:rsidR="001953D8" w:rsidTr="49CC1473" w14:paraId="6FB8B75B" w14:textId="77777777">
        <w:trPr>
          <w:trHeight w:val="539"/>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4666659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Kit de Almacenamiento (Cajas de DATASOLUTIONS)</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062FB8" w14:paraId="61532778" w14:textId="3D9C07FF">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4E1DFE7C" w14:textId="32234654">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$1.</w:t>
            </w:r>
            <w:r w:rsidRPr="00A467A6" w:rsidR="003106ED">
              <w:rPr>
                <w:rFonts w:ascii="Century Gothic" w:hAnsi="Century Gothic" w:cs="Arial"/>
                <w:color w:val="000000"/>
                <w:sz w:val="18"/>
                <w:szCs w:val="18"/>
                <w:lang w:val="es-ES" w:eastAsia="es-ES"/>
              </w:rPr>
              <w:t>76</w:t>
            </w:r>
          </w:p>
        </w:tc>
      </w:tr>
      <w:tr w:rsidRPr="00A467A6" w:rsidR="001953D8" w:rsidTr="49CC1473" w14:paraId="45C97E17" w14:textId="77777777">
        <w:trPr>
          <w:trHeight w:val="233"/>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1C5F15DF"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Ordenamiento, Validación, Codificación</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hideMark/>
          </w:tcPr>
          <w:p w:rsidRPr="00A467A6" w:rsidR="001953D8" w:rsidP="00793946" w:rsidRDefault="00062FB8" w14:paraId="06D6D093" w14:textId="111D114E">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7A0C5298" w14:textId="16D8E183">
            <w:pPr>
              <w:jc w:val="center"/>
              <w:rPr>
                <w:rFonts w:ascii="Century Gothic" w:hAnsi="Century Gothic" w:cs="Arial"/>
                <w:color w:val="000000"/>
                <w:sz w:val="18"/>
                <w:szCs w:val="18"/>
                <w:lang w:val="es-ES" w:eastAsia="es-ES"/>
              </w:rPr>
            </w:pPr>
            <w:r w:rsidRPr="49CC1473" w:rsidR="001953D8">
              <w:rPr>
                <w:rFonts w:ascii="Century Gothic" w:hAnsi="Century Gothic" w:cs="Arial"/>
                <w:color w:val="000000" w:themeColor="text1" w:themeTint="FF" w:themeShade="FF"/>
                <w:sz w:val="18"/>
                <w:szCs w:val="18"/>
                <w:lang w:val="es-ES" w:eastAsia="es-ES"/>
              </w:rPr>
              <w:t>$1.</w:t>
            </w:r>
            <w:r w:rsidRPr="49CC1473" w:rsidR="5E6E9875">
              <w:rPr>
                <w:rFonts w:ascii="Century Gothic" w:hAnsi="Century Gothic" w:cs="Arial"/>
                <w:color w:val="000000" w:themeColor="text1" w:themeTint="FF" w:themeShade="FF"/>
                <w:sz w:val="18"/>
                <w:szCs w:val="18"/>
                <w:lang w:val="es-ES" w:eastAsia="es-ES"/>
              </w:rPr>
              <w:t>6</w:t>
            </w:r>
            <w:r w:rsidRPr="49CC1473" w:rsidR="5E6E9875">
              <w:rPr>
                <w:rFonts w:ascii="Century Gothic" w:hAnsi="Century Gothic" w:cs="Arial"/>
                <w:color w:val="000000" w:themeColor="text1" w:themeTint="FF" w:themeShade="FF"/>
                <w:sz w:val="18"/>
                <w:szCs w:val="18"/>
                <w:u w:val="single"/>
                <w:lang w:val="es-ES" w:eastAsia="es-ES"/>
              </w:rPr>
              <w:t>0</w:t>
            </w:r>
          </w:p>
        </w:tc>
      </w:tr>
      <w:tr w:rsidRPr="00A467A6" w:rsidR="001946D2" w:rsidTr="49CC1473" w14:paraId="0C19BEE0" w14:textId="77777777">
        <w:trPr>
          <w:trHeight w:val="244"/>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46D2" w:rsidP="001946D2" w:rsidRDefault="001946D2" w14:paraId="5DF70F59"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Traslado Inicial de Mercadería</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hideMark/>
          </w:tcPr>
          <w:p w:rsidRPr="00A467A6" w:rsidR="001946D2" w:rsidP="001946D2" w:rsidRDefault="00062FB8" w14:paraId="6A149EBF" w14:textId="45302C15">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46D2" w:rsidP="001946D2" w:rsidRDefault="001946D2" w14:paraId="341B084A" w14:textId="39779816">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$0.</w:t>
            </w:r>
            <w:r w:rsidRPr="00A467A6" w:rsidR="00B313E0">
              <w:rPr>
                <w:rFonts w:ascii="Century Gothic" w:hAnsi="Century Gothic" w:cs="Arial"/>
                <w:color w:val="000000"/>
                <w:sz w:val="18"/>
                <w:szCs w:val="18"/>
                <w:lang w:val="es-ES" w:eastAsia="es-ES"/>
              </w:rPr>
              <w:t>6</w:t>
            </w:r>
            <w:r w:rsidR="00455991">
              <w:rPr>
                <w:rFonts w:ascii="Century Gothic" w:hAnsi="Century Gothic" w:cs="Arial"/>
                <w:color w:val="000000"/>
                <w:sz w:val="18"/>
                <w:szCs w:val="18"/>
                <w:lang w:val="es-ES" w:eastAsia="es-ES"/>
              </w:rPr>
              <w:t>2</w:t>
            </w:r>
          </w:p>
        </w:tc>
      </w:tr>
    </w:tbl>
    <w:p w:rsidRPr="00A467A6" w:rsidR="001953D8" w:rsidP="001953D8" w:rsidRDefault="001953D8" w14:paraId="1E80EEDB" w14:textId="77777777">
      <w:pPr>
        <w:pStyle w:val="Sinespaciado"/>
        <w:jc w:val="both"/>
        <w:rPr>
          <w:rFonts w:ascii="Century Gothic" w:hAnsi="Century Gothic"/>
          <w:b/>
          <w:sz w:val="20"/>
          <w:szCs w:val="20"/>
        </w:rPr>
      </w:pPr>
    </w:p>
    <w:p w:rsidR="00A467A6" w:rsidP="00A467A6" w:rsidRDefault="00A467A6" w14:paraId="6D03240A" w14:textId="77777777">
      <w:pPr>
        <w:pStyle w:val="Sinespaciado"/>
        <w:jc w:val="both"/>
        <w:rPr>
          <w:rFonts w:ascii="Century Gothic" w:hAnsi="Century Gothic"/>
          <w:b/>
          <w:sz w:val="20"/>
          <w:szCs w:val="24"/>
          <w:u w:val="single"/>
        </w:rPr>
      </w:pPr>
    </w:p>
    <w:p w:rsidR="00A467A6" w:rsidP="00A467A6" w:rsidRDefault="00A467A6" w14:paraId="59D23BDF" w14:textId="77777777">
      <w:pPr>
        <w:pStyle w:val="Sinespaciado"/>
        <w:jc w:val="both"/>
        <w:rPr>
          <w:rFonts w:ascii="Century Gothic" w:hAnsi="Century Gothic"/>
          <w:b/>
          <w:sz w:val="20"/>
          <w:szCs w:val="24"/>
          <w:u w:val="single"/>
        </w:rPr>
      </w:pPr>
    </w:p>
    <w:p w:rsidR="00A467A6" w:rsidP="00A467A6" w:rsidRDefault="00A467A6" w14:paraId="63F5778B" w14:textId="77777777">
      <w:pPr>
        <w:pStyle w:val="Sinespaciado"/>
        <w:jc w:val="both"/>
        <w:rPr>
          <w:rFonts w:ascii="Century Gothic" w:hAnsi="Century Gothic"/>
          <w:b/>
          <w:sz w:val="20"/>
          <w:szCs w:val="24"/>
          <w:u w:val="single"/>
        </w:rPr>
      </w:pPr>
    </w:p>
    <w:p w:rsidR="00A467A6" w:rsidP="00A467A6" w:rsidRDefault="00A467A6" w14:paraId="79345B0F" w14:textId="77777777">
      <w:pPr>
        <w:pStyle w:val="Sinespaciado"/>
        <w:jc w:val="both"/>
        <w:rPr>
          <w:rFonts w:ascii="Century Gothic" w:hAnsi="Century Gothic"/>
          <w:b/>
          <w:sz w:val="20"/>
          <w:szCs w:val="24"/>
          <w:u w:val="single"/>
        </w:rPr>
      </w:pPr>
    </w:p>
    <w:p w:rsidRPr="00A467A6" w:rsidR="00A467A6" w:rsidP="00A467A6" w:rsidRDefault="00A467A6" w14:paraId="5024EBF9" w14:textId="176ECC0F">
      <w:pPr>
        <w:pStyle w:val="Sinespaciado"/>
        <w:jc w:val="both"/>
        <w:rPr>
          <w:rFonts w:ascii="Century Gothic" w:hAnsi="Century Gothic"/>
          <w:b/>
          <w:sz w:val="20"/>
          <w:szCs w:val="24"/>
          <w:u w:val="single"/>
        </w:rPr>
      </w:pPr>
      <w:r w:rsidRPr="00A467A6">
        <w:rPr>
          <w:rFonts w:ascii="Century Gothic" w:hAnsi="Century Gothic"/>
          <w:b/>
          <w:sz w:val="20"/>
          <w:szCs w:val="24"/>
          <w:u w:val="single"/>
        </w:rPr>
        <w:t>CUSTODIA MENSUAL</w:t>
      </w:r>
      <w:r w:rsidR="00062FB8">
        <w:rPr>
          <w:rFonts w:ascii="Century Gothic" w:hAnsi="Century Gothic"/>
          <w:b/>
          <w:sz w:val="20"/>
          <w:szCs w:val="24"/>
          <w:u w:val="single"/>
        </w:rPr>
        <w:t>:</w:t>
      </w:r>
    </w:p>
    <w:p w:rsidRPr="00A467A6" w:rsidR="00A467A6" w:rsidP="00A467A6" w:rsidRDefault="00A467A6" w14:paraId="337D8E9E" w14:textId="77777777">
      <w:pPr>
        <w:pStyle w:val="Sinespaciado"/>
        <w:jc w:val="both"/>
        <w:rPr>
          <w:rFonts w:ascii="Century Gothic" w:hAnsi="Century Gothic"/>
          <w:b/>
          <w:sz w:val="20"/>
          <w:szCs w:val="24"/>
        </w:rPr>
      </w:pPr>
    </w:p>
    <w:tbl>
      <w:tblPr>
        <w:tblW w:w="9356" w:type="dxa"/>
        <w:tblInd w:w="-10" w:type="dxa"/>
        <w:tblCellMar>
          <w:left w:w="70" w:type="dxa"/>
          <w:right w:w="70" w:type="dxa"/>
        </w:tblCellMar>
        <w:tblLook w:val="04A0" w:firstRow="1" w:lastRow="0" w:firstColumn="1" w:lastColumn="0" w:noHBand="0" w:noVBand="1"/>
      </w:tblPr>
      <w:tblGrid>
        <w:gridCol w:w="2410"/>
        <w:gridCol w:w="925"/>
        <w:gridCol w:w="1559"/>
        <w:gridCol w:w="4601"/>
      </w:tblGrid>
      <w:tr w:rsidRPr="00A467A6" w:rsidR="00A467A6" w:rsidTr="06150D59" w14:paraId="72FDD3C8" w14:textId="77777777">
        <w:trPr>
          <w:trHeight w:val="292"/>
        </w:trPr>
        <w:tc>
          <w:tcPr>
            <w:tcW w:w="9356" w:type="dxa"/>
            <w:gridSpan w:val="4"/>
            <w:tcBorders>
              <w:top w:val="single" w:color="auto" w:sz="8" w:space="0"/>
              <w:left w:val="single" w:color="auto" w:sz="8" w:space="0"/>
              <w:bottom w:val="single" w:color="auto" w:sz="8" w:space="0"/>
              <w:right w:val="single" w:color="000000" w:themeColor="text1" w:sz="8" w:space="0"/>
            </w:tcBorders>
            <w:shd w:val="clear" w:color="auto" w:fill="C5D9F1"/>
            <w:noWrap/>
            <w:tcMar/>
            <w:vAlign w:val="bottom"/>
            <w:hideMark/>
          </w:tcPr>
          <w:p w:rsidRPr="00A467A6" w:rsidR="00A467A6" w:rsidP="00854209" w:rsidRDefault="00A467A6" w14:paraId="72D51119"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Custodia Mensual de Archivos Físicos</w:t>
            </w:r>
          </w:p>
        </w:tc>
      </w:tr>
      <w:tr w:rsidRPr="00A467A6" w:rsidR="00A467A6" w:rsidTr="06150D59" w14:paraId="7745EA32" w14:textId="77777777">
        <w:trPr>
          <w:trHeight w:val="292"/>
        </w:trPr>
        <w:tc>
          <w:tcPr>
            <w:tcW w:w="2410" w:type="dxa"/>
            <w:tcBorders>
              <w:top w:val="nil"/>
              <w:left w:val="single" w:color="auto" w:sz="8" w:space="0"/>
              <w:bottom w:val="single" w:color="auto" w:sz="4" w:space="0"/>
              <w:right w:val="nil"/>
            </w:tcBorders>
            <w:shd w:val="clear" w:color="auto" w:fill="C5D9F1"/>
            <w:noWrap/>
            <w:tcMar/>
            <w:vAlign w:val="bottom"/>
            <w:hideMark/>
          </w:tcPr>
          <w:p w:rsidRPr="00A467A6" w:rsidR="00A467A6" w:rsidP="00854209" w:rsidRDefault="00A467A6" w14:paraId="0EB2887C"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Descripción</w:t>
            </w:r>
          </w:p>
        </w:tc>
        <w:tc>
          <w:tcPr>
            <w:tcW w:w="786" w:type="dxa"/>
            <w:tcBorders>
              <w:top w:val="nil"/>
              <w:left w:val="nil"/>
              <w:bottom w:val="single" w:color="auto" w:sz="4" w:space="0"/>
              <w:right w:val="nil"/>
            </w:tcBorders>
            <w:shd w:val="clear" w:color="auto" w:fill="C5D9F1"/>
            <w:noWrap/>
            <w:tcMar/>
            <w:vAlign w:val="bottom"/>
            <w:hideMark/>
          </w:tcPr>
          <w:p w:rsidRPr="00A467A6" w:rsidR="00A467A6" w:rsidP="00854209" w:rsidRDefault="00A467A6" w14:paraId="722AB504"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Volumen</w:t>
            </w:r>
          </w:p>
        </w:tc>
        <w:tc>
          <w:tcPr>
            <w:tcW w:w="1559" w:type="dxa"/>
            <w:tcBorders>
              <w:top w:val="nil"/>
              <w:left w:val="nil"/>
              <w:bottom w:val="single" w:color="auto" w:sz="4" w:space="0"/>
              <w:right w:val="nil"/>
            </w:tcBorders>
            <w:shd w:val="clear" w:color="auto" w:fill="C5D9F1"/>
            <w:noWrap/>
            <w:tcMar/>
            <w:vAlign w:val="bottom"/>
            <w:hideMark/>
          </w:tcPr>
          <w:p w:rsidRPr="00A467A6" w:rsidR="00A467A6" w:rsidP="00854209" w:rsidRDefault="00A467A6" w14:paraId="6B6F4E97"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Inicial</w:t>
            </w:r>
          </w:p>
        </w:tc>
        <w:tc>
          <w:tcPr>
            <w:tcW w:w="4601" w:type="dxa"/>
            <w:tcBorders>
              <w:top w:val="nil"/>
              <w:left w:val="nil"/>
              <w:bottom w:val="single" w:color="auto" w:sz="4" w:space="0"/>
              <w:right w:val="single" w:color="auto" w:sz="8" w:space="0"/>
            </w:tcBorders>
            <w:shd w:val="clear" w:color="auto" w:fill="C5D9F1"/>
            <w:noWrap/>
            <w:tcMar/>
            <w:vAlign w:val="bottom"/>
            <w:hideMark/>
          </w:tcPr>
          <w:p w:rsidRPr="00A467A6" w:rsidR="00A467A6" w:rsidP="00854209" w:rsidRDefault="00A467A6" w14:paraId="2826E5AD"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Total</w:t>
            </w:r>
          </w:p>
        </w:tc>
      </w:tr>
      <w:tr w:rsidRPr="00A467A6" w:rsidR="00A467A6" w:rsidTr="06150D59" w14:paraId="53591830" w14:textId="77777777">
        <w:trPr>
          <w:trHeight w:val="255"/>
        </w:trPr>
        <w:tc>
          <w:tcPr>
            <w:tcW w:w="241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503683E3"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Custodia Mensual</w:t>
            </w:r>
          </w:p>
        </w:tc>
        <w:tc>
          <w:tcPr>
            <w:tcW w:w="78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062FB8" w14:paraId="566E81E4" w14:textId="200B9392">
            <w:pPr>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50</w:t>
            </w: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879ED47" w14:textId="7317900A">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$ 0,</w:t>
            </w:r>
            <w:r>
              <w:rPr>
                <w:rFonts w:ascii="Century Gothic" w:hAnsi="Century Gothic" w:cs="Arial"/>
                <w:color w:val="000000"/>
                <w:sz w:val="18"/>
                <w:szCs w:val="18"/>
                <w:lang w:val="es-ES" w:eastAsia="es-ES"/>
              </w:rPr>
              <w:t>25</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2890BAC0" w14:textId="2F4639D0">
            <w:pP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xml:space="preserve">                                    $    </w:t>
            </w:r>
            <w:r w:rsidR="00062FB8">
              <w:rPr>
                <w:rFonts w:ascii="Century Gothic" w:hAnsi="Century Gothic" w:cs="Arial"/>
                <w:color w:val="000000"/>
                <w:sz w:val="18"/>
                <w:szCs w:val="18"/>
                <w:lang w:val="es-ES" w:eastAsia="es-ES"/>
              </w:rPr>
              <w:t xml:space="preserve">  12</w:t>
            </w:r>
            <w:r w:rsidRPr="00A467A6">
              <w:rPr>
                <w:rFonts w:ascii="Century Gothic" w:hAnsi="Century Gothic" w:cs="Arial"/>
                <w:color w:val="000000"/>
                <w:sz w:val="18"/>
                <w:szCs w:val="18"/>
                <w:lang w:val="es-ES" w:eastAsia="es-ES"/>
              </w:rPr>
              <w:t>,</w:t>
            </w:r>
            <w:r w:rsidR="00062FB8">
              <w:rPr>
                <w:rFonts w:ascii="Century Gothic" w:hAnsi="Century Gothic" w:cs="Arial"/>
                <w:color w:val="000000"/>
                <w:sz w:val="18"/>
                <w:szCs w:val="18"/>
                <w:lang w:val="es-ES" w:eastAsia="es-ES"/>
              </w:rPr>
              <w:t>50</w:t>
            </w:r>
          </w:p>
        </w:tc>
      </w:tr>
      <w:tr w:rsidRPr="00A467A6" w:rsidR="00A467A6" w:rsidTr="06150D59" w14:paraId="33912884" w14:textId="77777777">
        <w:trPr>
          <w:trHeight w:val="430"/>
        </w:trPr>
        <w:tc>
          <w:tcPr>
            <w:tcW w:w="241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1C01CB5F"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Licencia de Software</w:t>
            </w:r>
          </w:p>
        </w:tc>
        <w:tc>
          <w:tcPr>
            <w:tcW w:w="78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0BE3BE8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1</w:t>
            </w: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3B0FF6D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E7C59E2" w14:textId="4B2D800A">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r>
      <w:tr w:rsidRPr="00A467A6" w:rsidR="00A467A6" w:rsidTr="06150D59" w14:paraId="3694F10F" w14:textId="77777777">
        <w:trPr>
          <w:trHeight w:val="255"/>
        </w:trPr>
        <w:tc>
          <w:tcPr>
            <w:tcW w:w="2410" w:type="dxa"/>
            <w:tcBorders>
              <w:top w:val="single" w:color="auto" w:sz="4" w:space="0"/>
              <w:left w:val="nil"/>
              <w:bottom w:val="nil"/>
              <w:right w:val="nil"/>
            </w:tcBorders>
            <w:shd w:val="clear" w:color="auto" w:fill="FFFFFF" w:themeFill="background1"/>
            <w:noWrap/>
            <w:tcMar/>
            <w:vAlign w:val="bottom"/>
            <w:hideMark/>
          </w:tcPr>
          <w:p w:rsidRPr="00A467A6" w:rsidR="00A467A6" w:rsidP="00854209" w:rsidRDefault="00A467A6" w14:paraId="62CC1BB4" w14:textId="77777777">
            <w:pPr>
              <w:jc w:val="center"/>
              <w:rPr>
                <w:rFonts w:ascii="Century Gothic" w:hAnsi="Century Gothic" w:cs="Arial"/>
                <w:color w:val="000000"/>
                <w:sz w:val="18"/>
                <w:szCs w:val="18"/>
                <w:lang w:val="es-ES" w:eastAsia="es-ES"/>
              </w:rPr>
            </w:pPr>
          </w:p>
        </w:tc>
        <w:tc>
          <w:tcPr>
            <w:tcW w:w="786" w:type="dxa"/>
            <w:tcBorders>
              <w:top w:val="single" w:color="auto" w:sz="4" w:space="0"/>
              <w:left w:val="nil"/>
              <w:bottom w:val="nil"/>
              <w:right w:val="single" w:color="auto" w:sz="4" w:space="0"/>
            </w:tcBorders>
            <w:shd w:val="clear" w:color="auto" w:fill="FFFFFF" w:themeFill="background1"/>
            <w:noWrap/>
            <w:tcMar/>
            <w:vAlign w:val="bottom"/>
            <w:hideMark/>
          </w:tcPr>
          <w:p w:rsidRPr="00A467A6" w:rsidR="00A467A6" w:rsidP="00854209" w:rsidRDefault="00A467A6" w14:paraId="4B4FBABB"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4CBB78D1"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Sub-Total</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4F16BE72" w14:textId="5B20DC31">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xml:space="preserve">$     </w:t>
            </w:r>
            <w:r w:rsidR="00062FB8">
              <w:rPr>
                <w:rFonts w:ascii="Century Gothic" w:hAnsi="Century Gothic" w:cs="Arial"/>
                <w:color w:val="000000"/>
                <w:sz w:val="18"/>
                <w:szCs w:val="18"/>
                <w:lang w:val="es-ES" w:eastAsia="es-ES"/>
              </w:rPr>
              <w:t xml:space="preserve"> 37</w:t>
            </w:r>
            <w:r w:rsidRPr="00A467A6">
              <w:rPr>
                <w:rFonts w:ascii="Century Gothic" w:hAnsi="Century Gothic" w:cs="Arial"/>
                <w:color w:val="000000"/>
                <w:sz w:val="18"/>
                <w:szCs w:val="18"/>
                <w:lang w:val="es-ES" w:eastAsia="es-ES"/>
              </w:rPr>
              <w:t>,</w:t>
            </w:r>
            <w:r w:rsidR="00062FB8">
              <w:rPr>
                <w:rFonts w:ascii="Century Gothic" w:hAnsi="Century Gothic" w:cs="Arial"/>
                <w:color w:val="000000"/>
                <w:sz w:val="18"/>
                <w:szCs w:val="18"/>
                <w:lang w:val="es-ES" w:eastAsia="es-ES"/>
              </w:rPr>
              <w:t>50</w:t>
            </w:r>
          </w:p>
        </w:tc>
      </w:tr>
      <w:tr w:rsidRPr="00A467A6" w:rsidR="00A467A6" w:rsidTr="06150D59" w14:paraId="262E1B6C" w14:textId="77777777">
        <w:trPr>
          <w:trHeight w:val="268"/>
        </w:trPr>
        <w:tc>
          <w:tcPr>
            <w:tcW w:w="2410" w:type="dxa"/>
            <w:tcBorders>
              <w:top w:val="nil"/>
              <w:left w:val="nil"/>
              <w:bottom w:val="nil"/>
              <w:right w:val="nil"/>
            </w:tcBorders>
            <w:shd w:val="clear" w:color="auto" w:fill="FFFFFF" w:themeFill="background1"/>
            <w:noWrap/>
            <w:tcMar/>
            <w:vAlign w:val="bottom"/>
          </w:tcPr>
          <w:p w:rsidRPr="00A467A6" w:rsidR="00A467A6" w:rsidP="00854209" w:rsidRDefault="00A467A6" w14:paraId="0AF09788" w14:textId="77777777">
            <w:pPr>
              <w:jc w:val="center"/>
              <w:rPr>
                <w:rFonts w:ascii="Century Gothic" w:hAnsi="Century Gothic" w:cs="Arial"/>
                <w:color w:val="000000"/>
                <w:sz w:val="18"/>
                <w:szCs w:val="18"/>
                <w:lang w:eastAsia="es-ES"/>
              </w:rPr>
            </w:pPr>
          </w:p>
        </w:tc>
        <w:tc>
          <w:tcPr>
            <w:tcW w:w="786" w:type="dxa"/>
            <w:tcBorders>
              <w:top w:val="nil"/>
              <w:left w:val="nil"/>
              <w:bottom w:val="nil"/>
              <w:right w:val="single" w:color="auto" w:sz="4" w:space="0"/>
            </w:tcBorders>
            <w:shd w:val="clear" w:color="auto" w:fill="FFFFFF" w:themeFill="background1"/>
            <w:noWrap/>
            <w:tcMar/>
            <w:vAlign w:val="bottom"/>
          </w:tcPr>
          <w:p w:rsidRPr="00A467A6" w:rsidR="00A467A6" w:rsidP="00854209" w:rsidRDefault="00A467A6" w14:paraId="4AF1F008"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tcPr>
          <w:p w:rsidRPr="00A467A6" w:rsidR="00A467A6" w:rsidP="00854209" w:rsidRDefault="00A467A6" w14:paraId="3E924284"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Descuento</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tcPr>
          <w:p w:rsidRPr="00A467A6" w:rsidR="00A467A6" w:rsidP="00854209" w:rsidRDefault="00A467A6" w14:paraId="0C0E931B"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r>
      <w:tr w:rsidRPr="00A467A6" w:rsidR="00A467A6" w:rsidTr="06150D59" w14:paraId="26E51D28" w14:textId="77777777">
        <w:trPr>
          <w:trHeight w:val="268"/>
        </w:trPr>
        <w:tc>
          <w:tcPr>
            <w:tcW w:w="2410"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51DEC2F1" w14:textId="77777777">
            <w:pPr>
              <w:jc w:val="center"/>
              <w:rPr>
                <w:rFonts w:ascii="Century Gothic" w:hAnsi="Century Gothic" w:cs="Arial"/>
                <w:color w:val="000000"/>
                <w:sz w:val="18"/>
                <w:szCs w:val="18"/>
                <w:lang w:val="es-ES" w:eastAsia="es-ES"/>
              </w:rPr>
            </w:pPr>
          </w:p>
        </w:tc>
        <w:tc>
          <w:tcPr>
            <w:tcW w:w="786" w:type="dxa"/>
            <w:tcBorders>
              <w:top w:val="nil"/>
              <w:left w:val="nil"/>
              <w:bottom w:val="nil"/>
              <w:right w:val="single" w:color="auto" w:sz="4" w:space="0"/>
            </w:tcBorders>
            <w:shd w:val="clear" w:color="auto" w:fill="FFFFFF" w:themeFill="background1"/>
            <w:noWrap/>
            <w:tcMar/>
            <w:vAlign w:val="bottom"/>
            <w:hideMark/>
          </w:tcPr>
          <w:p w:rsidRPr="00A467A6" w:rsidR="00A467A6" w:rsidP="00854209" w:rsidRDefault="00A467A6" w14:paraId="69E9870B"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3EEE95A0"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IVA</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1EEF2CA" w14:textId="01E4A3B0">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xml:space="preserve">$       </w:t>
            </w:r>
            <w:r w:rsidR="00062FB8">
              <w:rPr>
                <w:rFonts w:ascii="Century Gothic" w:hAnsi="Century Gothic" w:cs="Arial"/>
                <w:color w:val="000000"/>
                <w:sz w:val="18"/>
                <w:szCs w:val="18"/>
                <w:lang w:val="es-ES" w:eastAsia="es-ES"/>
              </w:rPr>
              <w:t>1</w:t>
            </w:r>
            <w:r w:rsidRPr="00A467A6">
              <w:rPr>
                <w:rFonts w:ascii="Century Gothic" w:hAnsi="Century Gothic" w:cs="Arial"/>
                <w:color w:val="000000"/>
                <w:sz w:val="18"/>
                <w:szCs w:val="18"/>
                <w:lang w:val="es-ES" w:eastAsia="es-ES"/>
              </w:rPr>
              <w:t>,</w:t>
            </w:r>
            <w:r w:rsidR="00062FB8">
              <w:rPr>
                <w:rFonts w:ascii="Century Gothic" w:hAnsi="Century Gothic" w:cs="Arial"/>
                <w:color w:val="000000"/>
                <w:sz w:val="18"/>
                <w:szCs w:val="18"/>
                <w:lang w:val="es-ES" w:eastAsia="es-ES"/>
              </w:rPr>
              <w:t>50</w:t>
            </w:r>
          </w:p>
        </w:tc>
      </w:tr>
      <w:tr w:rsidRPr="00A467A6" w:rsidR="00A467A6" w:rsidTr="06150D59" w14:paraId="0A2ADFE4" w14:textId="77777777">
        <w:trPr>
          <w:trHeight w:val="292"/>
        </w:trPr>
        <w:tc>
          <w:tcPr>
            <w:tcW w:w="2410"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3E9C3EFB" w14:textId="77777777">
            <w:pPr>
              <w:jc w:val="center"/>
              <w:rPr>
                <w:rFonts w:ascii="Century Gothic" w:hAnsi="Century Gothic" w:cs="Arial"/>
                <w:color w:val="000000"/>
                <w:sz w:val="18"/>
                <w:szCs w:val="18"/>
                <w:lang w:val="es-ES" w:eastAsia="es-ES"/>
              </w:rPr>
            </w:pPr>
          </w:p>
        </w:tc>
        <w:tc>
          <w:tcPr>
            <w:tcW w:w="786"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0B28E68C"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8" w:space="0"/>
              <w:bottom w:val="single" w:color="auto" w:sz="8" w:space="0"/>
              <w:right w:val="nil"/>
            </w:tcBorders>
            <w:shd w:val="clear" w:color="auto" w:fill="FFFFFF" w:themeFill="background1"/>
            <w:noWrap/>
            <w:tcMar/>
            <w:vAlign w:val="bottom"/>
            <w:hideMark/>
          </w:tcPr>
          <w:p w:rsidRPr="00A467A6" w:rsidR="00A467A6" w:rsidP="00854209" w:rsidRDefault="00A467A6" w14:paraId="3B2147A6"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Total</w:t>
            </w:r>
          </w:p>
        </w:tc>
        <w:tc>
          <w:tcPr>
            <w:tcW w:w="4601" w:type="dxa"/>
            <w:tcBorders>
              <w:top w:val="single" w:color="auto" w:sz="4" w:space="0"/>
              <w:left w:val="single" w:color="auto" w:sz="8" w:space="0"/>
              <w:bottom w:val="single" w:color="auto" w:sz="8" w:space="0"/>
              <w:right w:val="single" w:color="auto" w:sz="8" w:space="0"/>
            </w:tcBorders>
            <w:shd w:val="clear" w:color="auto" w:fill="CCCCFF"/>
            <w:noWrap/>
            <w:tcMar/>
            <w:vAlign w:val="bottom"/>
            <w:hideMark/>
          </w:tcPr>
          <w:p w:rsidRPr="00A467A6" w:rsidR="00A467A6" w:rsidP="00854209" w:rsidRDefault="00A467A6" w14:paraId="06C68D64" w14:textId="2E82E943" w14:noSpellErr="1">
            <w:pPr>
              <w:jc w:val="center"/>
              <w:rPr>
                <w:rFonts w:ascii="Century Gothic" w:hAnsi="Century Gothic" w:cs="Arial"/>
                <w:b w:val="1"/>
                <w:bCs w:val="1"/>
                <w:color w:val="000000"/>
                <w:sz w:val="18"/>
                <w:szCs w:val="18"/>
                <w:lang w:val="es-ES" w:eastAsia="es-ES"/>
              </w:rPr>
            </w:pPr>
            <w:r w:rsidRPr="06150D59" w:rsidR="00A467A6">
              <w:rPr>
                <w:rFonts w:ascii="Century Gothic" w:hAnsi="Century Gothic" w:cs="Arial"/>
                <w:b w:val="1"/>
                <w:bCs w:val="1"/>
                <w:color w:val="000000" w:themeColor="text1" w:themeTint="FF" w:themeShade="FF"/>
                <w:sz w:val="18"/>
                <w:szCs w:val="18"/>
                <w:lang w:val="es-ES" w:eastAsia="es-ES"/>
              </w:rPr>
              <w:t xml:space="preserve">$     </w:t>
            </w:r>
            <w:r w:rsidRPr="06150D59" w:rsidR="00062FB8">
              <w:rPr>
                <w:rFonts w:ascii="Century Gothic" w:hAnsi="Century Gothic" w:cs="Arial"/>
                <w:b w:val="1"/>
                <w:bCs w:val="1"/>
                <w:color w:val="000000" w:themeColor="text1" w:themeTint="FF" w:themeShade="FF"/>
                <w:sz w:val="18"/>
                <w:szCs w:val="18"/>
                <w:lang w:val="es-ES" w:eastAsia="es-ES"/>
              </w:rPr>
              <w:t>1</w:t>
            </w:r>
            <w:r w:rsidRPr="06150D59" w:rsidR="00A467A6">
              <w:rPr>
                <w:rFonts w:ascii="Century Gothic" w:hAnsi="Century Gothic" w:cs="Arial"/>
                <w:b w:val="1"/>
                <w:bCs w:val="1"/>
                <w:color w:val="000000" w:themeColor="text1" w:themeTint="FF" w:themeShade="FF"/>
                <w:sz w:val="18"/>
                <w:szCs w:val="18"/>
                <w:lang w:val="es-ES" w:eastAsia="es-ES"/>
              </w:rPr>
              <w:t>4,</w:t>
            </w:r>
            <w:r w:rsidRPr="06150D59" w:rsidR="00062FB8">
              <w:rPr>
                <w:rFonts w:ascii="Century Gothic" w:hAnsi="Century Gothic" w:cs="Arial"/>
                <w:b w:val="1"/>
                <w:bCs w:val="1"/>
                <w:color w:val="000000" w:themeColor="text1" w:themeTint="FF" w:themeShade="FF"/>
                <w:sz w:val="18"/>
                <w:szCs w:val="18"/>
                <w:lang w:val="es-ES" w:eastAsia="es-ES"/>
              </w:rPr>
              <w:t>00</w:t>
            </w:r>
            <w:commentRangeEnd w:id="1992795030"/>
            <w:r>
              <w:rPr>
                <w:rStyle w:val="CommentReference"/>
              </w:rPr>
              <w:commentReference w:id="1992795030"/>
            </w:r>
          </w:p>
        </w:tc>
      </w:tr>
    </w:tbl>
    <w:p w:rsidRPr="00A467A6" w:rsidR="00A467A6" w:rsidP="00A467A6" w:rsidRDefault="00A467A6" w14:paraId="29DBE7E6" w14:textId="77777777">
      <w:pPr>
        <w:pStyle w:val="Sinespaciado"/>
        <w:jc w:val="both"/>
        <w:rPr>
          <w:rFonts w:ascii="Century Gothic" w:hAnsi="Century Gothic"/>
          <w:b/>
          <w:sz w:val="20"/>
          <w:szCs w:val="20"/>
        </w:rPr>
      </w:pPr>
    </w:p>
    <w:p w:rsidRPr="00A467A6" w:rsidR="009D0C3E" w:rsidP="009D0C3E" w:rsidRDefault="009D0C3E" w14:paraId="669DBCB2" w14:textId="77777777">
      <w:pPr>
        <w:pStyle w:val="Sinespaciado"/>
        <w:jc w:val="center"/>
        <w:rPr>
          <w:rFonts w:ascii="Century Gothic" w:hAnsi="Century Gothic"/>
          <w:b/>
          <w:sz w:val="18"/>
          <w:szCs w:val="18"/>
        </w:rPr>
      </w:pPr>
    </w:p>
    <w:p w:rsidRPr="00A467A6" w:rsidR="00D76F67" w:rsidP="003F7233" w:rsidRDefault="00D76F67" w14:paraId="65F6620E" w14:textId="77777777">
      <w:pPr>
        <w:pStyle w:val="Sinespaciado"/>
        <w:tabs>
          <w:tab w:val="left" w:pos="5670"/>
        </w:tabs>
        <w:spacing w:line="276" w:lineRule="auto"/>
        <w:ind w:right="4"/>
        <w:jc w:val="both"/>
        <w:rPr>
          <w:rFonts w:ascii="Century Gothic" w:hAnsi="Century Gothic"/>
          <w:sz w:val="18"/>
          <w:szCs w:val="18"/>
          <w:lang w:val="es-ES"/>
        </w:rPr>
      </w:pPr>
    </w:p>
    <w:p w:rsidRPr="00A467A6" w:rsidR="00FA015B" w:rsidP="00FA015B" w:rsidRDefault="00FA015B" w14:paraId="381CAA39" w14:textId="77777777">
      <w:pPr>
        <w:pStyle w:val="Sinespaciado"/>
        <w:numPr>
          <w:ilvl w:val="0"/>
          <w:numId w:val="34"/>
        </w:numPr>
        <w:tabs>
          <w:tab w:val="left" w:pos="5670"/>
        </w:tabs>
        <w:spacing w:line="276" w:lineRule="auto"/>
        <w:ind w:right="4"/>
        <w:jc w:val="both"/>
        <w:rPr>
          <w:rFonts w:ascii="Century Gothic" w:hAnsi="Century Gothic"/>
          <w:sz w:val="18"/>
          <w:szCs w:val="18"/>
          <w:lang w:val="es-ES"/>
        </w:rPr>
      </w:pPr>
      <w:r w:rsidRPr="00A467A6">
        <w:rPr>
          <w:rFonts w:ascii="Century Gothic" w:hAnsi="Century Gothic"/>
          <w:b/>
          <w:sz w:val="18"/>
          <w:szCs w:val="18"/>
        </w:rPr>
        <w:lastRenderedPageBreak/>
        <w:t xml:space="preserve">Inversión Mensual. - </w:t>
      </w:r>
      <w:r w:rsidRPr="00A467A6">
        <w:rPr>
          <w:rFonts w:ascii="Century Gothic" w:hAnsi="Century Gothic"/>
          <w:sz w:val="18"/>
          <w:szCs w:val="18"/>
        </w:rPr>
        <w:t xml:space="preserve">La factura se emite cada 5 días del mes en curso por la cantidad de cajas en custodias y Servicios Solicitados a </w:t>
      </w:r>
      <w:r w:rsidRPr="00A467A6">
        <w:rPr>
          <w:rFonts w:ascii="Century Gothic" w:hAnsi="Century Gothic"/>
          <w:b/>
          <w:sz w:val="18"/>
          <w:szCs w:val="18"/>
        </w:rPr>
        <w:t xml:space="preserve">DATASOLUTIONS S.A, </w:t>
      </w:r>
      <w:r w:rsidRPr="00A467A6">
        <w:rPr>
          <w:rFonts w:ascii="Century Gothic" w:hAnsi="Century Gothic"/>
          <w:sz w:val="18"/>
          <w:szCs w:val="18"/>
        </w:rPr>
        <w:t>debe ser cancelado dentro de 8 días de crédito.</w:t>
      </w:r>
    </w:p>
    <w:p w:rsidRPr="00A467A6" w:rsidR="00FA015B" w:rsidP="00FA015B" w:rsidRDefault="00FA015B" w14:paraId="3EBB1F34" w14:textId="77777777">
      <w:pPr>
        <w:jc w:val="center"/>
        <w:rPr>
          <w:rFonts w:ascii="Century Gothic" w:hAnsi="Century Gothic" w:cs="Arial"/>
          <w:b/>
          <w:noProof/>
          <w:sz w:val="18"/>
          <w:szCs w:val="18"/>
          <w:u w:val="single"/>
          <w:lang w:val="es-ES"/>
        </w:rPr>
      </w:pPr>
    </w:p>
    <w:p w:rsidRPr="00212342" w:rsidR="00FA015B" w:rsidP="00FA015B" w:rsidRDefault="00FA015B" w14:paraId="2BA8E735" w14:textId="5C4393A8">
      <w:pPr>
        <w:jc w:val="center"/>
        <w:rPr>
          <w:rFonts w:ascii="Century Gothic" w:hAnsi="Century Gothic" w:cs="Arial"/>
          <w:b/>
          <w:u w:val="single"/>
          <w:lang w:val="es-ES"/>
        </w:rPr>
      </w:pPr>
      <w:r w:rsidRPr="00212342">
        <w:rPr>
          <w:rFonts w:ascii="Century Gothic" w:hAnsi="Century Gothic" w:cs="Arial"/>
          <w:b/>
          <w:noProof/>
          <w:u w:val="single"/>
          <w:lang w:val="es-ES"/>
        </w:rPr>
        <w:t xml:space="preserve">BENEFICIOS QUE DATASOLUTIONS S.A. BRINDA </w:t>
      </w:r>
      <w:r w:rsidRPr="00212342">
        <w:rPr>
          <w:rFonts w:ascii="Century Gothic" w:hAnsi="Century Gothic" w:cs="Arial"/>
          <w:b/>
          <w:u w:val="single"/>
        </w:rPr>
        <w:t>PARA</w:t>
      </w:r>
      <w:r w:rsidRPr="00326D93">
        <w:rPr>
          <w:rFonts w:ascii="Century Gothic" w:hAnsi="Century Gothic" w:cs="Arial"/>
          <w:b/>
          <w:u w:val="single"/>
        </w:rPr>
        <w:t xml:space="preserve"> </w:t>
      </w:r>
      <w:r w:rsidRPr="00455991" w:rsidR="00455991">
        <w:rPr>
          <w:rFonts w:ascii="Century Gothic" w:hAnsi="Century Gothic"/>
          <w:b/>
          <w:bCs/>
          <w:sz w:val="24"/>
          <w:szCs w:val="24"/>
          <w:u w:val="single"/>
          <w:shd w:val="clear" w:color="auto" w:fill="FFFFFF"/>
        </w:rPr>
        <w:t>ECUADORDOMAIN S.A</w:t>
      </w:r>
      <w:r w:rsidR="00455991">
        <w:rPr>
          <w:rFonts w:ascii="Roboto" w:hAnsi="Roboto"/>
          <w:color w:val="434A54"/>
          <w:sz w:val="33"/>
          <w:szCs w:val="33"/>
          <w:shd w:val="clear" w:color="auto" w:fill="FFFFFF"/>
        </w:rPr>
        <w:t>.</w:t>
      </w:r>
    </w:p>
    <w:p w:rsidRPr="00212342" w:rsidR="00FA015B" w:rsidP="00FA015B" w:rsidRDefault="00FA015B" w14:paraId="09BAA384" w14:textId="77777777">
      <w:pPr>
        <w:pStyle w:val="Sinespaciado"/>
        <w:ind w:right="4"/>
        <w:jc w:val="both"/>
        <w:rPr>
          <w:rFonts w:ascii="Century Gothic" w:hAnsi="Century Gothic" w:cs="Arial"/>
          <w:b/>
          <w:sz w:val="20"/>
          <w:szCs w:val="20"/>
          <w:u w:val="single"/>
        </w:rPr>
      </w:pPr>
    </w:p>
    <w:p w:rsidRPr="00212342" w:rsidR="00FA015B" w:rsidP="00FA015B" w:rsidRDefault="00FA015B" w14:paraId="581FA876" w14:textId="77777777">
      <w:pPr>
        <w:framePr w:hSpace="57" w:wrap="around" w:hAnchor="text" w:vAnchor="text" w:y="1441"/>
        <w:jc w:val="both"/>
        <w:rPr>
          <w:rFonts w:ascii="Century Gothic" w:hAnsi="Century Gothic" w:cs="Arial"/>
          <w:b/>
          <w:bCs/>
          <w:color w:val="000000"/>
        </w:rPr>
      </w:pPr>
    </w:p>
    <w:p w:rsidRPr="00212342" w:rsidR="00FA015B" w:rsidP="00FA015B" w:rsidRDefault="00FA015B" w14:paraId="518EA8D5" w14:textId="77777777">
      <w:pPr>
        <w:pStyle w:val="Sinespaciado"/>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rsidRPr="00212342" w:rsidR="00FA015B" w:rsidP="00FA015B" w:rsidRDefault="00FA015B" w14:paraId="68EFD7C8" w14:textId="77777777">
      <w:pPr>
        <w:pStyle w:val="Sinespaciado"/>
        <w:ind w:right="4"/>
        <w:jc w:val="both"/>
        <w:rPr>
          <w:rFonts w:ascii="Century Gothic" w:hAnsi="Century Gothic"/>
          <w:b/>
          <w:i/>
          <w:noProof/>
          <w:sz w:val="20"/>
          <w:szCs w:val="20"/>
          <w:lang w:val="es-ES_tradnl" w:eastAsia="es-EC"/>
        </w:rPr>
      </w:pPr>
    </w:p>
    <w:p w:rsidRPr="00212342" w:rsidR="00FA015B" w:rsidP="00FA015B" w:rsidRDefault="00FA015B" w14:paraId="5435FCC8"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rsidRPr="00212342" w:rsidR="00FA015B" w:rsidP="00FA015B" w:rsidRDefault="00FA015B" w14:paraId="362F586D"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para el uso del Software de Gestion Documental, esto con la disponibilidad de que el usuario sepa a plenitud todas las ventajas y beneficios del Uso del Software, tales como:</w:t>
      </w:r>
    </w:p>
    <w:p w:rsidRPr="00212342" w:rsidR="00FA015B" w:rsidP="00FA015B" w:rsidRDefault="00FA015B" w14:paraId="51602A49"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rsidRPr="00212342" w:rsidR="00FA015B" w:rsidP="00FA015B" w:rsidRDefault="00FA015B" w14:paraId="71430071"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rsidRPr="00212342" w:rsidR="00FA015B" w:rsidP="00FA015B" w:rsidRDefault="00FA015B" w14:paraId="3274EBA8"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rsidRPr="00212342" w:rsidR="00FA015B" w:rsidP="00FA015B" w:rsidRDefault="00FA015B" w14:paraId="4A816891"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Reportes de Cajas que se encuentra solicitadas por el Usuario.</w:t>
      </w:r>
    </w:p>
    <w:p w:rsidRPr="00212342" w:rsidR="00FA015B" w:rsidP="00FA015B" w:rsidRDefault="00FA015B" w14:paraId="61956907" w14:textId="77777777">
      <w:pPr>
        <w:pStyle w:val="Sinespaciado"/>
        <w:ind w:left="426" w:right="4"/>
        <w:jc w:val="center"/>
        <w:rPr>
          <w:rFonts w:ascii="Century Gothic" w:hAnsi="Century Gothic"/>
          <w:b/>
          <w:i/>
          <w:noProof/>
          <w:sz w:val="20"/>
          <w:szCs w:val="20"/>
          <w:lang w:val="es-ES" w:eastAsia="es-EC"/>
        </w:rPr>
      </w:pPr>
    </w:p>
    <w:p w:rsidRPr="00212342" w:rsidR="00FA015B" w:rsidP="00FA015B" w:rsidRDefault="00FA015B" w14:paraId="3BEB1007" w14:textId="77777777">
      <w:pPr>
        <w:pStyle w:val="Sinespaciado"/>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rsidRPr="00212342" w:rsidR="00FA015B" w:rsidP="00FA015B" w:rsidRDefault="00FA015B" w14:paraId="43D2B841" w14:textId="77777777">
      <w:pPr>
        <w:pStyle w:val="Sinespaciado"/>
        <w:ind w:right="4"/>
        <w:jc w:val="both"/>
        <w:rPr>
          <w:rFonts w:ascii="Century Gothic" w:hAnsi="Century Gothic"/>
          <w:b/>
          <w:noProof/>
          <w:sz w:val="20"/>
          <w:szCs w:val="20"/>
          <w:u w:val="single"/>
          <w:lang w:val="es-ES" w:eastAsia="es-EC"/>
        </w:rPr>
      </w:pPr>
    </w:p>
    <w:p w:rsidRPr="00212342" w:rsidR="00FA015B" w:rsidP="00FA015B" w:rsidRDefault="00FA015B" w14:paraId="05F37C0B"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rsidRPr="00212342" w:rsidR="00FA015B" w:rsidP="00FA015B" w:rsidRDefault="00FA015B" w14:paraId="68EA7115" w14:textId="77777777">
      <w:pPr>
        <w:pStyle w:val="Sinespaciado"/>
        <w:ind w:right="4"/>
        <w:jc w:val="both"/>
        <w:rPr>
          <w:rFonts w:ascii="Century Gothic" w:hAnsi="Century Gothic"/>
          <w:b/>
          <w:i/>
          <w:noProof/>
          <w:sz w:val="20"/>
          <w:szCs w:val="20"/>
          <w:lang w:val="es-ES" w:eastAsia="es-EC"/>
        </w:rPr>
      </w:pPr>
    </w:p>
    <w:p w:rsidRPr="00212342" w:rsidR="00FA015B" w:rsidP="06150D59" w:rsidRDefault="00FA015B" w14:paraId="05013096" w14:textId="77777777">
      <w:pPr>
        <w:pStyle w:val="Sinespaciado"/>
        <w:numPr>
          <w:ilvl w:val="0"/>
          <w:numId w:val="28"/>
        </w:numPr>
        <w:ind w:left="426" w:right="4" w:firstLine="0"/>
        <w:jc w:val="both"/>
        <w:rPr>
          <w:del w:author="Jazmín Torres" w:date="2021-03-31T16:02:03.951Z" w:id="2126827565"/>
          <w:rFonts w:ascii="Century Gothic" w:hAnsi="Century Gothic"/>
          <w:b w:val="1"/>
          <w:bCs w:val="1"/>
          <w:i w:val="1"/>
          <w:iCs w:val="1"/>
          <w:noProof/>
          <w:sz w:val="20"/>
          <w:szCs w:val="20"/>
          <w:lang w:val="es-ES" w:eastAsia="es-EC"/>
        </w:rPr>
      </w:pPr>
      <w:r w:rsidRPr="06150D59" w:rsidR="00FA015B">
        <w:rPr>
          <w:rFonts w:ascii="Century Gothic" w:hAnsi="Century Gothic"/>
          <w:b w:val="1"/>
          <w:bCs w:val="1"/>
          <w:i w:val="1"/>
          <w:iCs w:val="1"/>
          <w:noProof/>
          <w:sz w:val="20"/>
          <w:szCs w:val="20"/>
          <w:lang w:val="es-ES" w:eastAsia="es-EC"/>
        </w:rPr>
        <w:t>Data Solutions emitita un informe del contenido de la Informacion que repose en cada caja que sera custodiada en sus bodegas.</w:t>
      </w:r>
    </w:p>
    <w:p w:rsidRPr="00212342" w:rsidR="00FA015B" w:rsidP="06150D59" w:rsidRDefault="00FA015B" w14:paraId="19B1AAEF" w14:textId="77777777">
      <w:pPr>
        <w:pStyle w:val="Sinespaciado"/>
        <w:ind w:right="4"/>
        <w:jc w:val="both"/>
        <w:rPr>
          <w:del w:author="Jazmín Torres" w:date="2021-03-31T16:02:03.43Z" w:id="634680863"/>
          <w:rFonts w:ascii="Century Gothic" w:hAnsi="Century Gothic"/>
          <w:b w:val="1"/>
          <w:bCs w:val="1"/>
          <w:i w:val="1"/>
          <w:iCs w:val="1"/>
          <w:noProof/>
          <w:sz w:val="20"/>
          <w:szCs w:val="20"/>
          <w:lang w:val="es-ES" w:eastAsia="es-EC"/>
        </w:rPr>
      </w:pPr>
    </w:p>
    <w:p w:rsidRPr="00212342" w:rsidR="00FA015B" w:rsidP="06150D59" w:rsidRDefault="00FA015B" w14:paraId="28094486" w14:textId="3A549C73">
      <w:pPr>
        <w:pStyle w:val="Normal"/>
        <w:ind w:left="0"/>
        <w:jc w:val="center"/>
        <w:rPr>
          <w:rFonts w:ascii="Calibri" w:hAnsi="Calibri" w:eastAsia="" w:cs="Arial"/>
          <w:noProof/>
          <w:color w:val="434A54"/>
          <w:sz w:val="33"/>
          <w:szCs w:val="33"/>
          <w:lang w:val="es-ES" w:eastAsia="es-EC"/>
        </w:rPr>
      </w:pPr>
    </w:p>
    <w:p w:rsidRPr="00212342" w:rsidR="00FA015B" w:rsidP="00FA015B" w:rsidRDefault="00FA015B" w14:paraId="06969902"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Los Tiempos de Respuesta son de catalogados según como realicen el requerimineto como Normal( 24 Horas) o Urgente( 12 Horas) dentro de la Ciudad de Guayaquil.</w:t>
      </w:r>
    </w:p>
    <w:p w:rsidRPr="00212342" w:rsidR="00FA015B" w:rsidP="00FA015B" w:rsidRDefault="00FA015B" w14:paraId="5A788A69" w14:textId="77777777">
      <w:pPr>
        <w:pStyle w:val="Sinespaciado"/>
        <w:ind w:right="4"/>
        <w:jc w:val="both"/>
        <w:rPr>
          <w:rFonts w:ascii="Century Gothic" w:hAnsi="Century Gothic"/>
          <w:b/>
          <w:i/>
          <w:noProof/>
          <w:sz w:val="20"/>
          <w:szCs w:val="20"/>
          <w:lang w:val="es-ES" w:eastAsia="es-EC"/>
        </w:rPr>
      </w:pPr>
    </w:p>
    <w:p w:rsidRPr="00212342" w:rsidR="00FA015B" w:rsidP="00FA015B" w:rsidRDefault="00FA015B" w14:paraId="5D62D02F"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rsidRPr="00212342" w:rsidR="00FA015B" w:rsidP="00FA015B" w:rsidRDefault="00FA015B" w14:paraId="32D98673" w14:textId="77777777">
      <w:pPr>
        <w:pStyle w:val="Prrafodelista"/>
        <w:jc w:val="both"/>
        <w:rPr>
          <w:rFonts w:ascii="Century Gothic" w:hAnsi="Century Gothic"/>
          <w:b/>
          <w:i/>
          <w:noProof/>
          <w:lang w:val="es-ES"/>
        </w:rPr>
      </w:pPr>
    </w:p>
    <w:p w:rsidRPr="00212342" w:rsidR="00FA015B" w:rsidP="00FA015B" w:rsidRDefault="00FA015B" w14:paraId="5E07A86A"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rsidRPr="00212342" w:rsidR="00FA015B" w:rsidP="00FA015B" w:rsidRDefault="00FA015B" w14:paraId="66D4E503" w14:textId="77777777">
      <w:pPr>
        <w:pStyle w:val="Prrafodelista"/>
        <w:jc w:val="both"/>
        <w:rPr>
          <w:rFonts w:ascii="Century Gothic" w:hAnsi="Century Gothic"/>
          <w:b/>
          <w:i/>
          <w:noProof/>
          <w:lang w:val="es-ES"/>
        </w:rPr>
      </w:pPr>
    </w:p>
    <w:p w:rsidRPr="00212342" w:rsidR="00FA015B" w:rsidP="00FA015B" w:rsidRDefault="00FA015B" w14:paraId="1062A39F" w14:textId="77777777">
      <w:pPr>
        <w:pStyle w:val="Prrafodelista"/>
        <w:jc w:val="both"/>
        <w:rPr>
          <w:rFonts w:ascii="Century Gothic" w:hAnsi="Century Gothic"/>
          <w:b/>
          <w:i/>
          <w:noProof/>
          <w:lang w:val="es-ES"/>
        </w:rPr>
      </w:pPr>
    </w:p>
    <w:p w:rsidRPr="00212342" w:rsidR="00FA015B" w:rsidP="00FA015B" w:rsidRDefault="00FA015B" w14:paraId="332BC415" w14:textId="77777777">
      <w:pPr>
        <w:pStyle w:val="Sinespaciado"/>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lastRenderedPageBreak/>
        <w:t>NOTA: La primera cuota mensual la cual deberá ser pagada de acuerdo al Anexo 1 en el caso de que la presente negociación sea por primera vez, en donde se detalla la forma de Pago, previo a iniciar la operación.</w:t>
      </w:r>
    </w:p>
    <w:p w:rsidRPr="00212342" w:rsidR="00FA015B" w:rsidP="00FA015B" w:rsidRDefault="00FA015B" w14:paraId="310E31BF" w14:textId="77777777">
      <w:pPr>
        <w:pStyle w:val="Sinespaciado"/>
        <w:tabs>
          <w:tab w:val="left" w:pos="5670"/>
        </w:tabs>
        <w:spacing w:line="276" w:lineRule="auto"/>
        <w:ind w:right="4"/>
        <w:jc w:val="both"/>
        <w:rPr>
          <w:rFonts w:ascii="Century Gothic" w:hAnsi="Century Gothic"/>
          <w:b/>
          <w:sz w:val="20"/>
          <w:szCs w:val="20"/>
          <w:u w:val="single"/>
        </w:rPr>
      </w:pPr>
    </w:p>
    <w:p w:rsidR="00A472A5" w:rsidP="00FA015B" w:rsidRDefault="00A472A5" w14:paraId="0897373E" w14:textId="77777777">
      <w:pPr>
        <w:pStyle w:val="Sinespaciado"/>
        <w:jc w:val="center"/>
        <w:rPr>
          <w:rFonts w:ascii="Century Gothic" w:hAnsi="Century Gothic" w:cstheme="minorHAnsi"/>
          <w:b/>
          <w:sz w:val="28"/>
          <w:szCs w:val="28"/>
          <w:u w:val="single"/>
        </w:rPr>
      </w:pPr>
    </w:p>
    <w:p w:rsidRPr="002E563E" w:rsidR="001D18C5" w:rsidP="001D18C5" w:rsidRDefault="001D18C5" w14:paraId="2C2F0A9C" w14:textId="77777777">
      <w:pPr>
        <w:pStyle w:val="Sinespaciado"/>
        <w:jc w:val="center"/>
        <w:rPr>
          <w:rFonts w:ascii="Century Gothic" w:hAnsi="Century Gothic" w:cstheme="minorHAnsi"/>
          <w:b/>
          <w:sz w:val="28"/>
          <w:szCs w:val="28"/>
        </w:rPr>
      </w:pPr>
      <w:r w:rsidRPr="002E563E">
        <w:rPr>
          <w:rFonts w:ascii="Century Gothic" w:hAnsi="Century Gothic" w:cstheme="minorHAnsi"/>
          <w:b/>
          <w:sz w:val="28"/>
          <w:szCs w:val="28"/>
        </w:rPr>
        <w:t>Tabla de Servicios Adicionales</w:t>
      </w:r>
    </w:p>
    <w:p w:rsidRPr="002E563E" w:rsidR="001D18C5" w:rsidP="001D18C5" w:rsidRDefault="001D18C5" w14:paraId="23B6C848" w14:textId="77777777">
      <w:pPr>
        <w:pStyle w:val="Sinespaciado"/>
        <w:rPr>
          <w:rFonts w:ascii="Century Gothic" w:hAnsi="Century Gothic" w:cstheme="minorHAnsi"/>
          <w:b/>
        </w:rPr>
      </w:pPr>
    </w:p>
    <w:tbl>
      <w:tblPr>
        <w:tblW w:w="8359" w:type="dxa"/>
        <w:jc w:val="center"/>
        <w:tblCellMar>
          <w:left w:w="70" w:type="dxa"/>
          <w:right w:w="70" w:type="dxa"/>
        </w:tblCellMar>
        <w:tblLook w:val="04A0" w:firstRow="1" w:lastRow="0" w:firstColumn="1" w:lastColumn="0" w:noHBand="0" w:noVBand="1"/>
      </w:tblPr>
      <w:tblGrid>
        <w:gridCol w:w="1838"/>
        <w:gridCol w:w="5311"/>
        <w:gridCol w:w="1210"/>
      </w:tblGrid>
      <w:tr w:rsidRPr="009129B6" w:rsidR="001953D8" w:rsidTr="49CC1473" w14:paraId="0536E200"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C5D9F1"/>
            <w:noWrap/>
            <w:tcMar/>
            <w:vAlign w:val="center"/>
            <w:hideMark/>
          </w:tcPr>
          <w:p w:rsidRPr="009129B6" w:rsidR="001953D8" w:rsidP="00793946" w:rsidRDefault="001953D8" w14:paraId="27B8791C"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Códigos</w:t>
            </w:r>
          </w:p>
        </w:tc>
        <w:tc>
          <w:tcPr>
            <w:tcW w:w="5311" w:type="dxa"/>
            <w:tcBorders>
              <w:top w:val="single" w:color="auto" w:sz="4" w:space="0"/>
              <w:left w:val="single" w:color="auto" w:sz="4" w:space="0"/>
              <w:bottom w:val="single" w:color="auto" w:sz="4" w:space="0"/>
              <w:right w:val="single" w:color="auto" w:sz="4" w:space="0"/>
            </w:tcBorders>
            <w:shd w:val="clear" w:color="auto" w:fill="C5D9F1"/>
            <w:tcMar/>
            <w:vAlign w:val="center"/>
            <w:hideMark/>
          </w:tcPr>
          <w:p w:rsidRPr="009129B6" w:rsidR="001953D8" w:rsidP="00793946" w:rsidRDefault="001953D8" w14:paraId="6B0AEA9B"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 xml:space="preserve">Descripción </w:t>
            </w:r>
          </w:p>
        </w:tc>
        <w:tc>
          <w:tcPr>
            <w:tcW w:w="1210" w:type="dxa"/>
            <w:tcBorders>
              <w:top w:val="single" w:color="auto" w:sz="4" w:space="0"/>
              <w:left w:val="single" w:color="auto" w:sz="4" w:space="0"/>
              <w:bottom w:val="single" w:color="auto" w:sz="4" w:space="0"/>
              <w:right w:val="single" w:color="auto" w:sz="4" w:space="0"/>
            </w:tcBorders>
            <w:shd w:val="clear" w:color="auto" w:fill="C5D9F1"/>
            <w:noWrap/>
            <w:tcMar/>
            <w:vAlign w:val="center"/>
            <w:hideMark/>
          </w:tcPr>
          <w:p w:rsidRPr="009129B6" w:rsidR="001953D8" w:rsidP="00793946" w:rsidRDefault="001953D8" w14:paraId="1CD7286F"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Costos</w:t>
            </w:r>
          </w:p>
        </w:tc>
      </w:tr>
      <w:tr w:rsidRPr="009129B6" w:rsidR="001953D8" w:rsidTr="49CC1473" w14:paraId="40ABFABA"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588CBE7"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ORCNR-917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0C0335B6"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Ordenamiento por Caja Normal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6150D59" w:rsidRDefault="001953D8" w14:paraId="723043F5" w14:textId="676D25E6">
            <w:pPr>
              <w:rPr>
                <w:rFonts w:ascii="Century Gothic" w:hAnsi="Century Gothic" w:cs="Calibri" w:cstheme="minorAscii"/>
                <w:color w:val="000000"/>
                <w:sz w:val="18"/>
                <w:szCs w:val="18"/>
              </w:rPr>
            </w:pPr>
            <w:r w:rsidRPr="49CC1473" w:rsidR="001953D8">
              <w:rPr>
                <w:rFonts w:ascii="Century Gothic" w:hAnsi="Century Gothic" w:cs="Calibri" w:cstheme="minorAscii"/>
                <w:color w:val="000000" w:themeColor="text1" w:themeTint="FF" w:themeShade="FF"/>
                <w:sz w:val="18"/>
                <w:szCs w:val="18"/>
              </w:rPr>
              <w:t xml:space="preserve">    </w:t>
            </w:r>
            <w:r w:rsidRPr="49CC1473" w:rsidR="001953D8">
              <w:rPr>
                <w:rFonts w:ascii="Century Gothic" w:hAnsi="Century Gothic" w:cs="Calibri" w:cstheme="minorAscii"/>
                <w:color w:val="000000" w:themeColor="text1" w:themeTint="FF" w:themeShade="FF"/>
                <w:sz w:val="18"/>
                <w:szCs w:val="18"/>
              </w:rPr>
              <w:t>$    1.</w:t>
            </w:r>
            <w:r w:rsidRPr="49CC1473" w:rsidR="2D80A2EE">
              <w:rPr>
                <w:rFonts w:ascii="Century Gothic" w:hAnsi="Century Gothic" w:cs="Calibri" w:cstheme="minorAscii"/>
                <w:color w:val="000000" w:themeColor="text1" w:themeTint="FF" w:themeShade="FF"/>
                <w:sz w:val="18"/>
                <w:szCs w:val="18"/>
              </w:rPr>
              <w:t>6</w:t>
            </w:r>
            <w:r w:rsidRPr="49CC1473" w:rsidR="4348F9E1">
              <w:rPr>
                <w:rFonts w:ascii="Century Gothic" w:hAnsi="Century Gothic" w:cs="Calibri" w:cstheme="minorAscii"/>
                <w:color w:val="000000" w:themeColor="text1" w:themeTint="FF" w:themeShade="FF"/>
                <w:sz w:val="18"/>
                <w:szCs w:val="18"/>
              </w:rPr>
              <w:t>0</w:t>
            </w:r>
          </w:p>
        </w:tc>
      </w:tr>
      <w:tr w:rsidRPr="009129B6" w:rsidR="001953D8" w:rsidTr="49CC1473" w14:paraId="4794CF3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0BE7AA1"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467329C9"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Normal por hoja.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B16DFCE" w14:textId="037C5D75">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24</w:t>
            </w:r>
          </w:p>
        </w:tc>
      </w:tr>
      <w:tr w:rsidRPr="009129B6" w:rsidR="001953D8" w:rsidTr="49CC1473" w14:paraId="2E5FB53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32DEEBC4"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ESFBDUR-917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2D07962C"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Urgente por hoja.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1718D2E7" w14:textId="086E021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31</w:t>
            </w:r>
          </w:p>
        </w:tc>
      </w:tr>
      <w:tr w:rsidRPr="009129B6" w:rsidR="00C92E52" w:rsidTr="49CC1473" w14:paraId="21BF4FE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6DD00BD0" w14:textId="0D744F5D">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9129B6" w:rsidR="00C92E52" w:rsidP="00C92E52" w:rsidRDefault="00C92E52" w14:paraId="6162169B" w14:textId="54D6404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w:t>
            </w:r>
            <w:r>
              <w:rPr>
                <w:rFonts w:ascii="Century Gothic" w:hAnsi="Century Gothic" w:cstheme="minorHAnsi"/>
                <w:color w:val="000000"/>
                <w:sz w:val="18"/>
                <w:szCs w:val="18"/>
              </w:rPr>
              <w:t>s o Files normal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0B0A35D1" w14:textId="68C1F67B">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w:t>
            </w:r>
            <w:r w:rsidR="00B313E0">
              <w:rPr>
                <w:rFonts w:ascii="Century Gothic" w:hAnsi="Century Gothic" w:cstheme="minorHAnsi"/>
                <w:color w:val="000000"/>
                <w:sz w:val="18"/>
                <w:szCs w:val="18"/>
              </w:rPr>
              <w:t>12</w:t>
            </w:r>
          </w:p>
        </w:tc>
      </w:tr>
      <w:tr w:rsidRPr="009129B6" w:rsidR="001953D8" w:rsidTr="49CC1473" w14:paraId="79CA0D75"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8B8F6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9129B6" w:rsidR="001953D8" w:rsidP="00793946" w:rsidRDefault="001953D8" w14:paraId="5ADED474" w14:textId="784C5102">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w:t>
            </w:r>
            <w:r>
              <w:rPr>
                <w:rFonts w:ascii="Century Gothic" w:hAnsi="Century Gothic" w:cstheme="minorHAnsi"/>
                <w:color w:val="000000"/>
                <w:sz w:val="18"/>
                <w:szCs w:val="18"/>
              </w:rPr>
              <w:t>s</w:t>
            </w:r>
            <w:r w:rsidR="00C92E52">
              <w:rPr>
                <w:rFonts w:ascii="Century Gothic" w:hAnsi="Century Gothic" w:cstheme="minorHAnsi"/>
                <w:color w:val="000000"/>
                <w:sz w:val="18"/>
                <w:szCs w:val="18"/>
              </w:rPr>
              <w:t xml:space="preserve"> o Files urgentes</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31894287" w14:textId="2E9F5176">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3</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36</w:t>
            </w:r>
          </w:p>
        </w:tc>
      </w:tr>
      <w:tr w:rsidRPr="009129B6" w:rsidR="001953D8" w:rsidTr="49CC1473" w14:paraId="47DDD13C"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5773283B" w14:textId="3CCA49BA">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77DB3A78" w14:textId="0E5DDC7D">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sidR="00C92E52">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Norte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305F0209" w14:textId="1C433933">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7</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31</w:t>
            </w:r>
          </w:p>
        </w:tc>
      </w:tr>
      <w:tr w:rsidRPr="009129B6" w:rsidR="00C92E52" w:rsidTr="49CC1473" w14:paraId="079657DC"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2C928AB6" w14:textId="4052528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0CE03692" w14:textId="4E23141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Centro</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109A3956" w14:textId="5D3AE453">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6</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90</w:t>
            </w:r>
          </w:p>
        </w:tc>
      </w:tr>
      <w:tr w:rsidRPr="009129B6" w:rsidR="00C92E52" w:rsidTr="49CC1473" w14:paraId="46B0314A"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23B0CCF4" w14:textId="58AD6B7B">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50B38488" w14:textId="1EDDF64A">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 xml:space="preserve">Sur </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11F031B9" w14:textId="3699363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5</w:t>
            </w:r>
            <w:r w:rsidRPr="008751B4">
              <w:rPr>
                <w:rFonts w:ascii="Century Gothic" w:hAnsi="Century Gothic" w:cstheme="minorHAnsi"/>
                <w:color w:val="000000"/>
                <w:sz w:val="18"/>
                <w:szCs w:val="18"/>
              </w:rPr>
              <w:t>.</w:t>
            </w:r>
            <w:r>
              <w:rPr>
                <w:rFonts w:ascii="Century Gothic" w:hAnsi="Century Gothic" w:cstheme="minorHAnsi"/>
                <w:color w:val="000000"/>
                <w:sz w:val="18"/>
                <w:szCs w:val="18"/>
              </w:rPr>
              <w:t>00</w:t>
            </w:r>
          </w:p>
        </w:tc>
      </w:tr>
      <w:tr w:rsidRPr="009129B6" w:rsidR="00C92E52" w:rsidTr="49CC1473" w14:paraId="4148448A"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589604E2" w14:textId="34C2DD3B">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0E46353C" w14:textId="589F760B">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 </w:t>
            </w:r>
            <w:r w:rsidR="00960166">
              <w:rPr>
                <w:rFonts w:ascii="Century Gothic" w:hAnsi="Century Gothic" w:cstheme="minorHAnsi"/>
                <w:color w:val="000000"/>
                <w:sz w:val="18"/>
                <w:szCs w:val="18"/>
                <w:lang w:val="es-MX"/>
              </w:rPr>
              <w:t xml:space="preserve">y/o </w:t>
            </w:r>
            <w:r w:rsidRPr="00384D17">
              <w:rPr>
                <w:rFonts w:ascii="Century Gothic" w:hAnsi="Century Gothic" w:cstheme="minorHAnsi"/>
                <w:color w:val="000000"/>
                <w:sz w:val="18"/>
                <w:szCs w:val="18"/>
                <w:lang w:val="es-MX"/>
              </w:rPr>
              <w:t>Urgente (Hasta las 16H30) No</w:t>
            </w:r>
            <w:r w:rsidR="00B313E0">
              <w:rPr>
                <w:rFonts w:ascii="Century Gothic" w:hAnsi="Century Gothic" w:cstheme="minorHAnsi"/>
                <w:color w:val="000000"/>
                <w:sz w:val="18"/>
                <w:szCs w:val="18"/>
                <w:lang w:val="es-MX"/>
              </w:rPr>
              <w:t>rte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3674FE30" w14:textId="4C5A3FBB">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960166">
              <w:rPr>
                <w:rFonts w:ascii="Century Gothic" w:hAnsi="Century Gothic" w:cstheme="minorHAnsi"/>
                <w:color w:val="000000"/>
                <w:sz w:val="18"/>
                <w:szCs w:val="18"/>
              </w:rPr>
              <w:t>1</w:t>
            </w:r>
            <w:r w:rsidR="00B313E0">
              <w:rPr>
                <w:rFonts w:ascii="Century Gothic" w:hAnsi="Century Gothic" w:cstheme="minorHAnsi"/>
                <w:color w:val="000000"/>
                <w:sz w:val="18"/>
                <w:szCs w:val="18"/>
              </w:rPr>
              <w:t>4</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63</w:t>
            </w:r>
          </w:p>
        </w:tc>
      </w:tr>
      <w:tr w:rsidRPr="009129B6" w:rsidR="00C92E52" w:rsidTr="49CC1473" w14:paraId="667DADB7"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3E991EEF" w14:textId="2FFA822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13447F48" w14:textId="1D9CDD1F">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sidR="00960166">
              <w:rPr>
                <w:rFonts w:ascii="Century Gothic" w:hAnsi="Century Gothic" w:cstheme="minorHAnsi"/>
                <w:color w:val="000000"/>
                <w:sz w:val="18"/>
                <w:szCs w:val="18"/>
                <w:lang w:val="es-MX"/>
              </w:rPr>
              <w:t xml:space="preserve"> y/o</w:t>
            </w:r>
            <w:r w:rsidRPr="00384D17">
              <w:rPr>
                <w:rFonts w:ascii="Century Gothic" w:hAnsi="Century Gothic" w:cstheme="minorHAnsi"/>
                <w:color w:val="000000"/>
                <w:sz w:val="18"/>
                <w:szCs w:val="18"/>
                <w:lang w:val="es-MX"/>
              </w:rPr>
              <w:t xml:space="preserve"> Urgente (Hasta las 16H30) </w:t>
            </w:r>
            <w:r>
              <w:rPr>
                <w:rFonts w:ascii="Century Gothic" w:hAnsi="Century Gothic" w:cstheme="minorHAnsi"/>
                <w:color w:val="000000"/>
                <w:sz w:val="18"/>
                <w:szCs w:val="18"/>
                <w:lang w:val="es-MX"/>
              </w:rPr>
              <w:t xml:space="preserve">Centro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45D3B96F" w14:textId="5DE98B9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960166">
              <w:rPr>
                <w:rFonts w:ascii="Century Gothic" w:hAnsi="Century Gothic" w:cstheme="minorHAnsi"/>
                <w:color w:val="000000"/>
                <w:sz w:val="18"/>
                <w:szCs w:val="18"/>
              </w:rPr>
              <w:t>1</w:t>
            </w:r>
            <w:r w:rsidR="00B313E0">
              <w:rPr>
                <w:rFonts w:ascii="Century Gothic" w:hAnsi="Century Gothic" w:cstheme="minorHAnsi"/>
                <w:color w:val="000000"/>
                <w:sz w:val="18"/>
                <w:szCs w:val="18"/>
              </w:rPr>
              <w:t>3</w:t>
            </w:r>
            <w:r w:rsidRPr="008751B4">
              <w:rPr>
                <w:rFonts w:ascii="Century Gothic" w:hAnsi="Century Gothic" w:cstheme="minorHAnsi"/>
                <w:color w:val="000000"/>
                <w:sz w:val="18"/>
                <w:szCs w:val="18"/>
              </w:rPr>
              <w:t>.0</w:t>
            </w:r>
            <w:r w:rsidR="00960166">
              <w:rPr>
                <w:rFonts w:ascii="Century Gothic" w:hAnsi="Century Gothic" w:cstheme="minorHAnsi"/>
                <w:color w:val="000000"/>
                <w:sz w:val="18"/>
                <w:szCs w:val="18"/>
              </w:rPr>
              <w:t>0</w:t>
            </w:r>
          </w:p>
        </w:tc>
      </w:tr>
      <w:tr w:rsidRPr="009129B6" w:rsidR="00C92E52" w:rsidTr="49CC1473" w14:paraId="4C6D761D"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705FCEBA" w14:textId="3F49A82F">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268AB686" w14:textId="459A9A36">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sidR="00960166">
              <w:rPr>
                <w:rFonts w:ascii="Century Gothic" w:hAnsi="Century Gothic" w:cstheme="minorHAnsi"/>
                <w:color w:val="000000"/>
                <w:sz w:val="18"/>
                <w:szCs w:val="18"/>
                <w:lang w:val="es-MX"/>
              </w:rPr>
              <w:t xml:space="preserve"> y/o</w:t>
            </w:r>
            <w:r w:rsidRPr="00384D17">
              <w:rPr>
                <w:rFonts w:ascii="Century Gothic" w:hAnsi="Century Gothic" w:cstheme="minorHAnsi"/>
                <w:color w:val="000000"/>
                <w:sz w:val="18"/>
                <w:szCs w:val="18"/>
                <w:lang w:val="es-MX"/>
              </w:rPr>
              <w:t xml:space="preserve"> Urgente (Hasta las 16H30) </w:t>
            </w:r>
            <w:r w:rsidR="00960166">
              <w:rPr>
                <w:rFonts w:ascii="Century Gothic" w:hAnsi="Century Gothic" w:cstheme="minorHAnsi"/>
                <w:color w:val="000000"/>
                <w:sz w:val="18"/>
                <w:szCs w:val="18"/>
                <w:lang w:val="es-MX"/>
              </w:rPr>
              <w:t>Sur</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3288FD62" w14:textId="11A62D30">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10</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20</w:t>
            </w:r>
          </w:p>
        </w:tc>
      </w:tr>
      <w:tr w:rsidRPr="009129B6" w:rsidR="00F32AE6" w:rsidTr="49CC1473" w14:paraId="67C67B79"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541AB208"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ENCEX-917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1F2CCCED" w14:textId="0CEC1C43">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w:t>
            </w:r>
            <w:r>
              <w:rPr>
                <w:rFonts w:ascii="Century Gothic" w:hAnsi="Century Gothic" w:cstheme="minorHAnsi"/>
                <w:color w:val="000000"/>
                <w:sz w:val="18"/>
                <w:szCs w:val="18"/>
                <w:lang w:val="es-MX"/>
              </w:rPr>
              <w:t xml:space="preserve">y/o files </w:t>
            </w:r>
            <w:r w:rsidRPr="00384D17">
              <w:rPr>
                <w:rFonts w:ascii="Century Gothic" w:hAnsi="Century Gothic" w:cstheme="minorHAnsi"/>
                <w:color w:val="000000"/>
                <w:sz w:val="18"/>
                <w:szCs w:val="18"/>
                <w:lang w:val="es-MX"/>
              </w:rPr>
              <w:t xml:space="preserve">Extra Normal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14BE68C8" w14:textId="6FE1A76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70</w:t>
            </w:r>
          </w:p>
        </w:tc>
      </w:tr>
      <w:tr w:rsidRPr="009129B6" w:rsidR="00F32AE6" w:rsidTr="49CC1473" w14:paraId="00E53E9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447BC159"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ENFEX-917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5AB55EDA" w14:textId="6BEA5BAD">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File Extra</w:t>
            </w:r>
            <w:r>
              <w:rPr>
                <w:rFonts w:ascii="Century Gothic" w:hAnsi="Century Gothic" w:cstheme="minorHAnsi"/>
                <w:color w:val="000000"/>
                <w:sz w:val="18"/>
                <w:szCs w:val="18"/>
                <w:lang w:val="es-MX"/>
              </w:rPr>
              <w:t xml:space="preserve"> y/o files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Urgente</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7B04C422" w14:textId="1A55383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2</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50</w:t>
            </w:r>
          </w:p>
        </w:tc>
      </w:tr>
      <w:tr w:rsidRPr="009129B6" w:rsidR="00F32AE6" w:rsidTr="49CC1473" w14:paraId="7A3F7247"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75A00D62"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w:t>
            </w:r>
            <w:r>
              <w:rPr>
                <w:rFonts w:ascii="Century Gothic" w:hAnsi="Century Gothic" w:cstheme="minorHAnsi"/>
                <w:color w:val="000000"/>
                <w:sz w:val="18"/>
                <w:szCs w:val="18"/>
              </w:rPr>
              <w:t>OS</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182E6E94"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Consulta y/o Pedidos no hechos por el Sistema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4854DA17"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r>
      <w:tr w:rsidRPr="009129B6" w:rsidR="00F32AE6" w:rsidTr="49CC1473" w14:paraId="5993F99C"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6F100A65"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w:t>
            </w:r>
            <w:r>
              <w:rPr>
                <w:rFonts w:ascii="Century Gothic" w:hAnsi="Century Gothic" w:cstheme="minorHAnsi"/>
                <w:color w:val="000000"/>
                <w:sz w:val="18"/>
                <w:szCs w:val="18"/>
              </w:rPr>
              <w:t>H</w:t>
            </w:r>
            <w:r w:rsidRPr="009129B6">
              <w:rPr>
                <w:rFonts w:ascii="Century Gothic" w:hAnsi="Century Gothic" w:cstheme="minorHAnsi"/>
                <w:color w:val="000000"/>
                <w:sz w:val="18"/>
                <w:szCs w:val="18"/>
              </w:rPr>
              <w:t>L-917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556BC797"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Pedidos fuera de horario laboral de L-V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22D4D249"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r>
      <w:tr w:rsidRPr="009129B6" w:rsidR="00F32AE6" w:rsidTr="49CC1473" w14:paraId="719D9B13"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1CDBAD44"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CNPDFS-</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00F32AE6" w:rsidP="00F32AE6" w:rsidRDefault="00F32AE6" w14:paraId="3292CA25"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 fuera de sistema fines de semana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F32AE6" w:rsidP="00F32AE6" w:rsidRDefault="00F32AE6" w14:paraId="4461A902"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r>
      <w:tr w:rsidR="06150D59" w:rsidTr="49CC1473" w14:paraId="24C5BDEB">
        <w:trPr>
          <w:trHeight w:val="300"/>
          <w:jc w:val="center"/>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40ED39B3" w:rsidP="06150D59" w:rsidRDefault="40ED39B3" w14:paraId="74CE3485" w14:textId="5CF8FB3F">
            <w:pPr>
              <w:pStyle w:val="Normal"/>
              <w:jc w:val="center"/>
              <w:rPr>
                <w:rFonts w:ascii="Century Gothic" w:hAnsi="Century Gothic" w:eastAsia="Century Gothic" w:cs="Century Gothic"/>
                <w:color w:val="000000" w:themeColor="text1" w:themeTint="FF" w:themeShade="FF"/>
                <w:sz w:val="18"/>
                <w:szCs w:val="18"/>
              </w:rPr>
            </w:pPr>
            <w:r w:rsidRPr="06150D59" w:rsidR="40ED39B3">
              <w:rPr>
                <w:rFonts w:ascii="Century Gothic" w:hAnsi="Century Gothic" w:eastAsia="Century Gothic" w:cs="Century Gothic"/>
                <w:color w:val="000000" w:themeColor="text1" w:themeTint="FF" w:themeShade="FF"/>
                <w:sz w:val="18"/>
                <w:szCs w:val="18"/>
              </w:rPr>
              <w:t>DG-917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40ED39B3" w:rsidP="06150D59" w:rsidRDefault="40ED39B3" w14:paraId="3C1FF453" w14:textId="5CDE392F">
            <w:pPr>
              <w:pStyle w:val="Normal"/>
              <w:jc w:val="center"/>
              <w:rPr>
                <w:rFonts w:ascii="Century Gothic" w:hAnsi="Century Gothic" w:eastAsia="Century Gothic" w:cs="Century Gothic"/>
                <w:color w:val="000000" w:themeColor="text1" w:themeTint="FF" w:themeShade="FF"/>
                <w:sz w:val="18"/>
                <w:szCs w:val="18"/>
                <w:lang w:val="es-MX"/>
              </w:rPr>
            </w:pPr>
            <w:proofErr w:type="spellStart"/>
            <w:r w:rsidRPr="06150D59" w:rsidR="40ED39B3">
              <w:rPr>
                <w:rFonts w:ascii="Century Gothic" w:hAnsi="Century Gothic" w:eastAsia="Century Gothic" w:cs="Century Gothic"/>
                <w:color w:val="000000" w:themeColor="text1" w:themeTint="FF" w:themeShade="FF"/>
                <w:sz w:val="18"/>
                <w:szCs w:val="18"/>
                <w:lang w:val="es-MX"/>
              </w:rPr>
              <w:t>Digitalizacion</w:t>
            </w:r>
            <w:proofErr w:type="spellEnd"/>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40ED39B3" w:rsidP="06150D59" w:rsidRDefault="40ED39B3" w14:paraId="48604573" w14:textId="64106664">
            <w:pPr>
              <w:pStyle w:val="Normal"/>
              <w:jc w:val="center"/>
              <w:rPr>
                <w:rFonts w:ascii="Century Gothic" w:hAnsi="Century Gothic" w:eastAsia="Century Gothic" w:cs="Century Gothic"/>
                <w:color w:val="000000" w:themeColor="text1" w:themeTint="FF" w:themeShade="FF"/>
                <w:sz w:val="18"/>
                <w:szCs w:val="18"/>
              </w:rPr>
            </w:pPr>
            <w:r w:rsidRPr="49CC1473" w:rsidR="703C71C5">
              <w:rPr>
                <w:rFonts w:ascii="Century Gothic" w:hAnsi="Century Gothic" w:eastAsia="Century Gothic" w:cs="Century Gothic"/>
                <w:color w:val="000000" w:themeColor="text1" w:themeTint="FF" w:themeShade="FF"/>
                <w:sz w:val="18"/>
                <w:szCs w:val="18"/>
              </w:rPr>
              <w:t>$0</w:t>
            </w:r>
            <w:r w:rsidRPr="49CC1473" w:rsidR="306AD950">
              <w:rPr>
                <w:rFonts w:ascii="Century Gothic" w:hAnsi="Century Gothic" w:eastAsia="Century Gothic" w:cs="Century Gothic"/>
                <w:color w:val="000000" w:themeColor="text1" w:themeTint="FF" w:themeShade="FF"/>
                <w:sz w:val="18"/>
                <w:szCs w:val="18"/>
              </w:rPr>
              <w:t>.</w:t>
            </w:r>
            <w:r w:rsidRPr="49CC1473" w:rsidR="703C71C5">
              <w:rPr>
                <w:rFonts w:ascii="Century Gothic" w:hAnsi="Century Gothic" w:eastAsia="Century Gothic" w:cs="Century Gothic"/>
                <w:color w:val="000000" w:themeColor="text1" w:themeTint="FF" w:themeShade="FF"/>
                <w:sz w:val="18"/>
                <w:szCs w:val="18"/>
              </w:rPr>
              <w:t>07</w:t>
            </w:r>
          </w:p>
        </w:tc>
      </w:tr>
      <w:tr w:rsidR="06150D59" w:rsidTr="49CC1473" w14:paraId="16708319">
        <w:trPr>
          <w:trHeight w:val="300"/>
          <w:jc w:val="center"/>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06150D59" w:rsidP="49CC1473" w:rsidRDefault="06150D59" w14:paraId="7FE3CF31" w14:textId="00164B42">
            <w:pPr>
              <w:pStyle w:val="Normal"/>
              <w:jc w:val="center"/>
              <w:rPr>
                <w:rFonts w:ascii="Century Gothic" w:hAnsi="Century Gothic" w:eastAsia="Century Gothic" w:cs="Century Gothic"/>
                <w:color w:val="000000" w:themeColor="text1" w:themeTint="FF" w:themeShade="FF"/>
                <w:sz w:val="18"/>
                <w:szCs w:val="18"/>
              </w:rPr>
            </w:pPr>
            <w:r w:rsidRPr="49CC1473" w:rsidR="515B4DD7">
              <w:rPr>
                <w:rFonts w:ascii="Century Gothic" w:hAnsi="Century Gothic" w:eastAsia="Century Gothic" w:cs="Century Gothic"/>
                <w:color w:val="000000" w:themeColor="text1" w:themeTint="FF" w:themeShade="FF"/>
                <w:sz w:val="18"/>
                <w:szCs w:val="18"/>
                <w:rPrChange w:author="Jazmín Torres" w:date="2021-03-31T16:10:35.366Z" w:id="1589483238">
                  <w:rPr>
                    <w:rFonts w:ascii="Calibri" w:hAnsi="Calibri" w:eastAsia="" w:cs="Arial"/>
                    <w:color w:val="000000" w:themeColor="text1" w:themeTint="FF" w:themeShade="FF"/>
                    <w:sz w:val="18"/>
                    <w:szCs w:val="18"/>
                  </w:rPr>
                </w:rPrChange>
              </w:rPr>
              <w:t>LCUA-917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06150D59" w:rsidP="49CC1473" w:rsidRDefault="06150D59" w14:paraId="6F2C86A9" w14:textId="5EC426E7">
            <w:pPr>
              <w:pStyle w:val="Normal"/>
              <w:jc w:val="center"/>
              <w:rPr>
                <w:rFonts w:ascii="Century Gothic" w:hAnsi="Century Gothic" w:eastAsia="Century Gothic" w:cs="Century Gothic"/>
                <w:color w:val="000000" w:themeColor="text1" w:themeTint="FF" w:themeShade="FF"/>
                <w:sz w:val="18"/>
                <w:szCs w:val="18"/>
                <w:lang w:val="es-MX"/>
                <w:rPrChange w:author="Jazmín Torres" w:date="2021-03-31T16:10:35.428Z" w:id="32639307">
                  <w:rPr>
                    <w:rFonts w:ascii="Calibri" w:hAnsi="Calibri" w:eastAsia="" w:cs="Arial"/>
                    <w:color w:val="000000" w:themeColor="text1" w:themeTint="FF" w:themeShade="FF"/>
                    <w:sz w:val="18"/>
                    <w:szCs w:val="18"/>
                    <w:lang w:val="es-MX"/>
                  </w:rPr>
                </w:rPrChange>
              </w:rPr>
            </w:pPr>
            <w:r w:rsidRPr="49CC1473" w:rsidR="53A57663">
              <w:rPr>
                <w:rFonts w:ascii="Century Gothic" w:hAnsi="Century Gothic" w:eastAsia="Century Gothic" w:cs="Century Gothic"/>
                <w:color w:val="000000" w:themeColor="text1" w:themeTint="FF" w:themeShade="FF"/>
                <w:sz w:val="18"/>
                <w:szCs w:val="18"/>
                <w:lang w:val="es-MX"/>
                <w:rPrChange w:author="Jazmín Torres" w:date="2021-03-31T16:10:35.424Z" w:id="554751313">
                  <w:rPr>
                    <w:rFonts w:ascii="Calibri" w:hAnsi="Calibri" w:eastAsia="" w:cs="Arial"/>
                    <w:color w:val="000000" w:themeColor="text1" w:themeTint="FF" w:themeShade="FF"/>
                    <w:sz w:val="18"/>
                    <w:szCs w:val="18"/>
                    <w:lang w:val="es-MX"/>
                  </w:rPr>
                </w:rPrChange>
              </w:rPr>
              <w:t>Licencia por usuario adicional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06150D59" w:rsidP="49CC1473" w:rsidRDefault="06150D59" w14:paraId="6A12D168" w14:textId="76161F01">
            <w:pPr>
              <w:pStyle w:val="Normal"/>
              <w:jc w:val="center"/>
              <w:rPr>
                <w:rFonts w:ascii="Century Gothic" w:hAnsi="Century Gothic" w:eastAsia="Century Gothic" w:cs="Century Gothic"/>
                <w:color w:val="000000" w:themeColor="text1" w:themeTint="FF" w:themeShade="FF"/>
                <w:sz w:val="18"/>
                <w:szCs w:val="18"/>
              </w:rPr>
            </w:pPr>
            <w:r w:rsidRPr="49CC1473" w:rsidR="53A57663">
              <w:rPr>
                <w:rFonts w:ascii="Century Gothic" w:hAnsi="Century Gothic" w:eastAsia="Century Gothic" w:cs="Century Gothic"/>
                <w:color w:val="000000" w:themeColor="text1" w:themeTint="FF" w:themeShade="FF"/>
                <w:sz w:val="18"/>
                <w:szCs w:val="18"/>
                <w:rPrChange w:author="Jazmín Torres" w:date="2021-03-31T16:10:35.432Z" w:id="1538874111">
                  <w:rPr>
                    <w:rFonts w:ascii="Calibri" w:hAnsi="Calibri" w:eastAsia="" w:cs="Arial"/>
                    <w:color w:val="000000" w:themeColor="text1" w:themeTint="FF" w:themeShade="FF"/>
                    <w:sz w:val="18"/>
                    <w:szCs w:val="18"/>
                  </w:rPr>
                </w:rPrChange>
              </w:rPr>
              <w:t>$ 10.00</w:t>
            </w:r>
          </w:p>
        </w:tc>
      </w:tr>
      <w:tr w:rsidRPr="009129B6" w:rsidR="00F32AE6" w:rsidTr="49CC1473" w14:paraId="620F2659"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46531094"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ALIMDG-917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7BAFCE29"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Almacenamiento </w:t>
            </w:r>
            <w:r>
              <w:rPr>
                <w:rFonts w:ascii="Century Gothic" w:hAnsi="Century Gothic" w:cstheme="minorHAnsi"/>
                <w:color w:val="000000"/>
                <w:sz w:val="18"/>
                <w:szCs w:val="18"/>
                <w:lang w:val="es-MX"/>
              </w:rPr>
              <w:t>Digital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6150D59" w:rsidRDefault="00F32AE6" w14:paraId="2284F747" w14:textId="3DB9DB20">
            <w:pPr>
              <w:jc w:val="center"/>
              <w:rPr>
                <w:rFonts w:ascii="Century Gothic" w:hAnsi="Century Gothic" w:cs="Calibri" w:cstheme="minorAscii"/>
                <w:color w:val="000000"/>
                <w:sz w:val="18"/>
                <w:szCs w:val="18"/>
              </w:rPr>
            </w:pPr>
            <w:r w:rsidRPr="06150D59" w:rsidR="00F32AE6">
              <w:rPr>
                <w:rFonts w:ascii="Century Gothic" w:hAnsi="Century Gothic" w:cs="Calibri" w:cstheme="minorAscii"/>
                <w:color w:val="000000" w:themeColor="text1" w:themeTint="FF" w:themeShade="FF"/>
                <w:sz w:val="18"/>
                <w:szCs w:val="18"/>
              </w:rPr>
              <w:t>$</w:t>
            </w:r>
            <w:r w:rsidRPr="06150D59" w:rsidR="00F32AE6">
              <w:rPr>
                <w:rFonts w:ascii="Century Gothic" w:hAnsi="Century Gothic" w:cs="Calibri" w:cstheme="minorAscii"/>
                <w:color w:val="000000" w:themeColor="text1" w:themeTint="FF" w:themeShade="FF"/>
                <w:sz w:val="18"/>
                <w:szCs w:val="18"/>
              </w:rPr>
              <w:t xml:space="preserve">  1</w:t>
            </w:r>
            <w:r w:rsidRPr="06150D59" w:rsidR="7C65F03F">
              <w:rPr>
                <w:rFonts w:ascii="Century Gothic" w:hAnsi="Century Gothic" w:cs="Calibri" w:cstheme="minorAscii"/>
                <w:color w:val="000000" w:themeColor="text1" w:themeTint="FF" w:themeShade="FF"/>
                <w:sz w:val="18"/>
                <w:szCs w:val="18"/>
              </w:rPr>
              <w:t>00</w:t>
            </w:r>
            <w:r w:rsidRPr="06150D59" w:rsidR="00F32AE6">
              <w:rPr>
                <w:rFonts w:ascii="Century Gothic" w:hAnsi="Century Gothic" w:cs="Calibri" w:cstheme="minorAscii"/>
                <w:color w:val="000000" w:themeColor="text1" w:themeTint="FF" w:themeShade="FF"/>
                <w:sz w:val="18"/>
                <w:szCs w:val="18"/>
              </w:rPr>
              <w:t>.</w:t>
            </w:r>
            <w:r w:rsidRPr="06150D59" w:rsidR="00F32AE6">
              <w:rPr>
                <w:rFonts w:ascii="Century Gothic" w:hAnsi="Century Gothic" w:cs="Calibri" w:cstheme="minorAscii"/>
                <w:color w:val="000000" w:themeColor="text1" w:themeTint="FF" w:themeShade="FF"/>
                <w:sz w:val="18"/>
                <w:szCs w:val="18"/>
              </w:rPr>
              <w:t>00</w:t>
            </w:r>
          </w:p>
        </w:tc>
      </w:tr>
      <w:tr w:rsidRPr="009129B6" w:rsidR="00F32AE6" w:rsidTr="49CC1473" w14:paraId="128052C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7A3F1013"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KTALM-917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9129B6" w:rsidR="00F32AE6" w:rsidP="00F32AE6" w:rsidRDefault="00F32AE6" w14:paraId="6058B0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Kit de Almacenamiento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F32AE6" w:rsidP="00F32AE6" w:rsidRDefault="00F32AE6" w14:paraId="4581755D" w14:textId="10544C26">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w:t>
            </w:r>
            <w:r>
              <w:rPr>
                <w:rFonts w:ascii="Century Gothic" w:hAnsi="Century Gothic" w:cstheme="minorHAnsi"/>
                <w:color w:val="000000"/>
                <w:sz w:val="18"/>
                <w:szCs w:val="18"/>
              </w:rPr>
              <w:t>76</w:t>
            </w:r>
          </w:p>
        </w:tc>
      </w:tr>
      <w:tr w:rsidRPr="009129B6" w:rsidR="00F32AE6" w:rsidTr="49CC1473" w14:paraId="4F934E8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5FF4FFB3"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ORFNR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55025A95"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Ordenamiento por File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F32AE6" w:rsidP="00F32AE6" w:rsidRDefault="00F32AE6" w14:paraId="5659D6D3" w14:textId="3E5B7514">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30</w:t>
            </w:r>
          </w:p>
        </w:tc>
      </w:tr>
      <w:tr w:rsidRPr="009129B6" w:rsidR="00F32AE6" w:rsidTr="49CC1473" w14:paraId="00DE8B04"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613907EE"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lastRenderedPageBreak/>
              <w:t>IDXFNR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63F222B4"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Indexación y Registro de</w:t>
            </w:r>
            <w:r w:rsidRPr="00384D17">
              <w:rPr>
                <w:rFonts w:ascii="Century Gothic" w:hAnsi="Century Gothic" w:cstheme="minorHAnsi"/>
                <w:color w:val="000000"/>
                <w:sz w:val="18"/>
                <w:szCs w:val="18"/>
                <w:lang w:val="es-MX"/>
              </w:rPr>
              <w:t xml:space="preserve"> File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F32AE6" w:rsidP="00F32AE6" w:rsidRDefault="00F32AE6" w14:paraId="5B2A4D26" w14:textId="56289522">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30</w:t>
            </w:r>
          </w:p>
        </w:tc>
      </w:tr>
      <w:tr w:rsidRPr="009129B6" w:rsidR="0016451F" w:rsidTr="49CC1473" w14:paraId="52014AC4"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52AC1A9A" w14:textId="6DF8871B">
            <w:pPr>
              <w:jc w:val="center"/>
              <w:rPr>
                <w:rFonts w:ascii="Century Gothic" w:hAnsi="Century Gothic" w:cstheme="minorHAnsi"/>
                <w:color w:val="000000"/>
                <w:sz w:val="18"/>
                <w:szCs w:val="18"/>
              </w:rPr>
            </w:pPr>
            <w:r>
              <w:rPr>
                <w:rFonts w:ascii="Century Gothic" w:hAnsi="Century Gothic" w:cstheme="minorHAnsi"/>
                <w:color w:val="000000"/>
                <w:sz w:val="18"/>
                <w:szCs w:val="18"/>
              </w:rPr>
              <w:t>R</w:t>
            </w:r>
            <w:r w:rsidR="00353CA8">
              <w:rPr>
                <w:rFonts w:ascii="Century Gothic" w:hAnsi="Century Gothic" w:cstheme="minorHAnsi"/>
                <w:color w:val="000000"/>
                <w:sz w:val="18"/>
                <w:szCs w:val="18"/>
              </w:rPr>
              <w:t>TN</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2F855E5D" w14:textId="5EFD1DDB">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Retorno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2A81D626" w14:textId="75676710">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Pr>
                <w:rFonts w:ascii="Century Gothic" w:hAnsi="Century Gothic" w:cstheme="minorHAnsi"/>
                <w:color w:val="000000"/>
                <w:sz w:val="18"/>
                <w:szCs w:val="18"/>
              </w:rPr>
              <w:t>62</w:t>
            </w:r>
          </w:p>
        </w:tc>
      </w:tr>
      <w:tr w:rsidRPr="009129B6" w:rsidR="0016451F" w:rsidTr="49CC1473" w14:paraId="719F2ADA"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7487D49E"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w:t>
            </w:r>
            <w:r>
              <w:rPr>
                <w:rFonts w:ascii="Century Gothic" w:hAnsi="Century Gothic" w:cstheme="minorHAnsi"/>
                <w:color w:val="000000"/>
                <w:sz w:val="18"/>
                <w:szCs w:val="18"/>
              </w:rPr>
              <w:t>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19F4AC23"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Stikers</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5A7C6798"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0.03</w:t>
            </w:r>
          </w:p>
        </w:tc>
      </w:tr>
      <w:tr w:rsidRPr="009129B6" w:rsidR="0016451F" w:rsidTr="49CC1473" w14:paraId="608389C6"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6451F" w:rsidP="0016451F" w:rsidRDefault="0016451F" w14:paraId="2E6850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TRIND-917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0016451F" w:rsidP="0016451F" w:rsidRDefault="0016451F" w14:paraId="72EE7478"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Traslado Inicial de Documentación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40F70B91" w14:textId="72FEF541">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Pr>
                <w:rFonts w:ascii="Century Gothic" w:hAnsi="Century Gothic" w:cstheme="minorHAnsi"/>
                <w:color w:val="000000"/>
                <w:sz w:val="18"/>
                <w:szCs w:val="18"/>
              </w:rPr>
              <w:t>96</w:t>
            </w:r>
          </w:p>
        </w:tc>
      </w:tr>
      <w:tr w:rsidRPr="009129B6" w:rsidR="0016451F" w:rsidTr="49CC1473" w14:paraId="10EC7B7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5C12FA2E" w:rsidRDefault="0016451F" w14:paraId="31495170" w14:textId="77777777" w14:noSpellErr="1">
            <w:pPr>
              <w:jc w:val="center"/>
              <w:rPr>
                <w:rFonts w:ascii="Century Gothic" w:hAnsi="Century Gothic" w:cs="Calibri" w:cstheme="minorAscii"/>
                <w:color w:val="000000"/>
                <w:sz w:val="18"/>
                <w:szCs w:val="18"/>
              </w:rPr>
            </w:pPr>
            <w:commentRangeStart w:id="2059721299"/>
            <w:r w:rsidRPr="49CC1473" w:rsidR="4D26F1B1">
              <w:rPr>
                <w:rFonts w:ascii="Century Gothic" w:hAnsi="Century Gothic" w:cs="Calibri" w:cstheme="minorAscii"/>
                <w:color w:val="000000" w:themeColor="text1" w:themeTint="FF" w:themeShade="FF"/>
                <w:sz w:val="18"/>
                <w:szCs w:val="18"/>
              </w:rPr>
              <w:t>DEST-ARCHF</w:t>
            </w:r>
            <w:r w:rsidRPr="49CC1473" w:rsidR="4D26F1B1">
              <w:rPr>
                <w:rFonts w:ascii="Century Gothic" w:hAnsi="Century Gothic" w:cs="Calibri" w:cstheme="minorAscii"/>
                <w:color w:val="000000" w:themeColor="text1" w:themeTint="FF" w:themeShade="FF"/>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64C60DBA"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Servicios de Destrucción de </w:t>
            </w:r>
            <w:r>
              <w:rPr>
                <w:rFonts w:ascii="Century Gothic" w:hAnsi="Century Gothic" w:cstheme="minorHAnsi"/>
                <w:color w:val="000000"/>
                <w:sz w:val="18"/>
                <w:szCs w:val="18"/>
                <w:lang w:val="es-MX"/>
              </w:rPr>
              <w:t>A</w:t>
            </w:r>
            <w:r w:rsidRPr="00384D17">
              <w:rPr>
                <w:rFonts w:ascii="Century Gothic" w:hAnsi="Century Gothic" w:cstheme="minorHAnsi"/>
                <w:color w:val="000000"/>
                <w:sz w:val="18"/>
                <w:szCs w:val="18"/>
                <w:lang w:val="es-MX"/>
              </w:rPr>
              <w:t>rchivo Físico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5C12FA2E" w:rsidRDefault="0016451F" w14:paraId="1D0982D2" w14:textId="0F0A43FE" w14:noSpellErr="1">
            <w:pPr>
              <w:jc w:val="center"/>
              <w:rPr>
                <w:rFonts w:ascii="Century Gothic" w:hAnsi="Century Gothic" w:cs="Calibri" w:cstheme="minorAscii"/>
                <w:color w:val="000000"/>
                <w:sz w:val="18"/>
                <w:szCs w:val="18"/>
              </w:rPr>
            </w:pPr>
            <w:r w:rsidRPr="49CC1473" w:rsidR="4D26F1B1">
              <w:rPr>
                <w:rFonts w:ascii="Century Gothic" w:hAnsi="Century Gothic" w:cs="Calibri" w:cstheme="minorAscii"/>
                <w:color w:val="000000" w:themeColor="text1" w:themeTint="FF" w:themeShade="FF"/>
              </w:rPr>
              <w:t>$</w:t>
            </w:r>
            <w:r w:rsidRPr="49CC1473" w:rsidR="4D26F1B1">
              <w:rPr>
                <w:rFonts w:ascii="Century Gothic" w:hAnsi="Century Gothic" w:cs="Calibri" w:cstheme="minorAscii"/>
                <w:color w:val="000000" w:themeColor="text1" w:themeTint="FF" w:themeShade="FF"/>
              </w:rPr>
              <w:t xml:space="preserve">   2</w:t>
            </w:r>
            <w:r w:rsidRPr="49CC1473" w:rsidR="4D26F1B1">
              <w:rPr>
                <w:rFonts w:ascii="Century Gothic" w:hAnsi="Century Gothic" w:cs="Calibri" w:cstheme="minorAscii"/>
                <w:color w:val="000000" w:themeColor="text1" w:themeTint="FF" w:themeShade="FF"/>
              </w:rPr>
              <w:t>.</w:t>
            </w:r>
            <w:r w:rsidRPr="49CC1473" w:rsidR="4D26F1B1">
              <w:rPr>
                <w:rFonts w:ascii="Century Gothic" w:hAnsi="Century Gothic" w:cs="Calibri" w:cstheme="minorAscii"/>
                <w:color w:val="000000" w:themeColor="text1" w:themeTint="FF" w:themeShade="FF"/>
              </w:rPr>
              <w:t>32</w:t>
            </w:r>
            <w:commentRangeEnd w:id="2059721299"/>
            <w:r>
              <w:rPr>
                <w:rStyle w:val="CommentReference"/>
              </w:rPr>
              <w:commentReference w:id="2059721299"/>
            </w:r>
          </w:p>
        </w:tc>
      </w:tr>
    </w:tbl>
    <w:p w:rsidRPr="002E563E" w:rsidR="001953D8" w:rsidP="001953D8" w:rsidRDefault="001953D8" w14:paraId="5B4A7C5E" w14:textId="77777777">
      <w:pPr>
        <w:pStyle w:val="Sinespaciado"/>
        <w:tabs>
          <w:tab w:val="left" w:pos="5670"/>
        </w:tabs>
        <w:spacing w:line="276" w:lineRule="auto"/>
        <w:ind w:right="4"/>
        <w:rPr>
          <w:rFonts w:ascii="Century Gothic" w:hAnsi="Century Gothic" w:cstheme="minorHAnsi"/>
          <w:b/>
          <w:sz w:val="32"/>
          <w:szCs w:val="24"/>
          <w:u w:val="single"/>
        </w:rPr>
      </w:pPr>
    </w:p>
    <w:p w:rsidR="001953D8" w:rsidP="001953D8" w:rsidRDefault="001953D8" w14:paraId="53921C0E" w14:textId="77777777">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t>SERVICIOS DE VALOR AGREGADO PARA NUESTROS CLIENTES.</w:t>
      </w:r>
    </w:p>
    <w:p w:rsidRPr="002E563E" w:rsidR="001953D8" w:rsidP="001953D8" w:rsidRDefault="001953D8" w14:paraId="274B333B" w14:textId="77777777">
      <w:pPr>
        <w:pStyle w:val="Sinespaciado"/>
        <w:tabs>
          <w:tab w:val="left" w:pos="5670"/>
        </w:tabs>
        <w:spacing w:line="276" w:lineRule="auto"/>
        <w:ind w:right="4"/>
        <w:jc w:val="center"/>
        <w:rPr>
          <w:rFonts w:ascii="Century Gothic" w:hAnsi="Century Gothic" w:cstheme="minorHAnsi"/>
          <w:b/>
          <w:sz w:val="32"/>
          <w:szCs w:val="24"/>
          <w:u w:val="single"/>
        </w:rPr>
      </w:pPr>
    </w:p>
    <w:p w:rsidRPr="002E563E" w:rsidR="001953D8" w:rsidP="001953D8" w:rsidRDefault="001953D8" w14:paraId="0AF938BA" w14:textId="77777777">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rsidR="001953D8" w:rsidP="001953D8" w:rsidRDefault="001953D8" w14:paraId="1601E654" w14:textId="77777777">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rsidRPr="002E563E" w:rsidR="001953D8" w:rsidP="001953D8" w:rsidRDefault="001953D8" w14:paraId="43620753" w14:textId="77777777">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Pr="002E563E" w:rsidR="001953D8" w:rsidTr="49CC1473" w14:paraId="3263DC94" w14:textId="77777777">
        <w:trPr>
          <w:trHeight w:val="300"/>
          <w:jc w:val="center"/>
        </w:trPr>
        <w:tc>
          <w:tcPr>
            <w:tcW w:w="7921" w:type="dxa"/>
            <w:gridSpan w:val="3"/>
            <w:tcBorders>
              <w:top w:val="single" w:color="auto" w:sz="8" w:space="0"/>
              <w:left w:val="single" w:color="auto" w:sz="8" w:space="0"/>
              <w:bottom w:val="single" w:color="auto" w:sz="8" w:space="0"/>
              <w:right w:val="single" w:color="000000" w:themeColor="text1" w:sz="8" w:space="0"/>
            </w:tcBorders>
            <w:shd w:val="clear" w:color="auto" w:fill="C5D9F1"/>
            <w:noWrap/>
            <w:tcMar/>
            <w:vAlign w:val="bottom"/>
            <w:hideMark/>
          </w:tcPr>
          <w:p w:rsidRPr="008751B4" w:rsidR="001953D8" w:rsidP="00793946" w:rsidRDefault="001953D8" w14:paraId="22BFC7E2" w14:textId="77777777">
            <w:pPr>
              <w:jc w:val="center"/>
              <w:rPr>
                <w:rFonts w:ascii="Century Gothic" w:hAnsi="Century Gothic" w:cstheme="minorHAnsi"/>
                <w:b/>
                <w:bCs/>
                <w:color w:val="000000"/>
                <w:sz w:val="18"/>
                <w:szCs w:val="18"/>
              </w:rPr>
            </w:pPr>
            <w:r w:rsidRPr="008751B4">
              <w:rPr>
                <w:rFonts w:ascii="Century Gothic" w:hAnsi="Century Gothic" w:cstheme="minorHAnsi"/>
                <w:b/>
                <w:bCs/>
                <w:color w:val="000000"/>
                <w:sz w:val="18"/>
                <w:szCs w:val="18"/>
              </w:rPr>
              <w:t>SERVICIOS DE VALOR AGREGADO</w:t>
            </w:r>
          </w:p>
        </w:tc>
      </w:tr>
      <w:tr w:rsidRPr="002E563E" w:rsidR="001953D8" w:rsidTr="49CC1473" w14:paraId="2E1AEF87" w14:textId="77777777">
        <w:trPr>
          <w:trHeight w:val="300"/>
          <w:jc w:val="center"/>
        </w:trPr>
        <w:tc>
          <w:tcPr>
            <w:tcW w:w="1958"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3C11EB70" w14:textId="77777777">
            <w:pPr>
              <w:jc w:val="center"/>
              <w:rPr>
                <w:rFonts w:ascii="Century Gothic" w:hAnsi="Century Gothic" w:cstheme="minorHAnsi"/>
                <w:b/>
                <w:bCs/>
                <w:color w:val="000000"/>
                <w:sz w:val="18"/>
                <w:szCs w:val="18"/>
              </w:rPr>
            </w:pPr>
          </w:p>
        </w:tc>
        <w:tc>
          <w:tcPr>
            <w:tcW w:w="5278"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16820114" w14:textId="77777777">
            <w:pPr>
              <w:rPr>
                <w:rFonts w:ascii="Century Gothic" w:hAnsi="Century Gothic" w:cstheme="minorHAnsi"/>
                <w:sz w:val="18"/>
                <w:szCs w:val="18"/>
              </w:rPr>
            </w:pPr>
          </w:p>
        </w:tc>
        <w:tc>
          <w:tcPr>
            <w:tcW w:w="685"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14702A7E" w14:textId="77777777">
            <w:pPr>
              <w:rPr>
                <w:rFonts w:ascii="Century Gothic" w:hAnsi="Century Gothic" w:cstheme="minorHAnsi"/>
                <w:sz w:val="18"/>
                <w:szCs w:val="18"/>
              </w:rPr>
            </w:pPr>
          </w:p>
        </w:tc>
      </w:tr>
      <w:tr w:rsidRPr="002E563E" w:rsidR="001953D8" w:rsidTr="49CC1473" w14:paraId="7C695D80" w14:textId="77777777">
        <w:trPr>
          <w:trHeight w:val="530"/>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5A63DA05"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SEMCPSI-917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43AFD2B3"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Seminario de Capacitación por concepto de Up-Date y/o Up-grade del sistema o a su vez inclusión o cambio de nuevo personal responsable.</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B32F18C"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49CC1473" w14:paraId="59ECADD2" w14:textId="77777777">
        <w:trPr>
          <w:trHeight w:val="826"/>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7134E8F0"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FUGCPL-917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15D93FB1"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Fumigación y Control de Plagas</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A6D308F"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49CC1473" w14:paraId="2538BC9D" w14:textId="77777777">
        <w:trPr>
          <w:trHeight w:val="300"/>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67D54341"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GRDSEG-917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7B81F904"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Guardianía y Seguridad privada 24 horas</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43AF794"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49CC1473" w14:paraId="70943EB8" w14:textId="77777777">
        <w:trPr>
          <w:trHeight w:val="300"/>
          <w:jc w:val="center"/>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5C12FA2E" w:rsidRDefault="001953D8" w14:paraId="0CA89054" w14:textId="75E83909">
            <w:pPr>
              <w:jc w:val="center"/>
              <w:rPr>
                <w:rFonts w:ascii="Century Gothic" w:hAnsi="Century Gothic" w:cs="Calibri" w:cstheme="minorAscii"/>
                <w:color w:val="000000"/>
                <w:sz w:val="18"/>
                <w:szCs w:val="18"/>
              </w:rPr>
            </w:pP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5C12FA2E" w:rsidRDefault="001953D8" w14:paraId="39B5B052" w14:textId="20404070">
            <w:pPr>
              <w:jc w:val="center"/>
              <w:rPr>
                <w:rFonts w:ascii="Century Gothic" w:hAnsi="Century Gothic" w:cs="Calibri" w:cstheme="minorAscii"/>
                <w:color w:val="00000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5C12FA2E" w:rsidRDefault="001953D8" w14:paraId="0A3A1069" w14:textId="280CCC87">
            <w:pPr>
              <w:jc w:val="center"/>
              <w:rPr>
                <w:rFonts w:ascii="Century Gothic" w:hAnsi="Century Gothic" w:cs="Calibri" w:cstheme="minorAscii"/>
                <w:color w:val="000000"/>
                <w:sz w:val="18"/>
                <w:szCs w:val="18"/>
              </w:rPr>
            </w:pPr>
          </w:p>
        </w:tc>
      </w:tr>
    </w:tbl>
    <w:p w:rsidR="00F32AE6" w:rsidP="008751B4" w:rsidRDefault="00F32AE6" w14:paraId="5A350B07" w14:textId="3FF4E78E">
      <w:pPr>
        <w:spacing w:after="0" w:line="240" w:lineRule="auto"/>
        <w:jc w:val="both"/>
        <w:rPr>
          <w:rFonts w:ascii="Century Gothic" w:hAnsi="Century Gothic"/>
          <w:b/>
          <w:iCs/>
          <w:color w:val="000000"/>
          <w:sz w:val="20"/>
          <w:szCs w:val="20"/>
        </w:rPr>
      </w:pPr>
      <w:bookmarkStart w:name="_Hlk50986715" w:id="14"/>
    </w:p>
    <w:p w:rsidR="00353CA8" w:rsidP="00455991" w:rsidRDefault="00353CA8" w14:paraId="5A361821" w14:textId="6848809A">
      <w:pPr>
        <w:rPr>
          <w:rFonts w:ascii="Century Gothic" w:hAnsi="Century Gothic"/>
          <w:b/>
          <w:sz w:val="40"/>
          <w:szCs w:val="40"/>
          <w:u w:val="single"/>
        </w:rPr>
      </w:pPr>
    </w:p>
    <w:p w:rsidR="00353CA8" w:rsidP="00A80D26" w:rsidRDefault="00353CA8" w14:paraId="6E38734A" w14:textId="77777777">
      <w:pPr>
        <w:jc w:val="center"/>
        <w:rPr>
          <w:rFonts w:ascii="Century Gothic" w:hAnsi="Century Gothic"/>
          <w:b/>
          <w:sz w:val="40"/>
          <w:szCs w:val="40"/>
          <w:u w:val="single"/>
        </w:rPr>
      </w:pPr>
    </w:p>
    <w:p w:rsidRPr="00212342" w:rsidR="00A80D26" w:rsidP="00A80D26" w:rsidRDefault="00FA015B" w14:paraId="08E8675B" w14:textId="38AD0FD4">
      <w:pPr>
        <w:jc w:val="center"/>
        <w:rPr>
          <w:rFonts w:ascii="Century Gothic" w:hAnsi="Century Gothic"/>
          <w:b/>
          <w:sz w:val="40"/>
          <w:szCs w:val="40"/>
          <w:u w:val="single"/>
        </w:rPr>
      </w:pPr>
      <w:r w:rsidRPr="00212342">
        <w:rPr>
          <w:rFonts w:ascii="Century Gothic" w:hAnsi="Century Gothic"/>
          <w:b/>
          <w:sz w:val="40"/>
          <w:szCs w:val="40"/>
          <w:u w:val="single"/>
        </w:rPr>
        <w:t>ANEXO N°2</w:t>
      </w:r>
    </w:p>
    <w:p w:rsidRPr="00212342" w:rsidR="00FA015B" w:rsidP="00FA015B" w:rsidRDefault="00FA015B" w14:paraId="56D1C175" w14:textId="77777777">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Pr="00BC5072" w:rsidR="00FA015B" w:rsidTr="00A472A5" w14:paraId="00583C8E" w14:textId="77777777">
        <w:trPr>
          <w:trHeight w:val="317"/>
          <w:jc w:val="center"/>
        </w:trPr>
        <w:tc>
          <w:tcPr>
            <w:tcW w:w="7562" w:type="dxa"/>
            <w:gridSpan w:val="5"/>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47F79692"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Pr="00BC5072" w:rsidR="00FA015B" w:rsidTr="00A472A5" w14:paraId="43C154B8" w14:textId="77777777">
        <w:trPr>
          <w:trHeight w:val="302"/>
          <w:jc w:val="center"/>
        </w:trPr>
        <w:tc>
          <w:tcPr>
            <w:tcW w:w="702" w:type="dxa"/>
            <w:tcBorders>
              <w:top w:val="single" w:color="auto" w:sz="4" w:space="0"/>
              <w:left w:val="nil"/>
              <w:bottom w:val="nil"/>
              <w:right w:val="nil"/>
            </w:tcBorders>
            <w:shd w:val="clear" w:color="auto" w:fill="auto"/>
            <w:noWrap/>
            <w:vAlign w:val="bottom"/>
            <w:hideMark/>
          </w:tcPr>
          <w:p w:rsidRPr="00BC5072" w:rsidR="00FA015B" w:rsidP="00BC5072" w:rsidRDefault="00FA015B" w14:paraId="5417BB12" w14:textId="77777777">
            <w:pPr>
              <w:spacing w:after="0"/>
              <w:jc w:val="both"/>
              <w:rPr>
                <w:rFonts w:ascii="Century Gothic" w:hAnsi="Century Gothic"/>
                <w:color w:val="000000"/>
                <w:sz w:val="18"/>
                <w:szCs w:val="18"/>
                <w:lang w:val="es-ES" w:eastAsia="es-ES"/>
              </w:rPr>
            </w:pPr>
          </w:p>
        </w:tc>
        <w:tc>
          <w:tcPr>
            <w:tcW w:w="906" w:type="dxa"/>
            <w:tcBorders>
              <w:top w:val="single" w:color="auto" w:sz="4" w:space="0"/>
              <w:left w:val="nil"/>
              <w:bottom w:val="nil"/>
              <w:right w:val="nil"/>
            </w:tcBorders>
            <w:shd w:val="clear" w:color="auto" w:fill="auto"/>
            <w:noWrap/>
            <w:vAlign w:val="bottom"/>
            <w:hideMark/>
          </w:tcPr>
          <w:p w:rsidRPr="00BC5072" w:rsidR="00FA015B" w:rsidP="00BC5072" w:rsidRDefault="00FA015B" w14:paraId="2D70972E" w14:textId="77777777">
            <w:pPr>
              <w:spacing w:after="0"/>
              <w:jc w:val="both"/>
              <w:rPr>
                <w:rFonts w:ascii="Century Gothic" w:hAnsi="Century Gothic"/>
                <w:color w:val="000000"/>
                <w:sz w:val="18"/>
                <w:szCs w:val="18"/>
                <w:lang w:val="es-ES" w:eastAsia="es-ES"/>
              </w:rPr>
            </w:pPr>
          </w:p>
        </w:tc>
        <w:tc>
          <w:tcPr>
            <w:tcW w:w="1753" w:type="dxa"/>
            <w:tcBorders>
              <w:top w:val="single" w:color="auto" w:sz="4" w:space="0"/>
              <w:left w:val="nil"/>
              <w:bottom w:val="nil"/>
            </w:tcBorders>
            <w:shd w:val="clear" w:color="auto" w:fill="auto"/>
            <w:noWrap/>
            <w:vAlign w:val="bottom"/>
            <w:hideMark/>
          </w:tcPr>
          <w:p w:rsidRPr="00BC5072" w:rsidR="00FA015B" w:rsidP="00BC5072" w:rsidRDefault="00FA015B" w14:paraId="53648851" w14:textId="77777777">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rsidRPr="00BC5072" w:rsidR="00FA015B" w:rsidP="00BC5072" w:rsidRDefault="00FA015B" w14:paraId="52CE65A3" w14:textId="77777777">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rsidRPr="00BC5072" w:rsidR="00FA015B" w:rsidP="00BC5072" w:rsidRDefault="00FA015B" w14:paraId="531E12BA" w14:textId="77777777">
            <w:pPr>
              <w:spacing w:after="0"/>
              <w:jc w:val="both"/>
              <w:rPr>
                <w:rFonts w:ascii="Century Gothic" w:hAnsi="Century Gothic"/>
                <w:color w:val="000000"/>
                <w:sz w:val="18"/>
                <w:szCs w:val="18"/>
                <w:lang w:val="es-ES" w:eastAsia="es-ES"/>
              </w:rPr>
            </w:pPr>
          </w:p>
        </w:tc>
      </w:tr>
      <w:tr w:rsidRPr="00BC5072" w:rsidR="00FA015B" w:rsidTr="00A472A5" w14:paraId="1B04F37E" w14:textId="77777777">
        <w:trPr>
          <w:trHeight w:val="302"/>
          <w:jc w:val="center"/>
        </w:trPr>
        <w:tc>
          <w:tcPr>
            <w:tcW w:w="1608" w:type="dxa"/>
            <w:gridSpan w:val="2"/>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6ADBE6F1" w14:textId="77777777">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11378C10"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Pr="00BC5072" w:rsidR="00FA015B" w:rsidTr="00A472A5" w14:paraId="341B18C4" w14:textId="77777777">
        <w:trPr>
          <w:trHeight w:val="302"/>
          <w:jc w:val="center"/>
        </w:trPr>
        <w:tc>
          <w:tcPr>
            <w:tcW w:w="702"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27FDECA9"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536CD899"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11BE512F"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4D3D2541"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DCB1CC2"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Pr="00BC5072" w:rsidR="00FA015B" w:rsidTr="00A472A5" w14:paraId="56CE98F4" w14:textId="77777777">
        <w:trPr>
          <w:trHeight w:val="302"/>
          <w:jc w:val="center"/>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0E91EC53"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F23ECD2"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7040DE65"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3A0CC0B"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4AC0858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Pr="00BC5072" w:rsidR="00FA015B" w:rsidTr="00A472A5" w14:paraId="3C94B4F4"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4ECEA27B"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83C1A5A"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4CBEE7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7E878000"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2F46721E"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Pr="00BC5072" w:rsidR="00FA015B" w:rsidTr="00A472A5" w14:paraId="45DA8048"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2FEEB621"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3CDE062"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3C260BFC"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1AA68A1B"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20CF33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Pr="00BC5072" w:rsidR="00FA015B" w:rsidTr="00A472A5" w14:paraId="5A88E64C"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6A78300F"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1FD8A17E"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54B823C8"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374194A9"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69F0EB89"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Pr="00BC5072" w:rsidR="00FA015B" w:rsidTr="00A472A5" w14:paraId="5683E4EA"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50F7D14B"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4E25025C"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CD874A3"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16FF7CAA"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625E4B84"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rsidRPr="00212342" w:rsidR="00FA015B" w:rsidP="00FA015B" w:rsidRDefault="00FA015B" w14:paraId="1CF1B64F" w14:textId="77777777">
      <w:pPr>
        <w:pStyle w:val="Sinespaciado"/>
        <w:jc w:val="both"/>
        <w:rPr>
          <w:rFonts w:ascii="Century Gothic" w:hAnsi="Century Gothic"/>
          <w:b/>
          <w:sz w:val="20"/>
          <w:szCs w:val="20"/>
        </w:rPr>
      </w:pPr>
    </w:p>
    <w:p w:rsidRPr="00212342" w:rsidR="00FA015B" w:rsidP="00FA015B" w:rsidRDefault="00FA015B" w14:paraId="7FEBAB3E" w14:textId="77777777">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Pr="00BC5072" w:rsidR="00FA015B" w:rsidTr="00FA015B" w14:paraId="44DEC6CC" w14:textId="77777777">
        <w:trPr>
          <w:trHeight w:val="317"/>
          <w:jc w:val="center"/>
        </w:trPr>
        <w:tc>
          <w:tcPr>
            <w:tcW w:w="7118" w:type="dxa"/>
            <w:gridSpan w:val="6"/>
            <w:tcBorders>
              <w:top w:val="single" w:color="auto" w:sz="8" w:space="0"/>
              <w:left w:val="single" w:color="auto" w:sz="8" w:space="0"/>
              <w:bottom w:val="single" w:color="auto" w:sz="8" w:space="0"/>
              <w:right w:val="single" w:color="000000" w:sz="8" w:space="0"/>
            </w:tcBorders>
            <w:shd w:val="clear" w:color="000000" w:fill="C5D9F1"/>
            <w:noWrap/>
            <w:vAlign w:val="bottom"/>
            <w:hideMark/>
          </w:tcPr>
          <w:p w:rsidRPr="00BC5072" w:rsidR="00FA015B" w:rsidP="00BC5072" w:rsidRDefault="00FA015B" w14:paraId="0F1572B8"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Pr="00BC5072" w:rsidR="00FA015B" w:rsidTr="00FA015B" w14:paraId="79FC970F" w14:textId="77777777">
        <w:trPr>
          <w:trHeight w:val="302"/>
          <w:jc w:val="center"/>
        </w:trPr>
        <w:tc>
          <w:tcPr>
            <w:tcW w:w="1490" w:type="dxa"/>
            <w:tcBorders>
              <w:top w:val="nil"/>
              <w:left w:val="nil"/>
              <w:bottom w:val="nil"/>
              <w:right w:val="nil"/>
            </w:tcBorders>
            <w:shd w:val="clear" w:color="auto" w:fill="auto"/>
            <w:noWrap/>
            <w:vAlign w:val="bottom"/>
            <w:hideMark/>
          </w:tcPr>
          <w:p w:rsidRPr="00BC5072" w:rsidR="00FA015B" w:rsidP="00BC5072" w:rsidRDefault="00FA015B" w14:paraId="317D64AA" w14:textId="77777777">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rsidRPr="00BC5072" w:rsidR="00FA015B" w:rsidP="00BC5072" w:rsidRDefault="00FA015B" w14:paraId="328B9E75" w14:textId="77777777">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rsidRPr="00BC5072" w:rsidR="00FA015B" w:rsidP="00BC5072" w:rsidRDefault="00FA015B" w14:paraId="314ABA08" w14:textId="77777777">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rsidRPr="00BC5072" w:rsidR="00FA015B" w:rsidP="00BC5072" w:rsidRDefault="00FA015B" w14:paraId="1ACFA258" w14:textId="77777777">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rsidRPr="00BC5072" w:rsidR="00FA015B" w:rsidP="00BC5072" w:rsidRDefault="00FA015B" w14:paraId="2A93D0DA" w14:textId="77777777">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rsidRPr="00BC5072" w:rsidR="00FA015B" w:rsidP="00BC5072" w:rsidRDefault="00FA015B" w14:paraId="03C00E98" w14:textId="77777777">
            <w:pPr>
              <w:spacing w:after="0"/>
              <w:jc w:val="both"/>
              <w:rPr>
                <w:rFonts w:ascii="Century Gothic" w:hAnsi="Century Gothic"/>
                <w:color w:val="000000"/>
                <w:sz w:val="18"/>
                <w:szCs w:val="18"/>
                <w:lang w:val="es-ES" w:eastAsia="es-ES"/>
              </w:rPr>
            </w:pPr>
          </w:p>
        </w:tc>
      </w:tr>
      <w:tr w:rsidRPr="00BC5072" w:rsidR="00FA015B" w:rsidTr="00FA015B" w14:paraId="5BE9A760" w14:textId="77777777">
        <w:trPr>
          <w:trHeight w:val="302"/>
          <w:jc w:val="center"/>
        </w:trPr>
        <w:tc>
          <w:tcPr>
            <w:tcW w:w="1490" w:type="dxa"/>
            <w:tcBorders>
              <w:top w:val="nil"/>
              <w:left w:val="nil"/>
              <w:bottom w:val="nil"/>
              <w:right w:val="nil"/>
            </w:tcBorders>
            <w:shd w:val="clear" w:color="auto" w:fill="auto"/>
            <w:noWrap/>
            <w:vAlign w:val="bottom"/>
            <w:hideMark/>
          </w:tcPr>
          <w:p w:rsidRPr="00BC5072" w:rsidR="00FA015B" w:rsidP="00BC5072" w:rsidRDefault="00FA015B" w14:paraId="6A3C2357" w14:textId="77777777">
            <w:pPr>
              <w:spacing w:after="0"/>
              <w:jc w:val="center"/>
              <w:rPr>
                <w:rFonts w:ascii="Century Gothic" w:hAnsi="Century Gothic"/>
                <w:color w:val="000000"/>
                <w:sz w:val="18"/>
                <w:szCs w:val="18"/>
                <w:lang w:val="es-ES" w:eastAsia="es-ES"/>
              </w:rPr>
            </w:pPr>
          </w:p>
        </w:tc>
        <w:tc>
          <w:tcPr>
            <w:tcW w:w="779"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2024BB6A"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C36A02F"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rsidRPr="00BC5072" w:rsidR="00FA015B" w:rsidP="00BC5072" w:rsidRDefault="00FA015B" w14:paraId="16ABFA47" w14:textId="77777777">
            <w:pPr>
              <w:spacing w:after="0"/>
              <w:jc w:val="center"/>
              <w:rPr>
                <w:rFonts w:ascii="Century Gothic" w:hAnsi="Century Gothic"/>
                <w:color w:val="000000"/>
                <w:sz w:val="18"/>
                <w:szCs w:val="18"/>
                <w:lang w:val="es-ES" w:eastAsia="es-ES"/>
              </w:rPr>
            </w:pPr>
          </w:p>
        </w:tc>
        <w:tc>
          <w:tcPr>
            <w:tcW w:w="709"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5EAD290B"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40C6E21"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Pr="00BC5072" w:rsidR="00FA015B" w:rsidTr="00FA015B" w14:paraId="64500DF0" w14:textId="77777777">
        <w:trPr>
          <w:trHeight w:val="302"/>
          <w:jc w:val="center"/>
        </w:trPr>
        <w:tc>
          <w:tcPr>
            <w:tcW w:w="1490" w:type="dxa"/>
            <w:tcBorders>
              <w:top w:val="single" w:color="auto" w:sz="4" w:space="0"/>
              <w:left w:val="single" w:color="auto" w:sz="4" w:space="0"/>
              <w:bottom w:val="single" w:color="auto" w:sz="4" w:space="0"/>
              <w:right w:val="single" w:color="auto" w:sz="4" w:space="0"/>
            </w:tcBorders>
            <w:shd w:val="clear" w:color="000000" w:fill="C5D9F1"/>
            <w:noWrap/>
            <w:vAlign w:val="center"/>
            <w:hideMark/>
          </w:tcPr>
          <w:p w:rsidRPr="00BC5072" w:rsidR="00FA015B" w:rsidP="00BC5072" w:rsidRDefault="00FA015B" w14:paraId="2DC70157"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468B3CE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6AD0D2A"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color="auto" w:sz="4" w:space="0"/>
              <w:left w:val="nil"/>
              <w:bottom w:val="single" w:color="auto" w:sz="4" w:space="0"/>
              <w:right w:val="single" w:color="auto" w:sz="4" w:space="0"/>
            </w:tcBorders>
            <w:shd w:val="clear" w:color="000000" w:fill="C5D9F1"/>
            <w:noWrap/>
            <w:vAlign w:val="center"/>
            <w:hideMark/>
          </w:tcPr>
          <w:p w:rsidRPr="00BC5072" w:rsidR="00FA015B" w:rsidP="00BC5072" w:rsidRDefault="00FA015B" w14:paraId="17DEDF86"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5C31D44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EAA3F6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rsidRPr="00212342" w:rsidR="00FA015B" w:rsidP="00FA015B" w:rsidRDefault="00FA015B" w14:paraId="6E33AC31" w14:textId="77777777">
      <w:pPr>
        <w:jc w:val="center"/>
        <w:rPr>
          <w:rFonts w:ascii="Century Gothic" w:hAnsi="Century Gothic"/>
          <w:b/>
        </w:rPr>
      </w:pPr>
    </w:p>
    <w:p w:rsidRPr="00212342" w:rsidR="00FA015B" w:rsidP="00FA015B" w:rsidRDefault="00FA015B" w14:paraId="4F61C53E" w14:textId="77777777">
      <w:pPr>
        <w:pStyle w:val="Sinespaciado"/>
        <w:pBdr>
          <w:top w:val="single" w:color="auto" w:sz="4" w:space="1"/>
          <w:left w:val="single" w:color="auto" w:sz="4" w:space="4"/>
          <w:bottom w:val="single" w:color="auto" w:sz="4" w:space="1"/>
          <w:right w:val="single" w:color="auto" w:sz="4" w:space="4"/>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rsidR="00A472A5" w:rsidP="00A472A5" w:rsidRDefault="00A472A5" w14:paraId="74D8B5A9" w14:textId="77777777">
      <w:pPr>
        <w:spacing w:after="0" w:line="240" w:lineRule="auto"/>
        <w:jc w:val="both"/>
        <w:rPr>
          <w:rFonts w:ascii="Century Gothic" w:hAnsi="Century Gothic"/>
          <w:b/>
          <w:iCs/>
          <w:color w:val="000000"/>
          <w:sz w:val="20"/>
          <w:szCs w:val="20"/>
        </w:rPr>
      </w:pPr>
    </w:p>
    <w:p w:rsidRPr="00B9783F" w:rsidR="00A472A5" w:rsidP="00A472A5" w:rsidRDefault="00A472A5" w14:paraId="38BE01F1" w14:textId="77777777">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rsidRPr="00B9783F" w:rsidR="00A472A5" w:rsidP="00A472A5" w:rsidRDefault="00A472A5" w14:paraId="6C5D439A" w14:textId="77777777">
      <w:pPr>
        <w:spacing w:after="0" w:line="240" w:lineRule="auto"/>
        <w:jc w:val="both"/>
        <w:rPr>
          <w:rFonts w:ascii="Century Gothic" w:hAnsi="Century Gothic"/>
          <w:b/>
          <w:sz w:val="20"/>
          <w:szCs w:val="20"/>
          <w:lang w:val="es-ES"/>
        </w:rPr>
      </w:pPr>
    </w:p>
    <w:p w:rsidR="008751B4" w:rsidP="00A472A5" w:rsidRDefault="00A472A5" w14:paraId="5A0ACB12" w14:textId="10EF1018">
      <w:pPr>
        <w:spacing w:after="0" w:line="240" w:lineRule="auto"/>
        <w:jc w:val="both"/>
        <w:rPr>
          <w:rFonts w:ascii="Century Gothic" w:hAnsi="Century Gothic"/>
          <w:b/>
          <w:sz w:val="16"/>
          <w:szCs w:val="16"/>
          <w:u w:val="single"/>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Pr="00455991" w:rsidR="00455991">
        <w:rPr>
          <w:rFonts w:ascii="Century Gothic" w:hAnsi="Century Gothic"/>
          <w:b/>
          <w:bCs/>
          <w:sz w:val="24"/>
          <w:szCs w:val="24"/>
          <w:u w:val="single"/>
          <w:shd w:val="clear" w:color="auto" w:fill="FFFFFF"/>
        </w:rPr>
        <w:t>ECUADORDOMAIN S.A</w:t>
      </w:r>
      <w:r w:rsidR="00455991">
        <w:rPr>
          <w:rFonts w:ascii="Roboto" w:hAnsi="Roboto"/>
          <w:color w:val="434A54"/>
          <w:sz w:val="33"/>
          <w:szCs w:val="33"/>
          <w:shd w:val="clear" w:color="auto" w:fill="FFFFFF"/>
        </w:rPr>
        <w:t>.</w:t>
      </w:r>
    </w:p>
    <w:p w:rsidRPr="00B9783F" w:rsidR="00A472A5" w:rsidP="00A472A5" w:rsidRDefault="00A472A5" w14:paraId="3F68FC08" w14:textId="6B08C5BB">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D16255">
        <w:rPr>
          <w:rFonts w:ascii="Century Gothic" w:hAnsi="Century Gothic"/>
          <w:sz w:val="20"/>
          <w:szCs w:val="20"/>
        </w:rPr>
        <w:t xml:space="preserve">30 </w:t>
      </w:r>
      <w:r w:rsidR="008751B4">
        <w:rPr>
          <w:rFonts w:ascii="Century Gothic" w:hAnsi="Century Gothic"/>
          <w:sz w:val="20"/>
          <w:szCs w:val="20"/>
        </w:rPr>
        <w:t>de</w:t>
      </w:r>
      <w:r w:rsidR="00D16255">
        <w:rPr>
          <w:rFonts w:ascii="Century Gothic" w:hAnsi="Century Gothic"/>
          <w:sz w:val="20"/>
          <w:szCs w:val="20"/>
        </w:rPr>
        <w:t xml:space="preserve"> Marzo</w:t>
      </w:r>
      <w:r w:rsidRPr="00B9783F">
        <w:rPr>
          <w:rFonts w:ascii="Century Gothic" w:hAnsi="Century Gothic"/>
          <w:sz w:val="20"/>
          <w:szCs w:val="20"/>
        </w:rPr>
        <w:t xml:space="preserve"> del 202</w:t>
      </w:r>
      <w:r w:rsidR="00326D93">
        <w:rPr>
          <w:rFonts w:ascii="Century Gothic" w:hAnsi="Century Gothic"/>
          <w:sz w:val="20"/>
          <w:szCs w:val="20"/>
        </w:rPr>
        <w:t>1</w:t>
      </w:r>
      <w:r w:rsidRPr="00B9783F">
        <w:rPr>
          <w:rFonts w:ascii="Century Gothic" w:hAnsi="Century Gothic"/>
          <w:sz w:val="20"/>
          <w:szCs w:val="20"/>
        </w:rPr>
        <w:t>.</w:t>
      </w:r>
    </w:p>
    <w:p w:rsidRPr="00B9783F" w:rsidR="00A472A5" w:rsidP="00A472A5" w:rsidRDefault="00A472A5" w14:paraId="26D29AF3" w14:textId="77777777">
      <w:pPr>
        <w:spacing w:after="0"/>
        <w:jc w:val="both"/>
        <w:rPr>
          <w:rFonts w:ascii="Century Gothic" w:hAnsi="Century Gothic"/>
          <w:sz w:val="20"/>
          <w:szCs w:val="20"/>
        </w:rPr>
      </w:pPr>
    </w:p>
    <w:p w:rsidRPr="00B9783F" w:rsidR="00A472A5" w:rsidP="00A472A5" w:rsidRDefault="00A472A5" w14:paraId="788F1226" w14:textId="77777777">
      <w:pPr>
        <w:spacing w:after="0"/>
        <w:jc w:val="both"/>
        <w:rPr>
          <w:rFonts w:ascii="Century Gothic" w:hAnsi="Century Gothic"/>
          <w:sz w:val="20"/>
          <w:szCs w:val="20"/>
        </w:rPr>
      </w:pPr>
    </w:p>
    <w:p w:rsidRPr="00B9783F" w:rsidR="00A472A5" w:rsidP="00A472A5" w:rsidRDefault="00A472A5" w14:paraId="23B82CA6" w14:textId="77777777">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rsidRPr="00B9783F" w:rsidR="00A472A5" w:rsidP="00A472A5" w:rsidRDefault="00A472A5" w14:paraId="6B95A50F" w14:textId="6AE378EC">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p>
    <w:p w:rsidRPr="00B9783F" w:rsidR="00A472A5" w:rsidP="00A472A5" w:rsidRDefault="00A472A5" w14:paraId="66EA1899" w14:textId="77777777">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rsidR="00540288" w:rsidP="00517A95" w:rsidRDefault="00540288" w14:paraId="76F2F2CC" w14:textId="77777777">
      <w:pPr>
        <w:rPr>
          <w:rFonts w:ascii="Century Gothic" w:hAnsi="Century Gothic"/>
          <w:b/>
          <w:sz w:val="40"/>
          <w:szCs w:val="40"/>
        </w:rPr>
      </w:pPr>
      <w:bookmarkStart w:name="_Hlk50986688" w:id="15"/>
    </w:p>
    <w:p w:rsidRPr="00212342" w:rsidR="00FA015B" w:rsidP="00FA015B" w:rsidRDefault="00FA015B" w14:paraId="3DBE9201" w14:textId="2004E5DC">
      <w:pPr>
        <w:jc w:val="center"/>
        <w:rPr>
          <w:rFonts w:ascii="Century Gothic" w:hAnsi="Century Gothic"/>
          <w:b/>
          <w:sz w:val="40"/>
          <w:szCs w:val="40"/>
        </w:rPr>
      </w:pPr>
      <w:r w:rsidRPr="00212342">
        <w:rPr>
          <w:rFonts w:ascii="Century Gothic" w:hAnsi="Century Gothic"/>
          <w:b/>
          <w:sz w:val="40"/>
          <w:szCs w:val="40"/>
        </w:rPr>
        <w:t>ANEXO N°3</w:t>
      </w:r>
    </w:p>
    <w:p w:rsidR="00FA015B" w:rsidP="00B9783F" w:rsidRDefault="00FA015B" w14:paraId="52F403D5" w14:textId="77777777">
      <w:pPr>
        <w:jc w:val="center"/>
        <w:rPr>
          <w:rFonts w:ascii="Century Gothic" w:hAnsi="Century Gothic"/>
          <w:b/>
          <w:u w:val="single"/>
        </w:rPr>
      </w:pPr>
      <w:bookmarkStart w:name="_Hlk489426756" w:id="16"/>
      <w:r w:rsidRPr="00212342">
        <w:rPr>
          <w:rFonts w:ascii="Century Gothic" w:hAnsi="Century Gothic"/>
          <w:b/>
          <w:u w:val="single"/>
        </w:rPr>
        <w:t>LISTA DE REPRESENTANTES AUTORIZADOS</w:t>
      </w:r>
    </w:p>
    <w:p w:rsidR="00414752" w:rsidP="00B9783F" w:rsidRDefault="00414752" w14:paraId="7643E98D" w14:textId="77777777">
      <w:pPr>
        <w:jc w:val="center"/>
        <w:rPr>
          <w:rFonts w:ascii="Century Gothic" w:hAnsi="Century Gothic"/>
          <w:b/>
          <w:u w:val="single"/>
        </w:rPr>
      </w:pPr>
    </w:p>
    <w:tbl>
      <w:tblPr>
        <w:tblW w:w="11330" w:type="dxa"/>
        <w:jc w:val="center"/>
        <w:tblCellMar>
          <w:left w:w="70" w:type="dxa"/>
          <w:right w:w="70" w:type="dxa"/>
        </w:tblCellMar>
        <w:tblLook w:val="04A0" w:firstRow="1" w:lastRow="0" w:firstColumn="1" w:lastColumn="0" w:noHBand="0" w:noVBand="1"/>
      </w:tblPr>
      <w:tblGrid>
        <w:gridCol w:w="2825"/>
        <w:gridCol w:w="2181"/>
        <w:gridCol w:w="3631"/>
        <w:gridCol w:w="2693"/>
      </w:tblGrid>
      <w:tr w:rsidRPr="002120C0" w:rsidR="00FA015B" w:rsidTr="00517A95" w14:paraId="5D6F6D61" w14:textId="77777777">
        <w:trPr>
          <w:trHeight w:val="105"/>
          <w:jc w:val="center"/>
        </w:trPr>
        <w:tc>
          <w:tcPr>
            <w:tcW w:w="11330" w:type="dxa"/>
            <w:gridSpan w:val="4"/>
            <w:tcBorders>
              <w:top w:val="single" w:color="auto" w:sz="8" w:space="0"/>
              <w:left w:val="single" w:color="auto" w:sz="8" w:space="0"/>
              <w:bottom w:val="single" w:color="auto" w:sz="8" w:space="0"/>
              <w:right w:val="single" w:color="000000" w:sz="8" w:space="0"/>
            </w:tcBorders>
            <w:shd w:val="clear" w:color="000000" w:fill="95B3D7"/>
            <w:noWrap/>
            <w:vAlign w:val="center"/>
            <w:hideMark/>
          </w:tcPr>
          <w:p w:rsidRPr="002120C0" w:rsidR="00FA015B" w:rsidP="00B9783F" w:rsidRDefault="00FA015B" w14:paraId="2663CAFF"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Pr="002120C0" w:rsidR="00FA015B" w:rsidTr="0016451F" w14:paraId="435CC263" w14:textId="77777777">
        <w:trPr>
          <w:trHeight w:val="270"/>
          <w:jc w:val="center"/>
        </w:trPr>
        <w:tc>
          <w:tcPr>
            <w:tcW w:w="2825" w:type="dxa"/>
            <w:tcBorders>
              <w:top w:val="nil"/>
              <w:left w:val="single" w:color="auto" w:sz="8" w:space="0"/>
              <w:bottom w:val="single" w:color="auto" w:sz="8" w:space="0"/>
              <w:right w:val="single" w:color="auto" w:sz="8" w:space="0"/>
            </w:tcBorders>
            <w:shd w:val="clear" w:color="000000" w:fill="DBE5F1"/>
            <w:noWrap/>
            <w:vAlign w:val="center"/>
            <w:hideMark/>
          </w:tcPr>
          <w:p w:rsidRPr="002120C0" w:rsidR="00FA015B" w:rsidP="00B9783F" w:rsidRDefault="00FA015B" w14:paraId="16C40CCA"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181" w:type="dxa"/>
            <w:tcBorders>
              <w:top w:val="nil"/>
              <w:left w:val="nil"/>
              <w:bottom w:val="single" w:color="auto" w:sz="8" w:space="0"/>
              <w:right w:val="single" w:color="auto" w:sz="8" w:space="0"/>
            </w:tcBorders>
            <w:shd w:val="clear" w:color="000000" w:fill="DBE5F1"/>
            <w:noWrap/>
            <w:vAlign w:val="center"/>
            <w:hideMark/>
          </w:tcPr>
          <w:p w:rsidRPr="002120C0" w:rsidR="00FA015B" w:rsidP="00B9783F" w:rsidRDefault="00FA015B" w14:paraId="7A2B6018"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3631" w:type="dxa"/>
            <w:tcBorders>
              <w:top w:val="nil"/>
              <w:left w:val="nil"/>
              <w:bottom w:val="single" w:color="auto" w:sz="8" w:space="0"/>
              <w:right w:val="single" w:color="auto" w:sz="8" w:space="0"/>
            </w:tcBorders>
            <w:shd w:val="clear" w:color="000000" w:fill="DBE5F1"/>
            <w:noWrap/>
            <w:vAlign w:val="center"/>
            <w:hideMark/>
          </w:tcPr>
          <w:p w:rsidRPr="002120C0" w:rsidR="00FA015B" w:rsidP="00B9783F" w:rsidRDefault="00FA015B" w14:paraId="6D127A31"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2693" w:type="dxa"/>
            <w:tcBorders>
              <w:top w:val="nil"/>
              <w:left w:val="nil"/>
              <w:bottom w:val="single" w:color="auto" w:sz="8" w:space="0"/>
              <w:right w:val="single" w:color="auto" w:sz="8" w:space="0"/>
            </w:tcBorders>
            <w:shd w:val="clear" w:color="000000" w:fill="DBE5F1"/>
            <w:vAlign w:val="center"/>
          </w:tcPr>
          <w:p w:rsidRPr="002120C0" w:rsidR="00FA015B" w:rsidP="00B9783F" w:rsidRDefault="00FA015B" w14:paraId="78E6A534"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Pr="002120C0" w:rsidR="00FA015B" w:rsidTr="00BA2327" w14:paraId="0CD682BD" w14:textId="77777777">
        <w:trPr>
          <w:trHeight w:val="155"/>
          <w:jc w:val="center"/>
        </w:trPr>
        <w:tc>
          <w:tcPr>
            <w:tcW w:w="2825" w:type="dxa"/>
            <w:tcBorders>
              <w:top w:val="nil"/>
              <w:left w:val="single" w:color="auto" w:sz="8" w:space="0"/>
              <w:bottom w:val="single" w:color="auto" w:sz="8" w:space="0"/>
              <w:right w:val="single" w:color="auto" w:sz="8" w:space="0"/>
            </w:tcBorders>
            <w:shd w:val="clear" w:color="000000" w:fill="FFFFFF"/>
            <w:noWrap/>
            <w:vAlign w:val="center"/>
          </w:tcPr>
          <w:p w:rsidRPr="002120C0" w:rsidR="00FA015B" w:rsidP="00B9783F" w:rsidRDefault="00FA015B" w14:paraId="589A2B9A" w14:textId="0DB11CE8">
            <w:pPr>
              <w:spacing w:after="0"/>
              <w:jc w:val="center"/>
              <w:rPr>
                <w:rFonts w:ascii="Century Gothic" w:hAnsi="Century Gothic"/>
                <w:color w:val="000000"/>
                <w:sz w:val="18"/>
                <w:szCs w:val="18"/>
                <w:lang w:val="es-ES" w:eastAsia="es-ES"/>
              </w:rPr>
            </w:pPr>
          </w:p>
        </w:tc>
        <w:tc>
          <w:tcPr>
            <w:tcW w:w="2181" w:type="dxa"/>
            <w:tcBorders>
              <w:top w:val="nil"/>
              <w:left w:val="nil"/>
              <w:bottom w:val="single" w:color="auto" w:sz="8" w:space="0"/>
              <w:right w:val="single" w:color="auto" w:sz="8" w:space="0"/>
            </w:tcBorders>
            <w:shd w:val="clear" w:color="000000" w:fill="FFFFFF"/>
            <w:noWrap/>
            <w:vAlign w:val="center"/>
          </w:tcPr>
          <w:p w:rsidRPr="002120C0" w:rsidR="00FA015B" w:rsidP="002120C0" w:rsidRDefault="00FA015B" w14:paraId="2D879268" w14:textId="6FC3F901">
            <w:pPr>
              <w:spacing w:after="0"/>
              <w:jc w:val="center"/>
              <w:rPr>
                <w:rFonts w:ascii="Century Gothic" w:hAnsi="Century Gothic"/>
                <w:color w:val="000000" w:themeColor="text1"/>
                <w:sz w:val="18"/>
                <w:szCs w:val="18"/>
                <w:lang w:val="es-ES" w:eastAsia="es-ES"/>
              </w:rPr>
            </w:pPr>
          </w:p>
        </w:tc>
        <w:tc>
          <w:tcPr>
            <w:tcW w:w="3631" w:type="dxa"/>
            <w:tcBorders>
              <w:top w:val="nil"/>
              <w:left w:val="nil"/>
              <w:bottom w:val="single" w:color="auto" w:sz="8" w:space="0"/>
              <w:right w:val="single" w:color="auto" w:sz="8" w:space="0"/>
            </w:tcBorders>
            <w:shd w:val="clear" w:color="000000" w:fill="FFFFFF"/>
            <w:noWrap/>
            <w:vAlign w:val="center"/>
          </w:tcPr>
          <w:p w:rsidRPr="008751B4" w:rsidR="00FA015B" w:rsidP="0016451F" w:rsidRDefault="00FA015B" w14:paraId="450862FE" w14:textId="44A897EF">
            <w:pPr>
              <w:spacing w:after="0" w:line="240" w:lineRule="auto"/>
              <w:jc w:val="center"/>
              <w:rPr>
                <w:rFonts w:ascii="Century Gothic" w:hAnsi="Century Gothic"/>
                <w:color w:val="4472C4" w:themeColor="accent1"/>
                <w:sz w:val="20"/>
                <w:szCs w:val="20"/>
                <w:u w:val="single"/>
                <w:lang w:val="es-ES" w:eastAsia="es-ES"/>
              </w:rPr>
            </w:pPr>
          </w:p>
        </w:tc>
        <w:tc>
          <w:tcPr>
            <w:tcW w:w="2693" w:type="dxa"/>
            <w:tcBorders>
              <w:top w:val="nil"/>
              <w:left w:val="nil"/>
              <w:bottom w:val="single" w:color="auto" w:sz="8" w:space="0"/>
              <w:right w:val="single" w:color="auto" w:sz="8" w:space="0"/>
            </w:tcBorders>
            <w:shd w:val="clear" w:color="000000" w:fill="FFFFFF"/>
            <w:vAlign w:val="center"/>
          </w:tcPr>
          <w:p w:rsidRPr="002120C0" w:rsidR="00FA015B" w:rsidP="00B9783F" w:rsidRDefault="00FA015B" w14:paraId="6DCA817D" w14:textId="0B81DF2B">
            <w:pPr>
              <w:spacing w:after="0"/>
              <w:jc w:val="center"/>
              <w:rPr>
                <w:rFonts w:ascii="Century Gothic" w:hAnsi="Century Gothic"/>
                <w:color w:val="000000"/>
                <w:sz w:val="18"/>
                <w:szCs w:val="18"/>
                <w:lang w:val="es-ES" w:eastAsia="es-ES"/>
              </w:rPr>
            </w:pPr>
          </w:p>
        </w:tc>
      </w:tr>
      <w:tr w:rsidRPr="002120C0" w:rsidR="00FA015B" w:rsidTr="00BA2327" w14:paraId="61CFF0E9" w14:textId="77777777">
        <w:trPr>
          <w:trHeight w:val="155"/>
          <w:jc w:val="center"/>
        </w:trPr>
        <w:tc>
          <w:tcPr>
            <w:tcW w:w="2825" w:type="dxa"/>
            <w:tcBorders>
              <w:top w:val="nil"/>
              <w:left w:val="single" w:color="auto" w:sz="8" w:space="0"/>
              <w:bottom w:val="single" w:color="auto" w:sz="8" w:space="0"/>
              <w:right w:val="single" w:color="auto" w:sz="8" w:space="0"/>
            </w:tcBorders>
            <w:shd w:val="clear" w:color="000000" w:fill="FFFFFF"/>
            <w:noWrap/>
            <w:vAlign w:val="center"/>
          </w:tcPr>
          <w:p w:rsidRPr="002120C0" w:rsidR="00FA015B" w:rsidP="00CE3E19" w:rsidRDefault="00FA015B" w14:paraId="1C62368C" w14:textId="5EAEB789">
            <w:pPr>
              <w:spacing w:after="0"/>
              <w:jc w:val="center"/>
              <w:rPr>
                <w:rFonts w:ascii="Century Gothic" w:hAnsi="Century Gothic"/>
                <w:color w:val="000000"/>
                <w:sz w:val="18"/>
                <w:szCs w:val="18"/>
                <w:lang w:val="es-ES" w:eastAsia="es-ES"/>
              </w:rPr>
            </w:pPr>
          </w:p>
        </w:tc>
        <w:tc>
          <w:tcPr>
            <w:tcW w:w="2181" w:type="dxa"/>
            <w:tcBorders>
              <w:top w:val="nil"/>
              <w:left w:val="nil"/>
              <w:bottom w:val="single" w:color="auto" w:sz="8" w:space="0"/>
              <w:right w:val="single" w:color="auto" w:sz="8" w:space="0"/>
            </w:tcBorders>
            <w:shd w:val="clear" w:color="000000" w:fill="FFFFFF"/>
            <w:noWrap/>
            <w:vAlign w:val="center"/>
          </w:tcPr>
          <w:p w:rsidRPr="002120C0" w:rsidR="00FA015B" w:rsidP="002120C0" w:rsidRDefault="00FA015B" w14:paraId="7ED360F0" w14:textId="4C348D54">
            <w:pPr>
              <w:spacing w:after="0"/>
              <w:jc w:val="center"/>
              <w:rPr>
                <w:rFonts w:ascii="Century Gothic" w:hAnsi="Century Gothic"/>
                <w:color w:val="000000" w:themeColor="text1"/>
                <w:sz w:val="18"/>
                <w:szCs w:val="18"/>
                <w:lang w:val="es-ES" w:eastAsia="es-ES"/>
              </w:rPr>
            </w:pPr>
          </w:p>
        </w:tc>
        <w:tc>
          <w:tcPr>
            <w:tcW w:w="3631" w:type="dxa"/>
            <w:tcBorders>
              <w:top w:val="nil"/>
              <w:left w:val="nil"/>
              <w:bottom w:val="single" w:color="auto" w:sz="8" w:space="0"/>
              <w:right w:val="single" w:color="auto" w:sz="8" w:space="0"/>
            </w:tcBorders>
            <w:shd w:val="clear" w:color="000000" w:fill="FFFFFF"/>
            <w:noWrap/>
            <w:vAlign w:val="center"/>
          </w:tcPr>
          <w:p w:rsidRPr="008751B4" w:rsidR="00FA015B" w:rsidP="00F32AE6" w:rsidRDefault="00FA015B" w14:paraId="0E3ACD5A" w14:textId="171EB3FF">
            <w:pPr>
              <w:spacing w:after="0"/>
              <w:jc w:val="center"/>
              <w:rPr>
                <w:rFonts w:ascii="Century Gothic" w:hAnsi="Century Gothic"/>
                <w:color w:val="4472C4" w:themeColor="accent1"/>
                <w:sz w:val="20"/>
                <w:szCs w:val="20"/>
                <w:u w:val="single"/>
                <w:lang w:val="es-ES" w:eastAsia="es-ES"/>
              </w:rPr>
            </w:pPr>
          </w:p>
        </w:tc>
        <w:tc>
          <w:tcPr>
            <w:tcW w:w="2693" w:type="dxa"/>
            <w:tcBorders>
              <w:top w:val="nil"/>
              <w:left w:val="nil"/>
              <w:bottom w:val="single" w:color="auto" w:sz="8" w:space="0"/>
              <w:right w:val="single" w:color="auto" w:sz="8" w:space="0"/>
            </w:tcBorders>
            <w:shd w:val="clear" w:color="000000" w:fill="FFFFFF"/>
            <w:vAlign w:val="center"/>
          </w:tcPr>
          <w:p w:rsidRPr="002120C0" w:rsidR="00FA015B" w:rsidP="00CE3E19" w:rsidRDefault="00FA015B" w14:paraId="00E4BA69" w14:textId="105B318B">
            <w:pPr>
              <w:spacing w:after="0"/>
              <w:jc w:val="center"/>
              <w:rPr>
                <w:rFonts w:ascii="Century Gothic" w:hAnsi="Century Gothic"/>
                <w:color w:val="000000"/>
                <w:sz w:val="18"/>
                <w:szCs w:val="18"/>
                <w:lang w:val="es-ES" w:eastAsia="es-ES"/>
              </w:rPr>
            </w:pPr>
          </w:p>
        </w:tc>
      </w:tr>
    </w:tbl>
    <w:p w:rsidRPr="00212342" w:rsidR="00FA015B" w:rsidP="00FA015B" w:rsidRDefault="00FA015B" w14:paraId="0159FF47" w14:textId="77777777">
      <w:pPr>
        <w:jc w:val="both"/>
        <w:rPr>
          <w:rFonts w:ascii="Century Gothic" w:hAnsi="Century Gothic"/>
          <w:iCs/>
          <w:color w:val="000000"/>
        </w:rPr>
      </w:pPr>
    </w:p>
    <w:p w:rsidRPr="00B9783F" w:rsidR="00FA015B" w:rsidP="00FA015B" w:rsidRDefault="00FA015B" w14:paraId="74A3038F" w14:textId="77777777">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Pr="00212342" w:rsidR="00FA015B" w:rsidP="00FA015B" w:rsidRDefault="00FA015B" w14:paraId="2CCC6AB4" w14:textId="77777777">
      <w:pPr>
        <w:jc w:val="both"/>
        <w:rPr>
          <w:rFonts w:ascii="Century Gothic" w:hAnsi="Century Gothic"/>
          <w:iCs/>
          <w:color w:val="000000"/>
        </w:rPr>
      </w:pPr>
    </w:p>
    <w:bookmarkEnd w:id="16"/>
    <w:p w:rsidR="001914CA" w:rsidP="00B9783F" w:rsidRDefault="001914CA" w14:paraId="39265408" w14:textId="77777777">
      <w:pPr>
        <w:spacing w:after="0"/>
        <w:jc w:val="both"/>
        <w:rPr>
          <w:rFonts w:ascii="Century Gothic" w:hAnsi="Century Gothic"/>
          <w:b/>
          <w:iCs/>
          <w:color w:val="000000"/>
          <w:sz w:val="20"/>
          <w:szCs w:val="20"/>
        </w:rPr>
      </w:pPr>
    </w:p>
    <w:p w:rsidR="001914CA" w:rsidP="00B9783F" w:rsidRDefault="001914CA" w14:paraId="0E728C2E" w14:textId="77777777">
      <w:pPr>
        <w:spacing w:after="0"/>
        <w:jc w:val="both"/>
        <w:rPr>
          <w:rFonts w:ascii="Century Gothic" w:hAnsi="Century Gothic"/>
          <w:b/>
          <w:iCs/>
          <w:color w:val="000000"/>
          <w:sz w:val="20"/>
          <w:szCs w:val="20"/>
        </w:rPr>
      </w:pPr>
    </w:p>
    <w:p w:rsidRPr="00B9783F" w:rsidR="00FA015B" w:rsidP="00B9783F" w:rsidRDefault="00FA015B" w14:paraId="5B7868F2" w14:textId="77777777">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rsidRPr="00B9783F" w:rsidR="00FA015B" w:rsidP="00B9783F" w:rsidRDefault="00FA015B" w14:paraId="355EFA82" w14:textId="77777777">
      <w:pPr>
        <w:pStyle w:val="Sinespaciado"/>
        <w:ind w:right="4"/>
        <w:jc w:val="both"/>
        <w:rPr>
          <w:rFonts w:ascii="Century Gothic" w:hAnsi="Century Gothic" w:cs="Arial"/>
          <w:b/>
          <w:sz w:val="18"/>
          <w:szCs w:val="18"/>
          <w:u w:val="single"/>
          <w:lang w:val="es-ES"/>
        </w:rPr>
      </w:pPr>
    </w:p>
    <w:p w:rsidR="00D16255" w:rsidP="00B9783F" w:rsidRDefault="00FA015B" w14:paraId="1D8072BA" w14:textId="154FE166">
      <w:pPr>
        <w:spacing w:after="0"/>
        <w:jc w:val="both"/>
        <w:rPr>
          <w:rFonts w:ascii="Century Gothic" w:hAnsi="Century Gothic"/>
          <w:i/>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Pr="00455991" w:rsidR="00455991">
        <w:rPr>
          <w:rFonts w:ascii="Century Gothic" w:hAnsi="Century Gothic"/>
          <w:b/>
          <w:bCs/>
          <w:sz w:val="24"/>
          <w:szCs w:val="24"/>
          <w:u w:val="single"/>
          <w:shd w:val="clear" w:color="auto" w:fill="FFFFFF"/>
        </w:rPr>
        <w:t>ECUADORDOMAIN S.A</w:t>
      </w:r>
      <w:r w:rsidR="00455991">
        <w:rPr>
          <w:rFonts w:ascii="Roboto" w:hAnsi="Roboto"/>
          <w:color w:val="434A54"/>
          <w:sz w:val="33"/>
          <w:szCs w:val="33"/>
          <w:shd w:val="clear" w:color="auto" w:fill="FFFFFF"/>
        </w:rPr>
        <w:t>.</w:t>
      </w:r>
    </w:p>
    <w:p w:rsidRPr="00B9783F" w:rsidR="00FA015B" w:rsidP="00B9783F" w:rsidRDefault="00FA015B" w14:paraId="4F26021F" w14:textId="4720EE00">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D16255">
        <w:rPr>
          <w:rFonts w:ascii="Century Gothic" w:hAnsi="Century Gothic"/>
          <w:sz w:val="20"/>
          <w:szCs w:val="20"/>
        </w:rPr>
        <w:t>30</w:t>
      </w:r>
      <w:r w:rsidR="008751B4">
        <w:rPr>
          <w:rFonts w:ascii="Century Gothic" w:hAnsi="Century Gothic"/>
          <w:sz w:val="20"/>
          <w:szCs w:val="20"/>
        </w:rPr>
        <w:t xml:space="preserve"> </w:t>
      </w:r>
      <w:r w:rsidR="00BB657E">
        <w:rPr>
          <w:rFonts w:ascii="Century Gothic" w:hAnsi="Century Gothic"/>
          <w:sz w:val="20"/>
          <w:szCs w:val="20"/>
        </w:rPr>
        <w:t>de</w:t>
      </w:r>
      <w:r w:rsidR="00D16255">
        <w:rPr>
          <w:rFonts w:ascii="Century Gothic" w:hAnsi="Century Gothic"/>
          <w:sz w:val="20"/>
          <w:szCs w:val="20"/>
        </w:rPr>
        <w:t>Marzo</w:t>
      </w:r>
      <w:r w:rsidR="008751B4">
        <w:rPr>
          <w:rFonts w:ascii="Century Gothic" w:hAnsi="Century Gothic"/>
          <w:sz w:val="20"/>
          <w:szCs w:val="20"/>
        </w:rPr>
        <w:t xml:space="preserve"> </w:t>
      </w:r>
      <w:r w:rsidRPr="00B9783F">
        <w:rPr>
          <w:rFonts w:ascii="Century Gothic" w:hAnsi="Century Gothic"/>
          <w:sz w:val="20"/>
          <w:szCs w:val="20"/>
        </w:rPr>
        <w:t>del 202</w:t>
      </w:r>
      <w:r w:rsidR="00326D93">
        <w:rPr>
          <w:rFonts w:ascii="Century Gothic" w:hAnsi="Century Gothic"/>
          <w:sz w:val="20"/>
          <w:szCs w:val="20"/>
        </w:rPr>
        <w:t>1</w:t>
      </w:r>
      <w:r w:rsidRPr="00B9783F">
        <w:rPr>
          <w:rFonts w:ascii="Century Gothic" w:hAnsi="Century Gothic"/>
          <w:sz w:val="20"/>
          <w:szCs w:val="20"/>
        </w:rPr>
        <w:t>.</w:t>
      </w:r>
    </w:p>
    <w:p w:rsidRPr="00B9783F" w:rsidR="00FA015B" w:rsidP="00B9783F" w:rsidRDefault="00FA015B" w14:paraId="002C488A" w14:textId="77777777">
      <w:pPr>
        <w:spacing w:after="0"/>
        <w:jc w:val="both"/>
        <w:rPr>
          <w:rFonts w:ascii="Century Gothic" w:hAnsi="Century Gothic"/>
          <w:sz w:val="20"/>
          <w:szCs w:val="20"/>
        </w:rPr>
      </w:pPr>
    </w:p>
    <w:p w:rsidRPr="00B9783F" w:rsidR="00FA015B" w:rsidP="00B9783F" w:rsidRDefault="00FA015B" w14:paraId="3DE7917A" w14:textId="77777777">
      <w:pPr>
        <w:spacing w:after="0"/>
        <w:jc w:val="both"/>
        <w:rPr>
          <w:rFonts w:ascii="Century Gothic" w:hAnsi="Century Gothic"/>
          <w:sz w:val="20"/>
          <w:szCs w:val="20"/>
        </w:rPr>
      </w:pPr>
    </w:p>
    <w:p w:rsidRPr="00B9783F" w:rsidR="00FA015B" w:rsidP="00B9783F" w:rsidRDefault="00FA015B" w14:paraId="77C4C9C3" w14:textId="77777777">
      <w:pPr>
        <w:spacing w:after="0"/>
        <w:jc w:val="both"/>
        <w:rPr>
          <w:rFonts w:ascii="Century Gothic" w:hAnsi="Century Gothic"/>
          <w:sz w:val="20"/>
          <w:szCs w:val="20"/>
        </w:rPr>
      </w:pPr>
    </w:p>
    <w:p w:rsidRPr="00B9783F" w:rsidR="00FA015B" w:rsidP="00B9783F" w:rsidRDefault="00FA015B" w14:paraId="537D4143" w14:textId="77777777">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rsidRPr="00B9783F" w:rsidR="00FA015B" w:rsidP="00B9783F" w:rsidRDefault="00FA015B" w14:paraId="073D9843" w14:textId="50991E0C">
      <w:pPr>
        <w:spacing w:after="0"/>
        <w:jc w:val="both"/>
        <w:rPr>
          <w:rFonts w:ascii="Century Gothic" w:hAnsi="Century Gothic"/>
          <w:sz w:val="20"/>
          <w:szCs w:val="20"/>
        </w:rPr>
      </w:pPr>
      <w:r w:rsidRPr="00B9783F">
        <w:rPr>
          <w:rFonts w:ascii="Century Gothic" w:hAnsi="Century Gothic"/>
          <w:b/>
          <w:sz w:val="20"/>
          <w:szCs w:val="20"/>
        </w:rPr>
        <w:t xml:space="preserve">Nombre: </w:t>
      </w:r>
    </w:p>
    <w:p w:rsidRPr="00B9783F" w:rsidR="00FA015B" w:rsidP="00B9783F" w:rsidRDefault="00FA015B" w14:paraId="6106EB8C" w14:textId="77777777">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4"/>
      <w:bookmarkEnd w:id="15"/>
    </w:p>
    <w:sectPr w:rsidRPr="00B9783F" w:rsidR="00FA015B" w:rsidSect="000F0E08">
      <w:headerReference w:type="default" r:id="rId7"/>
      <w:footerReference w:type="default" r:id="rId8"/>
      <w:pgSz w:w="12240" w:h="15840" w:orient="portrait"/>
      <w:pgMar w:top="1417" w:right="1701" w:bottom="1417"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JO" w:author="José Vicente Ortega" w:date="2021-03-31T09:33:39" w:id="1992795030">
    <w:p w:rsidR="5C12FA2E" w:rsidRDefault="5C12FA2E" w14:paraId="324F8AAB" w14:textId="1BD19071">
      <w:pPr>
        <w:pStyle w:val="CommentText"/>
      </w:pPr>
      <w:r>
        <w:fldChar w:fldCharType="begin"/>
      </w:r>
      <w:r>
        <w:instrText xml:space="preserve"> HYPERLINK "mailto:servicioalcliente@datasolutions.com.ec"</w:instrText>
      </w:r>
      <w:bookmarkStart w:name="_@_73253365602444CE95B0EB2578ED1394Z" w:id="141619299"/>
      <w:r>
        <w:fldChar w:fldCharType="separate"/>
      </w:r>
      <w:bookmarkEnd w:id="141619299"/>
      <w:r w:rsidRPr="5C12FA2E" w:rsidR="5C12FA2E">
        <w:rPr>
          <w:rStyle w:val="Mention"/>
          <w:noProof/>
        </w:rPr>
        <w:t>@Jazmín Torres</w:t>
      </w:r>
      <w:r>
        <w:fldChar w:fldCharType="end"/>
      </w:r>
      <w:r w:rsidR="5C12FA2E">
        <w:rPr/>
        <w:t xml:space="preserve"> Hacer los mismos cambios de los precios que en el contrato de Nic. Ec</w:t>
      </w:r>
      <w:r>
        <w:rPr>
          <w:rStyle w:val="CommentReference"/>
        </w:rPr>
        <w:annotationRef/>
      </w:r>
      <w:r>
        <w:rPr>
          <w:rStyle w:val="CommentReference"/>
        </w:rPr>
        <w:annotationRef/>
      </w:r>
    </w:p>
  </w:comment>
  <w:comment w:initials="JO" w:author="José Vicente Ortega" w:date="2021-03-31T09:33:59" w:id="2059721299">
    <w:p w:rsidR="5C12FA2E" w:rsidRDefault="5C12FA2E" w14:paraId="0F32F454" w14:textId="2E0F82FE">
      <w:pPr>
        <w:pStyle w:val="CommentText"/>
      </w:pPr>
      <w:r>
        <w:fldChar w:fldCharType="begin"/>
      </w:r>
      <w:r>
        <w:instrText xml:space="preserve"> HYPERLINK "mailto:servicioalcliente@datasolutions.com.ec"</w:instrText>
      </w:r>
      <w:bookmarkStart w:name="_@_CB4419108F0D4D8FB444ED054738FB38Z" w:id="2125318416"/>
      <w:r>
        <w:fldChar w:fldCharType="separate"/>
      </w:r>
      <w:bookmarkEnd w:id="2125318416"/>
      <w:r w:rsidRPr="5C12FA2E" w:rsidR="5C12FA2E">
        <w:rPr>
          <w:rStyle w:val="Mention"/>
          <w:noProof/>
        </w:rPr>
        <w:t>@Jazmín Torres</w:t>
      </w:r>
      <w:r>
        <w:fldChar w:fldCharType="end"/>
      </w:r>
      <w:r w:rsidR="5C12FA2E">
        <w:rPr/>
        <w:t xml:space="preserve"> Hacer los mismos cambios de precios que en el contrato de Nic.</w:t>
      </w:r>
      <w:r>
        <w:rPr>
          <w:rStyle w:val="CommentReference"/>
        </w:rPr>
        <w:annotationRef/>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324F8AAB"/>
  <w15:commentEx w15:done="1" w15:paraId="0F32F45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1CAED4F" w16cex:dateUtc="2021-03-31T13:33:39.518Z"/>
  <w16cex:commentExtensible w16cex:durableId="5FF10B02" w16cex:dateUtc="2021-03-31T13:33:59.768Z"/>
</w16cex:commentsExtensible>
</file>

<file path=word/commentsIds.xml><?xml version="1.0" encoding="utf-8"?>
<w16cid:commentsIds xmlns:mc="http://schemas.openxmlformats.org/markup-compatibility/2006" xmlns:w16cid="http://schemas.microsoft.com/office/word/2016/wordml/cid" mc:Ignorable="w16cid">
  <w16cid:commentId w16cid:paraId="324F8AAB" w16cid:durableId="11CAED4F"/>
  <w16cid:commentId w16cid:paraId="0F32F454" w16cid:durableId="5FF10B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E5647" w:rsidP="000F2DD1" w:rsidRDefault="005E5647" w14:paraId="75DA41B7" w14:textId="77777777">
      <w:pPr>
        <w:spacing w:after="0" w:line="240" w:lineRule="auto"/>
      </w:pPr>
      <w:r>
        <w:separator/>
      </w:r>
    </w:p>
  </w:endnote>
  <w:endnote w:type="continuationSeparator" w:id="0">
    <w:p w:rsidR="005E5647" w:rsidP="000F2DD1" w:rsidRDefault="005E5647" w14:paraId="20E23FA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Roboto">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793946" w:rsidRDefault="00793946" w14:paraId="65CF5111" w14:textId="77777777">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35142CC0" wp14:editId="62059332">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name="_Hlk531797885" w:id="17"/>
                        <w:p w:rsidRPr="004D39CB" w:rsidR="00793946" w:rsidP="000F2DD1" w:rsidRDefault="00793946" w14:paraId="0AECD004" w14:textId="77777777">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7"/>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spid="_x0000_s1026" o:allowincell="f" fillcolor="#4f81bd" strokecolor="#4f81bd" arcsize="6811f" w14:anchorId="35142C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v:fill type="gradient" color2="#8eaed5" focus="100%" rotate="t"/>
              <v:shadow on="t" type="perspective" color="#bfbfbf" opacity=".5" offset="51pt,-10pt" origin="-.5,-.5" matrix=".75,,,.75"/>
              <v:textbox inset="18pt,18pt,18pt,18pt">
                <w:txbxContent>
                  <w:p w:rsidRPr="004D39CB" w:rsidR="00793946" w:rsidP="000F2DD1" w:rsidRDefault="00793946" w14:paraId="0AECD004" w14:textId="77777777">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E5647" w:rsidP="000F2DD1" w:rsidRDefault="005E5647" w14:paraId="19CA658A" w14:textId="77777777">
      <w:pPr>
        <w:spacing w:after="0" w:line="240" w:lineRule="auto"/>
      </w:pPr>
      <w:r>
        <w:separator/>
      </w:r>
    </w:p>
  </w:footnote>
  <w:footnote w:type="continuationSeparator" w:id="0">
    <w:p w:rsidR="005E5647" w:rsidP="000F2DD1" w:rsidRDefault="005E5647" w14:paraId="762F8DC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5655F1" w:rsidR="00793946" w:rsidP="00DB47C8" w:rsidRDefault="00793946" w14:paraId="75930698" w14:textId="77777777">
    <w:pPr>
      <w:spacing w:after="0" w:line="240" w:lineRule="auto"/>
      <w:rPr>
        <w:b/>
        <w:sz w:val="18"/>
        <w:lang w:val="es-ES"/>
      </w:rPr>
    </w:pPr>
    <w:r>
      <w:rPr>
        <w:noProof/>
      </w:rPr>
      <w:drawing>
        <wp:anchor distT="0" distB="0" distL="114300" distR="114300" simplePos="0" relativeHeight="251663360" behindDoc="0" locked="0" layoutInCell="1" allowOverlap="1" wp14:anchorId="45C79690" wp14:editId="14E7F6A5">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5C12FA2E" w:rsidR="49CC1473">
      <w:rPr>
        <w:b w:val="1"/>
        <w:bCs w:val="1"/>
        <w:lang w:val="es-ES"/>
      </w:rPr>
      <w:t>G</w:t>
    </w:r>
    <w:r w:rsidRPr="5C12FA2E" w:rsidR="49CC1473">
      <w:rPr>
        <w:b w:val="1"/>
        <w:bCs w:val="1"/>
        <w:lang w:val="es-ES"/>
      </w:rPr>
      <w:t>UAYAQUIL</w:t>
    </w:r>
    <w:r w:rsidRPr="5C12FA2E" w:rsidR="49CC1473">
      <w:rPr>
        <w:b w:val="1"/>
        <w:bCs w:val="1"/>
        <w:lang w:val="es-ES"/>
      </w:rPr>
      <w:t>:</w:t>
    </w:r>
    <w:r w:rsidRPr="5C12FA2E" w:rsidR="49CC1473">
      <w:rPr>
        <w:b w:val="1"/>
        <w:bCs w:val="1"/>
        <w:sz w:val="18"/>
        <w:szCs w:val="18"/>
        <w:lang w:val="es-ES"/>
      </w:rPr>
      <w:t xml:space="preserve"> </w:t>
    </w:r>
    <w:r w:rsidRPr="5C12FA2E" w:rsidR="49CC1473">
      <w:rPr>
        <w:b w:val="1"/>
        <w:bCs w:val="1"/>
        <w:sz w:val="20"/>
        <w:szCs w:val="20"/>
        <w:lang w:val="es-ES"/>
      </w:rPr>
      <w:t xml:space="preserve">Av. Domingo Comín S/N y la Onceava </w:t>
    </w:r>
    <w:r w:rsidRPr="5C12FA2E" w:rsidR="49CC1473">
      <w:rPr>
        <w:b w:val="1"/>
        <w:bCs w:val="1"/>
        <w:sz w:val="20"/>
        <w:szCs w:val="20"/>
        <w:lang w:val="es-ES"/>
      </w:rPr>
      <w:t xml:space="preserve">Cdla. Nueve de Octubre </w:t>
    </w:r>
    <w:r w:rsidRPr="005655F1">
      <w:rPr>
        <w:b/>
        <w:sz w:val="18"/>
        <w:lang w:val="es-ES"/>
      </w:rPr>
      <w:tab/>
    </w:r>
  </w:p>
  <w:p w:rsidRPr="005655F1" w:rsidR="00793946" w:rsidP="00DB47C8" w:rsidRDefault="00793946" w14:paraId="2470DEB8" w14:textId="77777777">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rsidR="00793946" w:rsidP="00DB47C8" w:rsidRDefault="00793946" w14:paraId="191D0918" w14:textId="77777777">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rsidR="00793946" w:rsidP="00DB47C8" w:rsidRDefault="00793946" w14:paraId="09F2A5CE" w14:textId="77777777">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rsidRPr="00107ADE" w:rsidR="00793946" w:rsidP="00DB47C8" w:rsidRDefault="00793946" w14:paraId="3CCF7946" w14:textId="77777777">
    <w:pPr>
      <w:spacing w:after="0" w:line="240" w:lineRule="auto"/>
      <w:rPr>
        <w:b/>
        <w:sz w:val="18"/>
        <w:lang w:val="es-ES"/>
      </w:rPr>
    </w:pPr>
    <w:r w:rsidRPr="005655F1">
      <w:rPr>
        <w:b/>
        <w:sz w:val="18"/>
        <w:lang w:val="es-ES"/>
      </w:rPr>
      <w:t xml:space="preserve">PBX: </w:t>
    </w:r>
    <w:r>
      <w:rPr>
        <w:b/>
        <w:sz w:val="18"/>
        <w:lang w:val="es-ES"/>
      </w:rPr>
      <w:t>+593 2253 5681</w:t>
    </w:r>
  </w:p>
  <w:p w:rsidRPr="00DB47C8" w:rsidR="00793946" w:rsidP="00DB47C8" w:rsidRDefault="00793946" w14:paraId="7E6C370F" w14:textId="77777777">
    <w:pPr>
      <w:pStyle w:val="Encabezado"/>
    </w:pPr>
    <w:r>
      <w:rPr>
        <w:noProof/>
      </w:rPr>
      <mc:AlternateContent>
        <mc:Choice Requires="wps">
          <w:drawing>
            <wp:anchor distT="0" distB="0" distL="114300" distR="114300" simplePos="0" relativeHeight="251664384" behindDoc="0" locked="0" layoutInCell="1" allowOverlap="1" wp14:anchorId="21EDD3BD" wp14:editId="3BE0AB30">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1.05pt,3.85pt" to="468.95pt,3.85pt" w14:anchorId="3B545A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">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hint="default" w:ascii="Symbol" w:hAnsi="Symbol"/>
      </w:rPr>
    </w:lvl>
    <w:lvl w:ilvl="1" w:tplc="04090003">
      <w:start w:val="1"/>
      <w:numFmt w:val="bullet"/>
      <w:lvlText w:val="o"/>
      <w:lvlJc w:val="left"/>
      <w:pPr>
        <w:ind w:left="1487" w:hanging="360"/>
      </w:pPr>
      <w:rPr>
        <w:rFonts w:hint="default" w:ascii="Courier New" w:hAnsi="Courier New" w:cs="Courier New"/>
      </w:rPr>
    </w:lvl>
    <w:lvl w:ilvl="2" w:tplc="04090005" w:tentative="1">
      <w:start w:val="1"/>
      <w:numFmt w:val="bullet"/>
      <w:lvlText w:val=""/>
      <w:lvlJc w:val="left"/>
      <w:pPr>
        <w:ind w:left="2207" w:hanging="360"/>
      </w:pPr>
      <w:rPr>
        <w:rFonts w:hint="default" w:ascii="Wingdings" w:hAnsi="Wingdings"/>
      </w:rPr>
    </w:lvl>
    <w:lvl w:ilvl="3" w:tplc="04090001" w:tentative="1">
      <w:start w:val="1"/>
      <w:numFmt w:val="bullet"/>
      <w:lvlText w:val=""/>
      <w:lvlJc w:val="left"/>
      <w:pPr>
        <w:ind w:left="2927" w:hanging="360"/>
      </w:pPr>
      <w:rPr>
        <w:rFonts w:hint="default" w:ascii="Symbol" w:hAnsi="Symbol"/>
      </w:rPr>
    </w:lvl>
    <w:lvl w:ilvl="4" w:tplc="04090003" w:tentative="1">
      <w:start w:val="1"/>
      <w:numFmt w:val="bullet"/>
      <w:lvlText w:val="o"/>
      <w:lvlJc w:val="left"/>
      <w:pPr>
        <w:ind w:left="3647" w:hanging="360"/>
      </w:pPr>
      <w:rPr>
        <w:rFonts w:hint="default" w:ascii="Courier New" w:hAnsi="Courier New" w:cs="Courier New"/>
      </w:rPr>
    </w:lvl>
    <w:lvl w:ilvl="5" w:tplc="04090005" w:tentative="1">
      <w:start w:val="1"/>
      <w:numFmt w:val="bullet"/>
      <w:lvlText w:val=""/>
      <w:lvlJc w:val="left"/>
      <w:pPr>
        <w:ind w:left="4367" w:hanging="360"/>
      </w:pPr>
      <w:rPr>
        <w:rFonts w:hint="default" w:ascii="Wingdings" w:hAnsi="Wingdings"/>
      </w:rPr>
    </w:lvl>
    <w:lvl w:ilvl="6" w:tplc="04090001" w:tentative="1">
      <w:start w:val="1"/>
      <w:numFmt w:val="bullet"/>
      <w:lvlText w:val=""/>
      <w:lvlJc w:val="left"/>
      <w:pPr>
        <w:ind w:left="5087" w:hanging="360"/>
      </w:pPr>
      <w:rPr>
        <w:rFonts w:hint="default" w:ascii="Symbol" w:hAnsi="Symbol"/>
      </w:rPr>
    </w:lvl>
    <w:lvl w:ilvl="7" w:tplc="04090003" w:tentative="1">
      <w:start w:val="1"/>
      <w:numFmt w:val="bullet"/>
      <w:lvlText w:val="o"/>
      <w:lvlJc w:val="left"/>
      <w:pPr>
        <w:ind w:left="5807" w:hanging="360"/>
      </w:pPr>
      <w:rPr>
        <w:rFonts w:hint="default" w:ascii="Courier New" w:hAnsi="Courier New" w:cs="Courier New"/>
      </w:rPr>
    </w:lvl>
    <w:lvl w:ilvl="8" w:tplc="04090005" w:tentative="1">
      <w:start w:val="1"/>
      <w:numFmt w:val="bullet"/>
      <w:lvlText w:val=""/>
      <w:lvlJc w:val="left"/>
      <w:pPr>
        <w:ind w:left="6527" w:hanging="360"/>
      </w:pPr>
      <w:rPr>
        <w:rFonts w:hint="default" w:ascii="Wingdings" w:hAnsi="Wingdings"/>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hint="default" w:ascii="Symbol" w:hAnsi="Symbol"/>
      </w:rPr>
    </w:lvl>
    <w:lvl w:ilvl="1" w:tplc="0C0A0003" w:tentative="1">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hint="default" w:ascii="Wingdings" w:hAnsi="Wingdings"/>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hAnsiTheme="majorHAnsi" w:eastAsiaTheme="minorHAnsi" w:cstheme="minorBidi"/>
        <w:b/>
      </w:rPr>
    </w:lvl>
    <w:lvl w:ilvl="1" w:tplc="300A0003">
      <w:start w:val="1"/>
      <w:numFmt w:val="bullet"/>
      <w:lvlText w:val="o"/>
      <w:lvlJc w:val="left"/>
      <w:pPr>
        <w:ind w:left="1800" w:hanging="360"/>
      </w:pPr>
      <w:rPr>
        <w:rFonts w:hint="default" w:ascii="Courier New" w:hAnsi="Courier New" w:cs="Courier New"/>
      </w:rPr>
    </w:lvl>
    <w:lvl w:ilvl="2" w:tplc="300A0005">
      <w:start w:val="1"/>
      <w:numFmt w:val="bullet"/>
      <w:lvlText w:val=""/>
      <w:lvlJc w:val="left"/>
      <w:pPr>
        <w:ind w:left="2520" w:hanging="360"/>
      </w:pPr>
      <w:rPr>
        <w:rFonts w:hint="default" w:ascii="Wingdings" w:hAnsi="Wingdings"/>
      </w:rPr>
    </w:lvl>
    <w:lvl w:ilvl="3" w:tplc="300A0001">
      <w:start w:val="1"/>
      <w:numFmt w:val="bullet"/>
      <w:lvlText w:val=""/>
      <w:lvlJc w:val="left"/>
      <w:pPr>
        <w:ind w:left="3240" w:hanging="360"/>
      </w:pPr>
      <w:rPr>
        <w:rFonts w:hint="default" w:ascii="Symbol" w:hAnsi="Symbol"/>
      </w:rPr>
    </w:lvl>
    <w:lvl w:ilvl="4" w:tplc="300A0003" w:tentative="1">
      <w:start w:val="1"/>
      <w:numFmt w:val="bullet"/>
      <w:lvlText w:val="o"/>
      <w:lvlJc w:val="left"/>
      <w:pPr>
        <w:ind w:left="3960" w:hanging="360"/>
      </w:pPr>
      <w:rPr>
        <w:rFonts w:hint="default" w:ascii="Courier New" w:hAnsi="Courier New" w:cs="Courier New"/>
      </w:rPr>
    </w:lvl>
    <w:lvl w:ilvl="5" w:tplc="300A0005" w:tentative="1">
      <w:start w:val="1"/>
      <w:numFmt w:val="bullet"/>
      <w:lvlText w:val=""/>
      <w:lvlJc w:val="left"/>
      <w:pPr>
        <w:ind w:left="4680" w:hanging="360"/>
      </w:pPr>
      <w:rPr>
        <w:rFonts w:hint="default" w:ascii="Wingdings" w:hAnsi="Wingdings"/>
      </w:rPr>
    </w:lvl>
    <w:lvl w:ilvl="6" w:tplc="300A0001" w:tentative="1">
      <w:start w:val="1"/>
      <w:numFmt w:val="bullet"/>
      <w:lvlText w:val=""/>
      <w:lvlJc w:val="left"/>
      <w:pPr>
        <w:ind w:left="5400" w:hanging="360"/>
      </w:pPr>
      <w:rPr>
        <w:rFonts w:hint="default" w:ascii="Symbol" w:hAnsi="Symbol"/>
      </w:rPr>
    </w:lvl>
    <w:lvl w:ilvl="7" w:tplc="300A0003" w:tentative="1">
      <w:start w:val="1"/>
      <w:numFmt w:val="bullet"/>
      <w:lvlText w:val="o"/>
      <w:lvlJc w:val="left"/>
      <w:pPr>
        <w:ind w:left="6120" w:hanging="360"/>
      </w:pPr>
      <w:rPr>
        <w:rFonts w:hint="default" w:ascii="Courier New" w:hAnsi="Courier New" w:cs="Courier New"/>
      </w:rPr>
    </w:lvl>
    <w:lvl w:ilvl="8" w:tplc="300A0005" w:tentative="1">
      <w:start w:val="1"/>
      <w:numFmt w:val="bullet"/>
      <w:lvlText w:val=""/>
      <w:lvlJc w:val="left"/>
      <w:pPr>
        <w:ind w:left="6840" w:hanging="360"/>
      </w:pPr>
      <w:rPr>
        <w:rFonts w:hint="default" w:ascii="Wingdings" w:hAnsi="Wingdings"/>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hAnsiTheme="majorHAnsi" w:eastAsiaTheme="minorHAnsi" w:cstheme="minorBidi"/>
        <w:b/>
      </w:rPr>
    </w:lvl>
    <w:lvl w:ilvl="1" w:tplc="300A0003" w:tentative="1">
      <w:start w:val="1"/>
      <w:numFmt w:val="bullet"/>
      <w:lvlText w:val="o"/>
      <w:lvlJc w:val="left"/>
      <w:pPr>
        <w:ind w:left="1788" w:hanging="360"/>
      </w:pPr>
      <w:rPr>
        <w:rFonts w:hint="default" w:ascii="Courier New" w:hAnsi="Courier New" w:cs="Courier New"/>
      </w:rPr>
    </w:lvl>
    <w:lvl w:ilvl="2" w:tplc="300A0005" w:tentative="1">
      <w:start w:val="1"/>
      <w:numFmt w:val="bullet"/>
      <w:lvlText w:val=""/>
      <w:lvlJc w:val="left"/>
      <w:pPr>
        <w:ind w:left="2508" w:hanging="360"/>
      </w:pPr>
      <w:rPr>
        <w:rFonts w:hint="default" w:ascii="Wingdings" w:hAnsi="Wingdings"/>
      </w:rPr>
    </w:lvl>
    <w:lvl w:ilvl="3" w:tplc="300A0001" w:tentative="1">
      <w:start w:val="1"/>
      <w:numFmt w:val="bullet"/>
      <w:lvlText w:val=""/>
      <w:lvlJc w:val="left"/>
      <w:pPr>
        <w:ind w:left="3228" w:hanging="360"/>
      </w:pPr>
      <w:rPr>
        <w:rFonts w:hint="default" w:ascii="Symbol" w:hAnsi="Symbol"/>
      </w:rPr>
    </w:lvl>
    <w:lvl w:ilvl="4" w:tplc="300A0003" w:tentative="1">
      <w:start w:val="1"/>
      <w:numFmt w:val="bullet"/>
      <w:lvlText w:val="o"/>
      <w:lvlJc w:val="left"/>
      <w:pPr>
        <w:ind w:left="3948" w:hanging="360"/>
      </w:pPr>
      <w:rPr>
        <w:rFonts w:hint="default" w:ascii="Courier New" w:hAnsi="Courier New" w:cs="Courier New"/>
      </w:rPr>
    </w:lvl>
    <w:lvl w:ilvl="5" w:tplc="300A0005" w:tentative="1">
      <w:start w:val="1"/>
      <w:numFmt w:val="bullet"/>
      <w:lvlText w:val=""/>
      <w:lvlJc w:val="left"/>
      <w:pPr>
        <w:ind w:left="4668" w:hanging="360"/>
      </w:pPr>
      <w:rPr>
        <w:rFonts w:hint="default" w:ascii="Wingdings" w:hAnsi="Wingdings"/>
      </w:rPr>
    </w:lvl>
    <w:lvl w:ilvl="6" w:tplc="300A0001" w:tentative="1">
      <w:start w:val="1"/>
      <w:numFmt w:val="bullet"/>
      <w:lvlText w:val=""/>
      <w:lvlJc w:val="left"/>
      <w:pPr>
        <w:ind w:left="5388" w:hanging="360"/>
      </w:pPr>
      <w:rPr>
        <w:rFonts w:hint="default" w:ascii="Symbol" w:hAnsi="Symbol"/>
      </w:rPr>
    </w:lvl>
    <w:lvl w:ilvl="7" w:tplc="300A0003" w:tentative="1">
      <w:start w:val="1"/>
      <w:numFmt w:val="bullet"/>
      <w:lvlText w:val="o"/>
      <w:lvlJc w:val="left"/>
      <w:pPr>
        <w:ind w:left="6108" w:hanging="360"/>
      </w:pPr>
      <w:rPr>
        <w:rFonts w:hint="default" w:ascii="Courier New" w:hAnsi="Courier New" w:cs="Courier New"/>
      </w:rPr>
    </w:lvl>
    <w:lvl w:ilvl="8" w:tplc="300A0005" w:tentative="1">
      <w:start w:val="1"/>
      <w:numFmt w:val="bullet"/>
      <w:lvlText w:val=""/>
      <w:lvlJc w:val="left"/>
      <w:pPr>
        <w:ind w:left="6828" w:hanging="360"/>
      </w:pPr>
      <w:rPr>
        <w:rFonts w:hint="default" w:ascii="Wingdings" w:hAnsi="Wingdings"/>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1" w15:restartNumberingAfterBreak="0">
    <w:nsid w:val="32647451"/>
    <w:multiLevelType w:val="multilevel"/>
    <w:tmpl w:val="54DABD4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51A5921"/>
    <w:multiLevelType w:val="hybridMultilevel"/>
    <w:tmpl w:val="27E85CA6"/>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3" w15:restartNumberingAfterBreak="0">
    <w:nsid w:val="46AE3472"/>
    <w:multiLevelType w:val="hybridMultilevel"/>
    <w:tmpl w:val="5ABC2FAA"/>
    <w:lvl w:ilvl="0" w:tplc="080A000D">
      <w:start w:val="1"/>
      <w:numFmt w:val="bullet"/>
      <w:lvlText w:val=""/>
      <w:lvlJc w:val="left"/>
      <w:pPr>
        <w:ind w:left="720" w:hanging="360"/>
      </w:pPr>
      <w:rPr>
        <w:rFonts w:hint="default" w:ascii="Wingdings" w:hAnsi="Wingdings"/>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4" w15:restartNumberingAfterBreak="0">
    <w:nsid w:val="488601C3"/>
    <w:multiLevelType w:val="hybridMultilevel"/>
    <w:tmpl w:val="CA22F866"/>
    <w:lvl w:ilvl="0" w:tplc="300A0001">
      <w:start w:val="1"/>
      <w:numFmt w:val="bullet"/>
      <w:lvlText w:val=""/>
      <w:lvlJc w:val="left"/>
      <w:pPr>
        <w:ind w:left="720" w:hanging="360"/>
      </w:pPr>
      <w:rPr>
        <w:rFonts w:hint="default" w:ascii="Symbol" w:hAnsi="Symbol"/>
      </w:rPr>
    </w:lvl>
    <w:lvl w:ilvl="1" w:tplc="300A0003">
      <w:start w:val="1"/>
      <w:numFmt w:val="bullet"/>
      <w:lvlText w:val="o"/>
      <w:lvlJc w:val="left"/>
      <w:pPr>
        <w:ind w:left="1440" w:hanging="360"/>
      </w:pPr>
      <w:rPr>
        <w:rFonts w:hint="default" w:ascii="Courier New" w:hAnsi="Courier New" w:cs="Courier New"/>
      </w:rPr>
    </w:lvl>
    <w:lvl w:ilvl="2" w:tplc="300A0005">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5" w15:restartNumberingAfterBreak="0">
    <w:nsid w:val="4ACE741F"/>
    <w:multiLevelType w:val="hybridMultilevel"/>
    <w:tmpl w:val="170682BA"/>
    <w:lvl w:ilvl="0">
      <w:start w:val="1"/>
      <w:numFmt w:val="bullet"/>
      <w:lvlText w:val=""/>
      <w:lvlJc w:val="left"/>
      <w:pPr>
        <w:ind w:left="786" w:hanging="360"/>
      </w:pPr>
      <w:rPr>
        <w:rFonts w:hint="default" w:ascii="Wingdings" w:hAnsi="Wingdings"/>
      </w:rPr>
    </w:lvl>
    <w:lvl w:ilvl="1" w:tplc="0C0A0003">
      <w:start w:val="1"/>
      <w:numFmt w:val="bullet"/>
      <w:lvlText w:val="o"/>
      <w:lvlJc w:val="left"/>
      <w:pPr>
        <w:ind w:left="2160" w:hanging="360"/>
      </w:pPr>
      <w:rPr>
        <w:rFonts w:hint="default" w:ascii="Courier New" w:hAnsi="Courier New" w:cs="Courier New"/>
      </w:rPr>
    </w:lvl>
    <w:lvl w:ilvl="2" w:tplc="0C0A0005">
      <w:start w:val="1"/>
      <w:numFmt w:val="bullet"/>
      <w:lvlText w:val=""/>
      <w:lvlJc w:val="left"/>
      <w:pPr>
        <w:ind w:left="2880" w:hanging="360"/>
      </w:pPr>
      <w:rPr>
        <w:rFonts w:hint="default" w:ascii="Wingdings" w:hAnsi="Wingdings"/>
      </w:rPr>
    </w:lvl>
    <w:lvl w:ilvl="3" w:tplc="0C0A0001">
      <w:start w:val="1"/>
      <w:numFmt w:val="bullet"/>
      <w:lvlText w:val=""/>
      <w:lvlJc w:val="left"/>
      <w:pPr>
        <w:ind w:left="3600" w:hanging="360"/>
      </w:pPr>
      <w:rPr>
        <w:rFonts w:hint="default" w:ascii="Symbol" w:hAnsi="Symbol"/>
      </w:rPr>
    </w:lvl>
    <w:lvl w:ilvl="4" w:tplc="0C0A0003">
      <w:start w:val="1"/>
      <w:numFmt w:val="bullet"/>
      <w:lvlText w:val="o"/>
      <w:lvlJc w:val="left"/>
      <w:pPr>
        <w:ind w:left="4320" w:hanging="360"/>
      </w:pPr>
      <w:rPr>
        <w:rFonts w:hint="default" w:ascii="Courier New" w:hAnsi="Courier New" w:cs="Courier New"/>
      </w:rPr>
    </w:lvl>
    <w:lvl w:ilvl="5" w:tplc="0C0A0005">
      <w:start w:val="1"/>
      <w:numFmt w:val="bullet"/>
      <w:lvlText w:val=""/>
      <w:lvlJc w:val="left"/>
      <w:pPr>
        <w:ind w:left="5040" w:hanging="360"/>
      </w:pPr>
      <w:rPr>
        <w:rFonts w:hint="default" w:ascii="Wingdings" w:hAnsi="Wingdings"/>
      </w:rPr>
    </w:lvl>
    <w:lvl w:ilvl="6" w:tplc="0C0A0001">
      <w:start w:val="1"/>
      <w:numFmt w:val="bullet"/>
      <w:lvlText w:val=""/>
      <w:lvlJc w:val="left"/>
      <w:pPr>
        <w:ind w:left="5760" w:hanging="360"/>
      </w:pPr>
      <w:rPr>
        <w:rFonts w:hint="default" w:ascii="Symbol" w:hAnsi="Symbol"/>
      </w:rPr>
    </w:lvl>
    <w:lvl w:ilvl="7" w:tplc="0C0A0003">
      <w:start w:val="1"/>
      <w:numFmt w:val="bullet"/>
      <w:lvlText w:val="o"/>
      <w:lvlJc w:val="left"/>
      <w:pPr>
        <w:ind w:left="6480" w:hanging="360"/>
      </w:pPr>
      <w:rPr>
        <w:rFonts w:hint="default" w:ascii="Courier New" w:hAnsi="Courier New" w:cs="Courier New"/>
      </w:rPr>
    </w:lvl>
    <w:lvl w:ilvl="8" w:tplc="0C0A0005">
      <w:start w:val="1"/>
      <w:numFmt w:val="bullet"/>
      <w:lvlText w:val=""/>
      <w:lvlJc w:val="left"/>
      <w:pPr>
        <w:ind w:left="7200" w:hanging="360"/>
      </w:pPr>
      <w:rPr>
        <w:rFonts w:hint="default" w:ascii="Wingdings" w:hAnsi="Wingdings"/>
      </w:rPr>
    </w:lvl>
  </w:abstractNum>
  <w:abstractNum w:abstractNumId="26" w15:restartNumberingAfterBreak="0">
    <w:nsid w:val="4CAC1B8F"/>
    <w:multiLevelType w:val="hybridMultilevel"/>
    <w:tmpl w:val="D41CD00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58B02A2C"/>
    <w:multiLevelType w:val="hybridMultilevel"/>
    <w:tmpl w:val="B6AC9396"/>
    <w:lvl w:ilvl="0" w:tplc="52EEE8E4">
      <w:start w:val="1"/>
      <w:numFmt w:val="decimal"/>
      <w:lvlText w:val="%1-"/>
      <w:lvlJc w:val="left"/>
      <w:pPr>
        <w:ind w:left="1080" w:hanging="360"/>
      </w:pPr>
      <w:rPr>
        <w:rFonts w:asciiTheme="majorHAnsi" w:hAnsiTheme="majorHAnsi" w:eastAsiaTheme="minorHAnsi" w:cstheme="minorBidi"/>
        <w:b/>
      </w:rPr>
    </w:lvl>
    <w:lvl w:ilvl="1" w:tplc="300A0003">
      <w:start w:val="1"/>
      <w:numFmt w:val="bullet"/>
      <w:lvlText w:val="o"/>
      <w:lvlJc w:val="left"/>
      <w:pPr>
        <w:ind w:left="1800" w:hanging="360"/>
      </w:pPr>
      <w:rPr>
        <w:rFonts w:hint="default" w:ascii="Courier New" w:hAnsi="Courier New" w:cs="Courier New"/>
      </w:rPr>
    </w:lvl>
    <w:lvl w:ilvl="2" w:tplc="300A0005">
      <w:start w:val="1"/>
      <w:numFmt w:val="bullet"/>
      <w:lvlText w:val=""/>
      <w:lvlJc w:val="left"/>
      <w:pPr>
        <w:ind w:left="2520" w:hanging="360"/>
      </w:pPr>
      <w:rPr>
        <w:rFonts w:hint="default" w:ascii="Wingdings" w:hAnsi="Wingdings"/>
      </w:rPr>
    </w:lvl>
    <w:lvl w:ilvl="3" w:tplc="300A0001">
      <w:start w:val="1"/>
      <w:numFmt w:val="bullet"/>
      <w:lvlText w:val=""/>
      <w:lvlJc w:val="left"/>
      <w:pPr>
        <w:ind w:left="3240" w:hanging="360"/>
      </w:pPr>
      <w:rPr>
        <w:rFonts w:hint="default" w:ascii="Symbol" w:hAnsi="Symbol"/>
      </w:rPr>
    </w:lvl>
    <w:lvl w:ilvl="4" w:tplc="300A0003" w:tentative="1">
      <w:start w:val="1"/>
      <w:numFmt w:val="bullet"/>
      <w:lvlText w:val="o"/>
      <w:lvlJc w:val="left"/>
      <w:pPr>
        <w:ind w:left="3960" w:hanging="360"/>
      </w:pPr>
      <w:rPr>
        <w:rFonts w:hint="default" w:ascii="Courier New" w:hAnsi="Courier New" w:cs="Courier New"/>
      </w:rPr>
    </w:lvl>
    <w:lvl w:ilvl="5" w:tplc="300A0005" w:tentative="1">
      <w:start w:val="1"/>
      <w:numFmt w:val="bullet"/>
      <w:lvlText w:val=""/>
      <w:lvlJc w:val="left"/>
      <w:pPr>
        <w:ind w:left="4680" w:hanging="360"/>
      </w:pPr>
      <w:rPr>
        <w:rFonts w:hint="default" w:ascii="Wingdings" w:hAnsi="Wingdings"/>
      </w:rPr>
    </w:lvl>
    <w:lvl w:ilvl="6" w:tplc="300A0001" w:tentative="1">
      <w:start w:val="1"/>
      <w:numFmt w:val="bullet"/>
      <w:lvlText w:val=""/>
      <w:lvlJc w:val="left"/>
      <w:pPr>
        <w:ind w:left="5400" w:hanging="360"/>
      </w:pPr>
      <w:rPr>
        <w:rFonts w:hint="default" w:ascii="Symbol" w:hAnsi="Symbol"/>
      </w:rPr>
    </w:lvl>
    <w:lvl w:ilvl="7" w:tplc="300A0003" w:tentative="1">
      <w:start w:val="1"/>
      <w:numFmt w:val="bullet"/>
      <w:lvlText w:val="o"/>
      <w:lvlJc w:val="left"/>
      <w:pPr>
        <w:ind w:left="6120" w:hanging="360"/>
      </w:pPr>
      <w:rPr>
        <w:rFonts w:hint="default" w:ascii="Courier New" w:hAnsi="Courier New" w:cs="Courier New"/>
      </w:rPr>
    </w:lvl>
    <w:lvl w:ilvl="8" w:tplc="300A0005" w:tentative="1">
      <w:start w:val="1"/>
      <w:numFmt w:val="bullet"/>
      <w:lvlText w:val=""/>
      <w:lvlJc w:val="left"/>
      <w:pPr>
        <w:ind w:left="6840" w:hanging="360"/>
      </w:pPr>
      <w:rPr>
        <w:rFonts w:hint="default" w:ascii="Wingdings" w:hAnsi="Wingdings"/>
      </w:rPr>
    </w:lvl>
  </w:abstractNum>
  <w:abstractNum w:abstractNumId="29"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5D137934"/>
    <w:multiLevelType w:val="hybridMultilevel"/>
    <w:tmpl w:val="06E01E40"/>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5EBF175B"/>
    <w:multiLevelType w:val="hybridMultilevel"/>
    <w:tmpl w:val="48F8D1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B0582"/>
    <w:multiLevelType w:val="hybridMultilevel"/>
    <w:tmpl w:val="0B2839F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32"/>
  </w:num>
  <w:num w:numId="4">
    <w:abstractNumId w:val="4"/>
  </w:num>
  <w:num w:numId="5">
    <w:abstractNumId w:val="12"/>
  </w:num>
  <w:num w:numId="6">
    <w:abstractNumId w:val="28"/>
  </w:num>
  <w:num w:numId="7">
    <w:abstractNumId w:val="19"/>
  </w:num>
  <w:num w:numId="8">
    <w:abstractNumId w:val="13"/>
  </w:num>
  <w:num w:numId="9">
    <w:abstractNumId w:val="29"/>
  </w:num>
  <w:num w:numId="10">
    <w:abstractNumId w:val="3"/>
  </w:num>
  <w:num w:numId="11">
    <w:abstractNumId w:val="17"/>
  </w:num>
  <w:num w:numId="12">
    <w:abstractNumId w:val="8"/>
  </w:num>
  <w:num w:numId="13">
    <w:abstractNumId w:val="5"/>
  </w:num>
  <w:num w:numId="14">
    <w:abstractNumId w:val="31"/>
  </w:num>
  <w:num w:numId="15">
    <w:abstractNumId w:val="33"/>
  </w:num>
  <w:num w:numId="16">
    <w:abstractNumId w:val="34"/>
  </w:num>
  <w:num w:numId="17">
    <w:abstractNumId w:val="2"/>
  </w:num>
  <w:num w:numId="18">
    <w:abstractNumId w:val="35"/>
  </w:num>
  <w:num w:numId="19">
    <w:abstractNumId w:val="14"/>
  </w:num>
  <w:num w:numId="20">
    <w:abstractNumId w:val="11"/>
  </w:num>
  <w:num w:numId="21">
    <w:abstractNumId w:val="16"/>
  </w:num>
  <w:num w:numId="22">
    <w:abstractNumId w:val="27"/>
  </w:num>
  <w:num w:numId="23">
    <w:abstractNumId w:val="15"/>
  </w:num>
  <w:num w:numId="24">
    <w:abstractNumId w:val="20"/>
  </w:num>
  <w:num w:numId="25">
    <w:abstractNumId w:val="2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5"/>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3"/>
  </w:num>
  <w:num w:numId="34">
    <w:abstractNumId w:val="7"/>
  </w:num>
  <w:num w:numId="35">
    <w:abstractNumId w:val="18"/>
  </w:num>
  <w:num w:numId="36">
    <w:abstractNumId w:val="9"/>
  </w:num>
  <w:num w:numId="37">
    <w:abstractNumId w:val="21"/>
  </w:num>
</w:numbering>
</file>

<file path=word/people.xml><?xml version="1.0" encoding="utf-8"?>
<w15:people xmlns:mc="http://schemas.openxmlformats.org/markup-compatibility/2006" xmlns:w15="http://schemas.microsoft.com/office/word/2012/wordml" mc:Ignorable="w15">
  <w15:person w15:author="José Vicente Ortega">
    <w15:presenceInfo w15:providerId="AD" w15:userId="S::jvortega@datasolutions.com.ec::797b20d5-cc5a-4fe5-a84a-890fa6e07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tru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62FB8"/>
    <w:rsid w:val="00067872"/>
    <w:rsid w:val="00070E89"/>
    <w:rsid w:val="000B6A7D"/>
    <w:rsid w:val="000F0E08"/>
    <w:rsid w:val="000F2DD1"/>
    <w:rsid w:val="001227CE"/>
    <w:rsid w:val="001322CD"/>
    <w:rsid w:val="00145D82"/>
    <w:rsid w:val="0016451F"/>
    <w:rsid w:val="001914CA"/>
    <w:rsid w:val="001946D2"/>
    <w:rsid w:val="001953D8"/>
    <w:rsid w:val="001B5425"/>
    <w:rsid w:val="001C188C"/>
    <w:rsid w:val="001C42AE"/>
    <w:rsid w:val="001D18C5"/>
    <w:rsid w:val="001F20FD"/>
    <w:rsid w:val="002120C0"/>
    <w:rsid w:val="00212342"/>
    <w:rsid w:val="00243527"/>
    <w:rsid w:val="002656C9"/>
    <w:rsid w:val="00272C19"/>
    <w:rsid w:val="002952F3"/>
    <w:rsid w:val="002C04A0"/>
    <w:rsid w:val="002C4433"/>
    <w:rsid w:val="002D0A77"/>
    <w:rsid w:val="002D565F"/>
    <w:rsid w:val="002F680E"/>
    <w:rsid w:val="003106ED"/>
    <w:rsid w:val="00326D93"/>
    <w:rsid w:val="00341F68"/>
    <w:rsid w:val="0034795D"/>
    <w:rsid w:val="00353CA8"/>
    <w:rsid w:val="00356059"/>
    <w:rsid w:val="00394FB2"/>
    <w:rsid w:val="003A5415"/>
    <w:rsid w:val="003F3235"/>
    <w:rsid w:val="003F7233"/>
    <w:rsid w:val="00414752"/>
    <w:rsid w:val="00442B42"/>
    <w:rsid w:val="00455991"/>
    <w:rsid w:val="00492D4E"/>
    <w:rsid w:val="004D3608"/>
    <w:rsid w:val="004D39CB"/>
    <w:rsid w:val="004D42B2"/>
    <w:rsid w:val="004E4BBC"/>
    <w:rsid w:val="005004A0"/>
    <w:rsid w:val="00500906"/>
    <w:rsid w:val="00517A95"/>
    <w:rsid w:val="0052672B"/>
    <w:rsid w:val="00540288"/>
    <w:rsid w:val="00542D6F"/>
    <w:rsid w:val="005B18BE"/>
    <w:rsid w:val="005C0500"/>
    <w:rsid w:val="005C2835"/>
    <w:rsid w:val="005D3A97"/>
    <w:rsid w:val="005E5647"/>
    <w:rsid w:val="006164C2"/>
    <w:rsid w:val="0061793E"/>
    <w:rsid w:val="00655C84"/>
    <w:rsid w:val="006644CF"/>
    <w:rsid w:val="006A223E"/>
    <w:rsid w:val="006B28E9"/>
    <w:rsid w:val="00705A03"/>
    <w:rsid w:val="0071391E"/>
    <w:rsid w:val="0072141B"/>
    <w:rsid w:val="00733A0F"/>
    <w:rsid w:val="007368B7"/>
    <w:rsid w:val="00773F3D"/>
    <w:rsid w:val="00787273"/>
    <w:rsid w:val="00793946"/>
    <w:rsid w:val="008455FA"/>
    <w:rsid w:val="008751B4"/>
    <w:rsid w:val="008E6B08"/>
    <w:rsid w:val="009528DA"/>
    <w:rsid w:val="00960166"/>
    <w:rsid w:val="009A1F7B"/>
    <w:rsid w:val="009D0C3E"/>
    <w:rsid w:val="009D1831"/>
    <w:rsid w:val="009E175C"/>
    <w:rsid w:val="009E7619"/>
    <w:rsid w:val="00A04016"/>
    <w:rsid w:val="00A23A06"/>
    <w:rsid w:val="00A44F50"/>
    <w:rsid w:val="00A467A6"/>
    <w:rsid w:val="00A472A5"/>
    <w:rsid w:val="00A64E64"/>
    <w:rsid w:val="00A80D26"/>
    <w:rsid w:val="00A92D91"/>
    <w:rsid w:val="00AB3601"/>
    <w:rsid w:val="00AD5D18"/>
    <w:rsid w:val="00AF716A"/>
    <w:rsid w:val="00B12FBD"/>
    <w:rsid w:val="00B21C12"/>
    <w:rsid w:val="00B313E0"/>
    <w:rsid w:val="00B44865"/>
    <w:rsid w:val="00B55D70"/>
    <w:rsid w:val="00B62610"/>
    <w:rsid w:val="00B82A47"/>
    <w:rsid w:val="00B9783F"/>
    <w:rsid w:val="00BA2327"/>
    <w:rsid w:val="00BB1691"/>
    <w:rsid w:val="00BB657E"/>
    <w:rsid w:val="00BC2FF5"/>
    <w:rsid w:val="00BC5072"/>
    <w:rsid w:val="00C26E1C"/>
    <w:rsid w:val="00C33CAE"/>
    <w:rsid w:val="00C520F1"/>
    <w:rsid w:val="00C91F54"/>
    <w:rsid w:val="00C92E52"/>
    <w:rsid w:val="00C94648"/>
    <w:rsid w:val="00CB1DF8"/>
    <w:rsid w:val="00CD08BE"/>
    <w:rsid w:val="00CE3E19"/>
    <w:rsid w:val="00CF192F"/>
    <w:rsid w:val="00D04480"/>
    <w:rsid w:val="00D16255"/>
    <w:rsid w:val="00D238FC"/>
    <w:rsid w:val="00D23A7E"/>
    <w:rsid w:val="00D65FA1"/>
    <w:rsid w:val="00D75E9A"/>
    <w:rsid w:val="00D76F67"/>
    <w:rsid w:val="00DB47C8"/>
    <w:rsid w:val="00DB6C8A"/>
    <w:rsid w:val="00DC4510"/>
    <w:rsid w:val="00E250DE"/>
    <w:rsid w:val="00E36733"/>
    <w:rsid w:val="00E47DAF"/>
    <w:rsid w:val="00E644E0"/>
    <w:rsid w:val="00E94B3F"/>
    <w:rsid w:val="00EC4967"/>
    <w:rsid w:val="00EE65ED"/>
    <w:rsid w:val="00EE71BC"/>
    <w:rsid w:val="00EF5FC7"/>
    <w:rsid w:val="00F32AE6"/>
    <w:rsid w:val="00F776FF"/>
    <w:rsid w:val="00F835D7"/>
    <w:rsid w:val="00FA015B"/>
    <w:rsid w:val="00FA32DC"/>
    <w:rsid w:val="00FB1F22"/>
    <w:rsid w:val="00FB56FA"/>
    <w:rsid w:val="00FC3933"/>
    <w:rsid w:val="00FD6130"/>
    <w:rsid w:val="02485482"/>
    <w:rsid w:val="06150D59"/>
    <w:rsid w:val="082AB8C4"/>
    <w:rsid w:val="0D760ECB"/>
    <w:rsid w:val="10AFB292"/>
    <w:rsid w:val="19F89214"/>
    <w:rsid w:val="2D80A2EE"/>
    <w:rsid w:val="305B3FC6"/>
    <w:rsid w:val="306AD950"/>
    <w:rsid w:val="3396BAC8"/>
    <w:rsid w:val="3720D876"/>
    <w:rsid w:val="39E8F9AF"/>
    <w:rsid w:val="3A587938"/>
    <w:rsid w:val="408BE043"/>
    <w:rsid w:val="40ED39B3"/>
    <w:rsid w:val="4348F9E1"/>
    <w:rsid w:val="495AEA4B"/>
    <w:rsid w:val="49CC1473"/>
    <w:rsid w:val="4D26F1B1"/>
    <w:rsid w:val="515B4DD7"/>
    <w:rsid w:val="52819C6D"/>
    <w:rsid w:val="53A57663"/>
    <w:rsid w:val="58C900A7"/>
    <w:rsid w:val="5C12FA2E"/>
    <w:rsid w:val="5E6E9875"/>
    <w:rsid w:val="615CCC97"/>
    <w:rsid w:val="68C36469"/>
    <w:rsid w:val="6D0014B6"/>
    <w:rsid w:val="703C71C5"/>
    <w:rsid w:val="71D385D9"/>
    <w:rsid w:val="7C65F03F"/>
    <w:rsid w:val="7C6E2B12"/>
    <w:rsid w:val="7E07F86E"/>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49E48"/>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qFormat/>
    <w:rsid w:val="00E47DAF"/>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tulo2">
    <w:name w:val="heading 2"/>
    <w:basedOn w:val="Normal"/>
    <w:next w:val="Normal"/>
    <w:link w:val="Ttulo2Car"/>
    <w:unhideWhenUsed/>
    <w:qFormat/>
    <w:rsid w:val="00D04480"/>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Ttulo3">
    <w:name w:val="heading 3"/>
    <w:basedOn w:val="Normal"/>
    <w:next w:val="Normal"/>
    <w:link w:val="Ttulo3Car"/>
    <w:qFormat/>
    <w:rsid w:val="00FA015B"/>
    <w:pPr>
      <w:keepNext/>
      <w:spacing w:after="0" w:line="240" w:lineRule="auto"/>
      <w:jc w:val="center"/>
      <w:outlineLvl w:val="2"/>
    </w:pPr>
    <w:rPr>
      <w:rFonts w:ascii="Verdana" w:hAnsi="Verdana" w:eastAsia="Times New Roman" w:cs="Times New Roman"/>
      <w:b/>
      <w:sz w:val="36"/>
      <w:szCs w:val="20"/>
      <w:lang w:val="es-ES_tradnl" w:eastAsia="en-US"/>
    </w:rPr>
  </w:style>
  <w:style w:type="paragraph" w:styleId="Ttulo4">
    <w:name w:val="heading 4"/>
    <w:basedOn w:val="Normal"/>
    <w:next w:val="Normal"/>
    <w:link w:val="Ttulo4Car"/>
    <w:qFormat/>
    <w:rsid w:val="00FA015B"/>
    <w:pPr>
      <w:keepNext/>
      <w:spacing w:after="0" w:line="240" w:lineRule="auto"/>
      <w:ind w:left="720"/>
      <w:outlineLvl w:val="3"/>
    </w:pPr>
    <w:rPr>
      <w:rFonts w:ascii="Times New Roman" w:hAnsi="Times New Roman" w:eastAsia="Times New Roman" w:cs="Times New Roman"/>
      <w:b/>
      <w:sz w:val="28"/>
      <w:szCs w:val="20"/>
      <w:lang w:val="es-ES_tradnl" w:eastAsia="en-US"/>
    </w:rPr>
  </w:style>
  <w:style w:type="paragraph" w:styleId="Ttulo5">
    <w:name w:val="heading 5"/>
    <w:basedOn w:val="Normal"/>
    <w:next w:val="Normal"/>
    <w:link w:val="Ttulo5Car"/>
    <w:qFormat/>
    <w:rsid w:val="00FA015B"/>
    <w:pPr>
      <w:keepNext/>
      <w:spacing w:after="0" w:line="240" w:lineRule="auto"/>
      <w:jc w:val="center"/>
      <w:outlineLvl w:val="4"/>
    </w:pPr>
    <w:rPr>
      <w:rFonts w:ascii="Tahoma" w:hAnsi="Tahoma" w:eastAsia="Times New Roman" w:cs="Tahoma"/>
      <w:b/>
      <w:bCs/>
      <w:color w:val="0000FF"/>
      <w:sz w:val="32"/>
      <w:szCs w:val="20"/>
      <w:lang w:val="es-ES_tradnl" w:eastAsia="en-US"/>
    </w:rPr>
  </w:style>
  <w:style w:type="paragraph" w:styleId="Ttulo6">
    <w:name w:val="heading 6"/>
    <w:basedOn w:val="Normal"/>
    <w:next w:val="Normal"/>
    <w:link w:val="Ttulo6Car"/>
    <w:qFormat/>
    <w:rsid w:val="00FA015B"/>
    <w:pPr>
      <w:keepNext/>
      <w:spacing w:after="0" w:line="240" w:lineRule="auto"/>
      <w:jc w:val="center"/>
      <w:outlineLvl w:val="5"/>
    </w:pPr>
    <w:rPr>
      <w:rFonts w:ascii="Verdana" w:hAnsi="Verdana" w:eastAsia="Times New Roman" w:cs="Times New Roman"/>
      <w:b/>
      <w:bCs/>
      <w:color w:val="000080"/>
      <w:sz w:val="36"/>
      <w:szCs w:val="20"/>
      <w:lang w:val="es-ES_tradnl" w:eastAsia="en-US"/>
    </w:rPr>
  </w:style>
  <w:style w:type="paragraph" w:styleId="Ttulo8">
    <w:name w:val="heading 8"/>
    <w:basedOn w:val="Normal"/>
    <w:next w:val="Normal"/>
    <w:link w:val="Ttulo8Car"/>
    <w:qFormat/>
    <w:rsid w:val="00FA015B"/>
    <w:pPr>
      <w:spacing w:before="240" w:after="60" w:line="240" w:lineRule="auto"/>
      <w:outlineLvl w:val="7"/>
    </w:pPr>
    <w:rPr>
      <w:rFonts w:ascii="Times New Roman" w:hAnsi="Times New Roman" w:eastAsia="Times New Roman" w:cs="Times New Roman"/>
      <w:i/>
      <w:iCs/>
      <w:sz w:val="24"/>
      <w:szCs w:val="24"/>
      <w:lang w:val="es-ES_tradnl" w:eastAsia="en-U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E47DAF"/>
    <w:rPr>
      <w:rFonts w:asciiTheme="majorHAnsi" w:hAnsiTheme="majorHAnsi" w:eastAsiaTheme="majorEastAsia" w:cstheme="majorBidi"/>
      <w:color w:val="2F5496" w:themeColor="accent1" w:themeShade="BF"/>
      <w:sz w:val="32"/>
      <w:szCs w:val="32"/>
      <w:lang w:val="es-EC" w:eastAsia="es-EC"/>
    </w:rPr>
  </w:style>
  <w:style w:type="character" w:styleId="Ttulo2Car" w:customStyle="1">
    <w:name w:val="Título 2 Car"/>
    <w:basedOn w:val="Fuentedeprrafopredeter"/>
    <w:link w:val="Ttulo2"/>
    <w:uiPriority w:val="9"/>
    <w:rsid w:val="00D04480"/>
    <w:rPr>
      <w:rFonts w:asciiTheme="majorHAnsi" w:hAnsiTheme="majorHAnsi" w:eastAsiaTheme="majorEastAsia" w:cstheme="majorBidi"/>
      <w:b/>
      <w:bCs/>
      <w:color w:val="4472C4" w:themeColor="accent1"/>
      <w:sz w:val="26"/>
      <w:szCs w:val="26"/>
      <w:lang w:val="es-EC" w:eastAsia="es-EC"/>
    </w:rPr>
  </w:style>
  <w:style w:type="character" w:styleId="Ttulo3Car" w:customStyle="1">
    <w:name w:val="Título 3 Car"/>
    <w:basedOn w:val="Fuentedeprrafopredeter"/>
    <w:link w:val="Ttulo3"/>
    <w:rsid w:val="00FA015B"/>
    <w:rPr>
      <w:rFonts w:ascii="Verdana" w:hAnsi="Verdana" w:eastAsia="Times New Roman" w:cs="Times New Roman"/>
      <w:b/>
      <w:sz w:val="36"/>
      <w:szCs w:val="20"/>
      <w:lang w:val="es-ES_tradnl"/>
    </w:rPr>
  </w:style>
  <w:style w:type="character" w:styleId="Ttulo4Car" w:customStyle="1">
    <w:name w:val="Título 4 Car"/>
    <w:basedOn w:val="Fuentedeprrafopredeter"/>
    <w:link w:val="Ttulo4"/>
    <w:rsid w:val="00FA015B"/>
    <w:rPr>
      <w:rFonts w:ascii="Times New Roman" w:hAnsi="Times New Roman" w:eastAsia="Times New Roman" w:cs="Times New Roman"/>
      <w:b/>
      <w:sz w:val="28"/>
      <w:szCs w:val="20"/>
      <w:lang w:val="es-ES_tradnl"/>
    </w:rPr>
  </w:style>
  <w:style w:type="character" w:styleId="Ttulo5Car" w:customStyle="1">
    <w:name w:val="Título 5 Car"/>
    <w:basedOn w:val="Fuentedeprrafopredeter"/>
    <w:link w:val="Ttulo5"/>
    <w:rsid w:val="00FA015B"/>
    <w:rPr>
      <w:rFonts w:ascii="Tahoma" w:hAnsi="Tahoma" w:eastAsia="Times New Roman" w:cs="Tahoma"/>
      <w:b/>
      <w:bCs/>
      <w:color w:val="0000FF"/>
      <w:sz w:val="32"/>
      <w:szCs w:val="20"/>
      <w:lang w:val="es-ES_tradnl"/>
    </w:rPr>
  </w:style>
  <w:style w:type="character" w:styleId="Ttulo6Car" w:customStyle="1">
    <w:name w:val="Título 6 Car"/>
    <w:basedOn w:val="Fuentedeprrafopredeter"/>
    <w:link w:val="Ttulo6"/>
    <w:rsid w:val="00FA015B"/>
    <w:rPr>
      <w:rFonts w:ascii="Verdana" w:hAnsi="Verdana" w:eastAsia="Times New Roman" w:cs="Times New Roman"/>
      <w:b/>
      <w:bCs/>
      <w:color w:val="000080"/>
      <w:sz w:val="36"/>
      <w:szCs w:val="20"/>
      <w:lang w:val="es-ES_tradnl"/>
    </w:rPr>
  </w:style>
  <w:style w:type="character" w:styleId="Ttulo8Car" w:customStyle="1">
    <w:name w:val="Título 8 Car"/>
    <w:basedOn w:val="Fuentedeprrafopredeter"/>
    <w:link w:val="Ttulo8"/>
    <w:rsid w:val="00FA015B"/>
    <w:rPr>
      <w:rFonts w:ascii="Times New Roman" w:hAnsi="Times New Roman" w:eastAsia="Times New Roman" w:cs="Times New Roman"/>
      <w:i/>
      <w:iCs/>
      <w:sz w:val="24"/>
      <w:szCs w:val="24"/>
      <w:lang w:val="es-ES_tradnl"/>
    </w:rPr>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nhideWhenUsed/>
    <w:rsid w:val="000F2DD1"/>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0F2DD1"/>
  </w:style>
  <w:style w:type="paragraph" w:styleId="Piedepgina">
    <w:name w:val="footer"/>
    <w:basedOn w:val="Normal"/>
    <w:link w:val="PiedepginaCar"/>
    <w:unhideWhenUsed/>
    <w:rsid w:val="000F2DD1"/>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paragraph" w:styleId="CM23" w:customStyle="1">
    <w:name w:val="CM23"/>
    <w:basedOn w:val="Normal"/>
    <w:next w:val="Normal"/>
    <w:rsid w:val="005C2835"/>
    <w:pPr>
      <w:widowControl w:val="0"/>
      <w:autoSpaceDE w:val="0"/>
      <w:autoSpaceDN w:val="0"/>
      <w:adjustRightInd w:val="0"/>
      <w:spacing w:after="255" w:line="240" w:lineRule="auto"/>
    </w:pPr>
    <w:rPr>
      <w:rFonts w:ascii="Helvetica" w:hAnsi="Helvetica" w:eastAsia="Times New Roman" w:cs="Helvetica"/>
      <w:sz w:val="24"/>
      <w:szCs w:val="24"/>
      <w:lang w:val="en-US" w:eastAsia="en-US"/>
    </w:rPr>
  </w:style>
  <w:style w:type="paragraph" w:styleId="Default" w:customStyle="1">
    <w:name w:val="Default"/>
    <w:rsid w:val="005C2835"/>
    <w:pPr>
      <w:widowControl w:val="0"/>
      <w:autoSpaceDE w:val="0"/>
      <w:autoSpaceDN w:val="0"/>
      <w:adjustRightInd w:val="0"/>
      <w:spacing w:after="0" w:line="240" w:lineRule="auto"/>
    </w:pPr>
    <w:rPr>
      <w:rFonts w:ascii="Helvetica" w:hAnsi="Helvetica" w:eastAsia="Times New Roman" w:cs="Helvetica"/>
      <w:color w:val="000000"/>
      <w:sz w:val="24"/>
      <w:szCs w:val="24"/>
      <w:lang w:val="en-US"/>
    </w:rPr>
  </w:style>
  <w:style w:type="paragraph" w:styleId="CM6" w:customStyle="1">
    <w:name w:val="CM6"/>
    <w:basedOn w:val="Default"/>
    <w:next w:val="Default"/>
    <w:rsid w:val="005C2835"/>
    <w:pPr>
      <w:spacing w:line="268" w:lineRule="atLeast"/>
    </w:pPr>
    <w:rPr>
      <w:color w:val="auto"/>
    </w:rPr>
  </w:style>
  <w:style w:type="paragraph" w:styleId="InsideAddress" w:customStyle="1">
    <w:name w:val="Inside Address"/>
    <w:basedOn w:val="Normal"/>
    <w:rsid w:val="00E47DAF"/>
    <w:pPr>
      <w:spacing w:after="0" w:line="240" w:lineRule="atLeast"/>
      <w:jc w:val="both"/>
    </w:pPr>
    <w:rPr>
      <w:rFonts w:ascii="Garamond" w:hAnsi="Garamond" w:eastAsia="Times New Roman" w:cs="Times New Roman"/>
      <w:kern w:val="18"/>
      <w:sz w:val="20"/>
      <w:szCs w:val="20"/>
      <w:lang w:val="en-US" w:eastAsia="en-US"/>
    </w:rPr>
  </w:style>
  <w:style w:type="paragraph" w:styleId="InsideAddressName" w:customStyle="1">
    <w:name w:val="Inside Address Name"/>
    <w:basedOn w:val="InsideAddress"/>
    <w:next w:val="InsideAddress"/>
    <w:rsid w:val="00E47DAF"/>
    <w:pPr>
      <w:spacing w:before="220"/>
    </w:pPr>
  </w:style>
  <w:style w:type="paragraph" w:styleId="Textosinformato">
    <w:name w:val="Plain Text"/>
    <w:basedOn w:val="Normal"/>
    <w:link w:val="TextosinformatoCar"/>
    <w:uiPriority w:val="99"/>
    <w:unhideWhenUsed/>
    <w:rsid w:val="00E47DAF"/>
    <w:pPr>
      <w:spacing w:after="0" w:line="240" w:lineRule="auto"/>
    </w:pPr>
    <w:rPr>
      <w:rFonts w:ascii="Consolas" w:hAnsi="Consolas" w:eastAsia="Calibri" w:cs="Times New Roman"/>
      <w:sz w:val="21"/>
      <w:szCs w:val="21"/>
      <w:lang w:val="es-ES" w:eastAsia="en-US"/>
    </w:rPr>
  </w:style>
  <w:style w:type="character" w:styleId="TextosinformatoCar" w:customStyle="1">
    <w:name w:val="Texto sin formato Car"/>
    <w:basedOn w:val="Fuentedeprrafopredeter"/>
    <w:link w:val="Textosinformato"/>
    <w:uiPriority w:val="99"/>
    <w:rsid w:val="00E47DAF"/>
    <w:rPr>
      <w:rFonts w:ascii="Consolas" w:hAnsi="Consolas" w:eastAsia="Calibri" w:cs="Times New Roman"/>
      <w:sz w:val="21"/>
      <w:szCs w:val="21"/>
      <w:lang w:val="es-ES"/>
    </w:rPr>
  </w:style>
  <w:style w:type="paragraph" w:styleId="Sinespaciado">
    <w:name w:val="No Spacing"/>
    <w:uiPriority w:val="1"/>
    <w:qFormat/>
    <w:rsid w:val="00E47DAF"/>
    <w:pPr>
      <w:spacing w:after="0" w:line="240" w:lineRule="auto"/>
    </w:pPr>
    <w:rPr>
      <w:rFonts w:ascii="Calibri" w:hAnsi="Calibri" w:eastAsia="Calibri" w:cs="Times New Roman"/>
      <w:lang w:val="es-EC"/>
    </w:rPr>
  </w:style>
  <w:style w:type="paragraph" w:styleId="TxBrp4" w:customStyle="1">
    <w:name w:val="TxBr_p4"/>
    <w:basedOn w:val="Normal"/>
    <w:rsid w:val="00FA015B"/>
    <w:pPr>
      <w:widowControl w:val="0"/>
      <w:tabs>
        <w:tab w:val="left" w:pos="204"/>
      </w:tabs>
      <w:autoSpaceDE w:val="0"/>
      <w:autoSpaceDN w:val="0"/>
      <w:adjustRightInd w:val="0"/>
      <w:spacing w:after="0" w:line="277" w:lineRule="atLeast"/>
    </w:pPr>
    <w:rPr>
      <w:rFonts w:ascii="Times New Roman" w:hAnsi="Times New Roman" w:eastAsia="Times New Roman" w:cs="Times New Roman"/>
      <w:sz w:val="20"/>
      <w:szCs w:val="24"/>
      <w:lang w:val="es-ES_tradnl" w:eastAsia="en-US"/>
    </w:rPr>
  </w:style>
  <w:style w:type="paragraph" w:styleId="Textoindependiente2">
    <w:name w:val="Body Text 2"/>
    <w:basedOn w:val="Normal"/>
    <w:link w:val="Textoindependiente2Car"/>
    <w:rsid w:val="00FA015B"/>
    <w:pPr>
      <w:spacing w:after="0" w:line="240" w:lineRule="auto"/>
    </w:pPr>
    <w:rPr>
      <w:rFonts w:ascii="Arial" w:hAnsi="Arial" w:eastAsia="Times New Roman" w:cs="Arial"/>
      <w:szCs w:val="24"/>
      <w:lang w:val="es-ES_tradnl" w:eastAsia="en-US"/>
    </w:rPr>
  </w:style>
  <w:style w:type="character" w:styleId="Textoindependiente2Car" w:customStyle="1">
    <w:name w:val="Texto independiente 2 Car"/>
    <w:basedOn w:val="Fuentedeprrafopredeter"/>
    <w:link w:val="Textoindependiente2"/>
    <w:rsid w:val="00FA015B"/>
    <w:rPr>
      <w:rFonts w:ascii="Arial" w:hAnsi="Arial" w:eastAsia="Times New Roman" w:cs="Arial"/>
      <w:szCs w:val="24"/>
      <w:lang w:val="es-ES_tradnl"/>
    </w:rPr>
  </w:style>
  <w:style w:type="paragraph" w:styleId="Sangra2detindependiente">
    <w:name w:val="Body Text Indent 2"/>
    <w:basedOn w:val="Normal"/>
    <w:link w:val="Sangra2detindependienteCar"/>
    <w:rsid w:val="00FA015B"/>
    <w:pPr>
      <w:spacing w:after="0" w:line="240" w:lineRule="auto"/>
      <w:ind w:left="720"/>
    </w:pPr>
    <w:rPr>
      <w:rFonts w:ascii="Times New Roman" w:hAnsi="Times New Roman" w:eastAsia="Times New Roman" w:cs="Times New Roman"/>
      <w:sz w:val="24"/>
      <w:szCs w:val="24"/>
      <w:lang w:val="es-ES_tradnl" w:eastAsia="en-US"/>
    </w:rPr>
  </w:style>
  <w:style w:type="character" w:styleId="Sangra2detindependienteCar" w:customStyle="1">
    <w:name w:val="Sangría 2 de t. independiente Car"/>
    <w:basedOn w:val="Fuentedeprrafopredeter"/>
    <w:link w:val="Sangra2detindependiente"/>
    <w:rsid w:val="00FA015B"/>
    <w:rPr>
      <w:rFonts w:ascii="Times New Roman" w:hAnsi="Times New Roman" w:eastAsia="Times New Roman" w:cs="Times New Roman"/>
      <w:sz w:val="24"/>
      <w:szCs w:val="24"/>
      <w:lang w:val="es-ES_tradnl"/>
    </w:rPr>
  </w:style>
  <w:style w:type="paragraph" w:styleId="Textoindependiente">
    <w:name w:val="Body Text"/>
    <w:basedOn w:val="Normal"/>
    <w:link w:val="TextoindependienteCar"/>
    <w:rsid w:val="00FA015B"/>
    <w:pPr>
      <w:spacing w:after="120" w:line="240" w:lineRule="auto"/>
    </w:pPr>
    <w:rPr>
      <w:rFonts w:ascii="Times New Roman" w:hAnsi="Times New Roman" w:eastAsia="Times New Roman" w:cs="Times New Roman"/>
      <w:sz w:val="24"/>
      <w:szCs w:val="24"/>
      <w:lang w:val="es-ES_tradnl" w:eastAsia="en-US"/>
    </w:rPr>
  </w:style>
  <w:style w:type="character" w:styleId="TextoindependienteCar" w:customStyle="1">
    <w:name w:val="Texto independiente Car"/>
    <w:basedOn w:val="Fuentedeprrafopredeter"/>
    <w:link w:val="Textoindependiente"/>
    <w:rsid w:val="00FA015B"/>
    <w:rPr>
      <w:rFonts w:ascii="Times New Roman" w:hAnsi="Times New Roman" w:eastAsia="Times New Roman" w:cs="Times New Roman"/>
      <w:sz w:val="24"/>
      <w:szCs w:val="24"/>
      <w:lang w:val="es-ES_tradnl"/>
    </w:rPr>
  </w:style>
  <w:style w:type="paragraph" w:styleId="TxBrp2" w:customStyle="1">
    <w:name w:val="TxBr_p2"/>
    <w:basedOn w:val="Normal"/>
    <w:rsid w:val="00FA015B"/>
    <w:pPr>
      <w:widowControl w:val="0"/>
      <w:tabs>
        <w:tab w:val="left" w:pos="2840"/>
      </w:tabs>
      <w:autoSpaceDE w:val="0"/>
      <w:autoSpaceDN w:val="0"/>
      <w:adjustRightInd w:val="0"/>
      <w:spacing w:after="0" w:line="215" w:lineRule="atLeast"/>
      <w:ind w:left="2194"/>
    </w:pPr>
    <w:rPr>
      <w:rFonts w:ascii="Times New Roman" w:hAnsi="Times New Roman" w:eastAsia="Times New Roman" w:cs="Times New Roman"/>
      <w:sz w:val="20"/>
      <w:szCs w:val="24"/>
      <w:lang w:val="es-ES_tradnl" w:eastAsia="en-US"/>
    </w:rPr>
  </w:style>
  <w:style w:type="paragraph" w:styleId="TxBrp6" w:customStyle="1">
    <w:name w:val="TxBr_p6"/>
    <w:basedOn w:val="Normal"/>
    <w:rsid w:val="00FA015B"/>
    <w:pPr>
      <w:widowControl w:val="0"/>
      <w:tabs>
        <w:tab w:val="left" w:pos="2262"/>
      </w:tabs>
      <w:autoSpaceDE w:val="0"/>
      <w:autoSpaceDN w:val="0"/>
      <w:adjustRightInd w:val="0"/>
      <w:spacing w:after="0" w:line="215" w:lineRule="atLeast"/>
      <w:ind w:left="1616"/>
    </w:pPr>
    <w:rPr>
      <w:rFonts w:ascii="Times New Roman" w:hAnsi="Times New Roman" w:eastAsia="Times New Roman" w:cs="Times New Roman"/>
      <w:sz w:val="20"/>
      <w:szCs w:val="24"/>
      <w:lang w:val="es-ES_tradnl" w:eastAsia="en-US"/>
    </w:rPr>
  </w:style>
  <w:style w:type="paragraph" w:styleId="TxBrp7" w:customStyle="1">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hAnsi="Times New Roman" w:eastAsia="Times New Roman" w:cs="Times New Roman"/>
      <w:sz w:val="20"/>
      <w:szCs w:val="24"/>
      <w:lang w:val="es-ES_tradnl" w:eastAsia="en-US"/>
    </w:rPr>
  </w:style>
  <w:style w:type="character" w:styleId="Nmerodepgina">
    <w:name w:val="page number"/>
    <w:basedOn w:val="Fuentedeprrafopredeter"/>
    <w:rsid w:val="00FA015B"/>
  </w:style>
  <w:style w:type="paragraph" w:styleId="TxBrp8" w:customStyle="1">
    <w:name w:val="TxBr_p8"/>
    <w:basedOn w:val="Normal"/>
    <w:rsid w:val="00FA015B"/>
    <w:pPr>
      <w:widowControl w:val="0"/>
      <w:autoSpaceDE w:val="0"/>
      <w:autoSpaceDN w:val="0"/>
      <w:adjustRightInd w:val="0"/>
      <w:spacing w:after="0" w:line="215" w:lineRule="atLeast"/>
      <w:ind w:left="2205"/>
    </w:pPr>
    <w:rPr>
      <w:rFonts w:ascii="Times New Roman" w:hAnsi="Times New Roman" w:eastAsia="Times New Roman" w:cs="Times New Roman"/>
      <w:sz w:val="20"/>
      <w:szCs w:val="24"/>
      <w:lang w:val="es-ES_tradnl" w:eastAsia="en-US"/>
    </w:rPr>
  </w:style>
  <w:style w:type="paragraph" w:styleId="TxBrp9" w:customStyle="1">
    <w:name w:val="TxBr_p9"/>
    <w:basedOn w:val="Normal"/>
    <w:rsid w:val="00FA015B"/>
    <w:pPr>
      <w:widowControl w:val="0"/>
      <w:tabs>
        <w:tab w:val="left" w:pos="2262"/>
      </w:tabs>
      <w:autoSpaceDE w:val="0"/>
      <w:autoSpaceDN w:val="0"/>
      <w:adjustRightInd w:val="0"/>
      <w:spacing w:after="0" w:line="215" w:lineRule="atLeast"/>
      <w:ind w:left="1616"/>
    </w:pPr>
    <w:rPr>
      <w:rFonts w:ascii="Times New Roman" w:hAnsi="Times New Roman" w:eastAsia="Times New Roman" w:cs="Times New Roman"/>
      <w:sz w:val="20"/>
      <w:szCs w:val="24"/>
      <w:lang w:val="es-ES_tradnl" w:eastAsia="en-US"/>
    </w:rPr>
  </w:style>
  <w:style w:type="paragraph" w:styleId="ManualHeading2" w:customStyle="1">
    <w:name w:val="Manual Heading 2"/>
    <w:basedOn w:val="Ttulo1"/>
    <w:rsid w:val="00FA015B"/>
    <w:pPr>
      <w:keepLines w:val="0"/>
      <w:numPr>
        <w:ilvl w:val="12"/>
      </w:numPr>
      <w:pBdr>
        <w:top w:val="single" w:color="auto" w:sz="4" w:space="1"/>
        <w:bottom w:val="single" w:color="auto" w:sz="4" w:space="1"/>
      </w:pBdr>
      <w:shd w:val="pct20" w:color="auto" w:fill="FFFFFF"/>
      <w:tabs>
        <w:tab w:val="left" w:pos="4140"/>
      </w:tabs>
      <w:spacing w:before="0" w:line="240" w:lineRule="auto"/>
      <w:jc w:val="center"/>
      <w:outlineLvl w:val="1"/>
    </w:pPr>
    <w:rPr>
      <w:rFonts w:ascii="Arial" w:hAnsi="Arial" w:eastAsia="Times New Roman" w:cs="Times New Roman"/>
      <w:b/>
      <w:color w:val="auto"/>
      <w:sz w:val="28"/>
      <w:szCs w:val="20"/>
      <w:lang w:val="es-ES_tradnl" w:eastAsia="en-US"/>
    </w:rPr>
  </w:style>
  <w:style w:type="paragraph" w:styleId="ManualHeading3" w:customStyle="1">
    <w:name w:val="Manual Heading 3"/>
    <w:basedOn w:val="Ttulo2"/>
    <w:rsid w:val="00FA015B"/>
    <w:pPr>
      <w:keepLines w:val="0"/>
      <w:numPr>
        <w:ilvl w:val="12"/>
      </w:numPr>
      <w:spacing w:before="0" w:line="240" w:lineRule="auto"/>
      <w:outlineLvl w:val="2"/>
    </w:pPr>
    <w:rPr>
      <w:rFonts w:ascii="Arial" w:hAnsi="Arial" w:eastAsia="Times New Roman"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hAnsi="Times New Roman" w:eastAsia="Times New Roman" w:cs="Times New Roman"/>
      <w:sz w:val="24"/>
      <w:szCs w:val="24"/>
      <w:lang w:val="es-ES_tradnl" w:eastAsia="en-US"/>
    </w:rPr>
  </w:style>
  <w:style w:type="paragraph" w:styleId="1RE-KSP" w:customStyle="1">
    <w:name w:val="1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2RE-KSP" w:customStyle="1">
    <w:name w:val="2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3RE-KSP" w:customStyle="1">
    <w:name w:val="3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4RE-KSP" w:customStyle="1">
    <w:name w:val="4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5RE-KSP" w:customStyle="1">
    <w:name w:val="5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6RE-KSP" w:customStyle="1">
    <w:name w:val="6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7RE-KSP" w:customStyle="1">
    <w:name w:val="7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8RE-KSP" w:customStyle="1">
    <w:name w:val="8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1ksp" w:customStyle="1">
    <w:name w:val="1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2ksp" w:customStyle="1">
    <w:name w:val="2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3ksp" w:customStyle="1">
    <w:name w:val="3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4ksp" w:customStyle="1">
    <w:name w:val="4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5ksp" w:customStyle="1">
    <w:name w:val="5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6ksp" w:customStyle="1">
    <w:name w:val="6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7ksp" w:customStyle="1">
    <w:name w:val="7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8ksp" w:customStyle="1">
    <w:name w:val="8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Level8" w:customStyle="1">
    <w:name w:val="# Level 8"/>
    <w:rsid w:val="00FA015B"/>
    <w:pPr>
      <w:widowControl w:val="0"/>
      <w:spacing w:after="0" w:line="240" w:lineRule="auto"/>
    </w:pPr>
    <w:rPr>
      <w:rFonts w:ascii="Times New Roman" w:hAnsi="Times New Roman" w:eastAsia="Times New Roman" w:cs="Times New Roman"/>
      <w:sz w:val="24"/>
      <w:szCs w:val="20"/>
      <w:lang w:val="en-US"/>
    </w:rPr>
  </w:style>
  <w:style w:type="paragraph" w:styleId="Level7" w:customStyle="1">
    <w:name w:val="# Level 7"/>
    <w:rsid w:val="00FA015B"/>
    <w:pPr>
      <w:widowControl w:val="0"/>
      <w:spacing w:after="0" w:line="240" w:lineRule="auto"/>
    </w:pPr>
    <w:rPr>
      <w:rFonts w:ascii="Times New Roman" w:hAnsi="Times New Roman" w:eastAsia="Times New Roman" w:cs="Times New Roman"/>
      <w:sz w:val="24"/>
      <w:szCs w:val="20"/>
      <w:lang w:val="en-US"/>
    </w:rPr>
  </w:style>
  <w:style w:type="paragraph" w:styleId="Level6" w:customStyle="1">
    <w:name w:val="# Level 6"/>
    <w:rsid w:val="00FA015B"/>
    <w:pPr>
      <w:widowControl w:val="0"/>
      <w:spacing w:after="0" w:line="240" w:lineRule="auto"/>
    </w:pPr>
    <w:rPr>
      <w:rFonts w:ascii="Times New Roman" w:hAnsi="Times New Roman" w:eastAsia="Times New Roman" w:cs="Times New Roman"/>
      <w:sz w:val="24"/>
      <w:szCs w:val="20"/>
      <w:lang w:val="en-US"/>
    </w:rPr>
  </w:style>
  <w:style w:type="paragraph" w:styleId="Level5" w:customStyle="1">
    <w:name w:val="# Level 5"/>
    <w:rsid w:val="00FA015B"/>
    <w:pPr>
      <w:widowControl w:val="0"/>
      <w:spacing w:after="0" w:line="240" w:lineRule="auto"/>
    </w:pPr>
    <w:rPr>
      <w:rFonts w:ascii="Times New Roman" w:hAnsi="Times New Roman" w:eastAsia="Times New Roman" w:cs="Times New Roman"/>
      <w:sz w:val="24"/>
      <w:szCs w:val="20"/>
      <w:lang w:val="en-US"/>
    </w:rPr>
  </w:style>
  <w:style w:type="paragraph" w:styleId="Level4" w:customStyle="1">
    <w:name w:val="# Level 4"/>
    <w:rsid w:val="00FA015B"/>
    <w:pPr>
      <w:widowControl w:val="0"/>
      <w:spacing w:after="0" w:line="240" w:lineRule="auto"/>
    </w:pPr>
    <w:rPr>
      <w:rFonts w:ascii="Times New Roman" w:hAnsi="Times New Roman" w:eastAsia="Times New Roman" w:cs="Times New Roman"/>
      <w:sz w:val="24"/>
      <w:szCs w:val="20"/>
      <w:lang w:val="en-US"/>
    </w:rPr>
  </w:style>
  <w:style w:type="paragraph" w:styleId="Level3" w:customStyle="1">
    <w:name w:val="# Level 3"/>
    <w:rsid w:val="00FA015B"/>
    <w:pPr>
      <w:widowControl w:val="0"/>
      <w:spacing w:after="0" w:line="240" w:lineRule="auto"/>
    </w:pPr>
    <w:rPr>
      <w:rFonts w:ascii="Times New Roman" w:hAnsi="Times New Roman" w:eastAsia="Times New Roman" w:cs="Times New Roman"/>
      <w:sz w:val="24"/>
      <w:szCs w:val="20"/>
      <w:lang w:val="en-US"/>
    </w:rPr>
  </w:style>
  <w:style w:type="paragraph" w:styleId="Level2" w:customStyle="1">
    <w:name w:val="# Level 2"/>
    <w:rsid w:val="00FA015B"/>
    <w:pPr>
      <w:widowControl w:val="0"/>
      <w:spacing w:after="0" w:line="240" w:lineRule="auto"/>
    </w:pPr>
    <w:rPr>
      <w:rFonts w:ascii="Times New Roman" w:hAnsi="Times New Roman" w:eastAsia="Times New Roman" w:cs="Times New Roman"/>
      <w:sz w:val="24"/>
      <w:szCs w:val="20"/>
      <w:lang w:val="en-US"/>
    </w:rPr>
  </w:style>
  <w:style w:type="paragraph" w:styleId="Level1" w:customStyle="1">
    <w:name w:val="# Level 1"/>
    <w:rsid w:val="00FA015B"/>
    <w:pPr>
      <w:widowControl w:val="0"/>
      <w:spacing w:after="0" w:line="240" w:lineRule="auto"/>
    </w:pPr>
    <w:rPr>
      <w:rFonts w:ascii="Times New Roman" w:hAnsi="Times New Roman" w:eastAsia="Times New Roman" w:cs="Times New Roman"/>
      <w:sz w:val="24"/>
      <w:szCs w:val="20"/>
      <w:lang w:val="en-US"/>
    </w:rPr>
  </w:style>
  <w:style w:type="character" w:styleId="DefaultPara" w:customStyle="1">
    <w:name w:val="Default Para"/>
    <w:rsid w:val="00FA015B"/>
    <w:rPr>
      <w:sz w:val="20"/>
    </w:rPr>
  </w:style>
  <w:style w:type="character" w:styleId="TextodegloboCar" w:customStyle="1">
    <w:name w:val="Texto de globo Car"/>
    <w:basedOn w:val="Fuentedeprrafopredeter"/>
    <w:link w:val="Textodeglobo"/>
    <w:uiPriority w:val="99"/>
    <w:semiHidden/>
    <w:rsid w:val="00FA015B"/>
    <w:rPr>
      <w:rFonts w:ascii="Tahoma" w:hAnsi="Tahoma" w:eastAsia="Times New Roman" w:cs="Times New Roman"/>
      <w:sz w:val="16"/>
      <w:szCs w:val="16"/>
      <w:lang w:val="es-ES_tradnl"/>
    </w:rPr>
  </w:style>
  <w:style w:type="paragraph" w:styleId="Textodeglobo">
    <w:name w:val="Balloon Text"/>
    <w:basedOn w:val="Normal"/>
    <w:link w:val="TextodegloboCar"/>
    <w:uiPriority w:val="99"/>
    <w:semiHidden/>
    <w:unhideWhenUsed/>
    <w:rsid w:val="00FA015B"/>
    <w:pPr>
      <w:spacing w:after="0" w:line="240" w:lineRule="auto"/>
    </w:pPr>
    <w:rPr>
      <w:rFonts w:ascii="Tahoma" w:hAnsi="Tahoma" w:eastAsia="Times New Roman" w:cs="Times New Roman"/>
      <w:sz w:val="16"/>
      <w:szCs w:val="16"/>
      <w:lang w:val="es-ES_tradnl" w:eastAsia="en-US"/>
    </w:rPr>
  </w:style>
  <w:style w:type="character" w:styleId="TextocomentarioCar" w:customStyle="1">
    <w:name w:val="Texto comentario Car"/>
    <w:basedOn w:val="Fuentedeprrafopredeter"/>
    <w:link w:val="Textocomentario"/>
    <w:uiPriority w:val="99"/>
    <w:semiHidden/>
    <w:rsid w:val="00FA015B"/>
    <w:rPr>
      <w:rFonts w:ascii="Times New Roman" w:hAnsi="Times New Roman" w:eastAsia="Times New Roman" w:cs="Times New Roman"/>
      <w:sz w:val="20"/>
      <w:szCs w:val="20"/>
      <w:lang w:val="es-ES_tradnl"/>
    </w:rPr>
  </w:style>
  <w:style w:type="paragraph" w:styleId="Textocomentario">
    <w:name w:val="annotation text"/>
    <w:basedOn w:val="Normal"/>
    <w:link w:val="TextocomentarioCar"/>
    <w:uiPriority w:val="99"/>
    <w:semiHidden/>
    <w:unhideWhenUsed/>
    <w:rsid w:val="00FA015B"/>
    <w:pPr>
      <w:spacing w:after="0" w:line="240" w:lineRule="auto"/>
    </w:pPr>
    <w:rPr>
      <w:rFonts w:ascii="Times New Roman" w:hAnsi="Times New Roman" w:eastAsia="Times New Roman" w:cs="Times New Roman"/>
      <w:sz w:val="20"/>
      <w:szCs w:val="20"/>
      <w:lang w:val="es-ES_tradnl" w:eastAsia="en-US"/>
    </w:rPr>
  </w:style>
  <w:style w:type="character" w:styleId="AsuntodelcomentarioCar" w:customStyle="1">
    <w:name w:val="Asunto del comentario Car"/>
    <w:basedOn w:val="TextocomentarioCar"/>
    <w:link w:val="Asuntodelcomentario"/>
    <w:uiPriority w:val="99"/>
    <w:semiHidden/>
    <w:rsid w:val="00FA015B"/>
    <w:rPr>
      <w:rFonts w:ascii="Times New Roman" w:hAnsi="Times New Roman" w:eastAsia="Times New Roman" w:cs="Times New Roman"/>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A015B"/>
    <w:rPr>
      <w:b/>
      <w:bCs/>
    </w:rPr>
  </w:style>
  <w:style w:type="paragraph" w:styleId="TableParagraph" w:customStyle="1">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Mencinsinresolver">
    <w:name w:val="Unresolved Mention"/>
    <w:basedOn w:val="Fuentedeprrafopredeter"/>
    <w:uiPriority w:val="99"/>
    <w:semiHidden/>
    <w:unhideWhenUsed/>
    <w:rsid w:val="002120C0"/>
    <w:rPr>
      <w:color w:val="605E5C"/>
      <w:shd w:val="clear" w:color="auto" w:fill="E1DFDD"/>
    </w:rPr>
  </w:style>
  <w:style w:type="character" w:styleId="value" w:customStyle="1">
    <w:name w:val="value"/>
    <w:basedOn w:val="Fuentedeprrafopredeter"/>
    <w:rsid w:val="00517A95"/>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Fuentedeprrafopredeter"/>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524245">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119106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omments" Target="/word/comments.xml" Id="R57476ae9bd52479a" /><Relationship Type="http://schemas.microsoft.com/office/2011/relationships/people" Target="/word/people.xml" Id="R3d666d036946439b" /><Relationship Type="http://schemas.microsoft.com/office/2011/relationships/commentsExtended" Target="/word/commentsExtended.xml" Id="R36b355539ecd4ea0" /><Relationship Type="http://schemas.microsoft.com/office/2016/09/relationships/commentsIds" Target="/word/commentsIds.xml" Id="Re9203eb08dc54f47" /><Relationship Type="http://schemas.microsoft.com/office/2018/08/relationships/commentsExtensible" Target="/word/commentsExtensible.xml" Id="R6a1f7f2a711b479b"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6BF3F7384317E4493398B54B6009489" ma:contentTypeVersion="2" ma:contentTypeDescription="Crear nuevo documento." ma:contentTypeScope="" ma:versionID="e68b757141bd626b8b3330505db216d5">
  <xsd:schema xmlns:xsd="http://www.w3.org/2001/XMLSchema" xmlns:xs="http://www.w3.org/2001/XMLSchema" xmlns:p="http://schemas.microsoft.com/office/2006/metadata/properties" xmlns:ns2="41a7b7eb-8fb4-4afc-80a6-585680cf9f7b" targetNamespace="http://schemas.microsoft.com/office/2006/metadata/properties" ma:root="true" ma:fieldsID="8dfed35ffb105733fa8239f02e947766" ns2:_="">
    <xsd:import namespace="41a7b7eb-8fb4-4afc-80a6-585680cf9f7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7b7eb-8fb4-4afc-80a6-585680cf9f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D40D9D-25F9-49B5-B959-AEE43A395858}"/>
</file>

<file path=customXml/itemProps2.xml><?xml version="1.0" encoding="utf-8"?>
<ds:datastoreItem xmlns:ds="http://schemas.openxmlformats.org/officeDocument/2006/customXml" ds:itemID="{879C10EC-CE86-4B70-B642-8447EF49C028}"/>
</file>

<file path=customXml/itemProps3.xml><?xml version="1.0" encoding="utf-8"?>
<ds:datastoreItem xmlns:ds="http://schemas.openxmlformats.org/officeDocument/2006/customXml" ds:itemID="{CD0A5814-83C0-4036-A792-CD1F968D8AB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Santiago Gómez</dc:creator>
  <keywords/>
  <dc:description/>
  <lastModifiedBy>Jazmín Torres</lastModifiedBy>
  <revision>6</revision>
  <dcterms:created xsi:type="dcterms:W3CDTF">2021-03-30T22:13:00.0000000Z</dcterms:created>
  <dcterms:modified xsi:type="dcterms:W3CDTF">2021-03-31T16:09:48.9073737Z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0x01010026BF3F7384317E4493398B54B6009489</vt:lpwstr>
  </property>
</Properties>
</file>