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7"/>
        <w:gridCol w:w="5244"/>
      </w:tblGrid>
      <w:tr w:rsidR="00FE4017" w:rsidRPr="004735B8" w14:paraId="5863E1DE" w14:textId="77777777" w:rsidTr="00774323">
        <w:trPr>
          <w:trHeight w:val="620"/>
          <w:jc w:val="center"/>
        </w:trPr>
        <w:tc>
          <w:tcPr>
            <w:tcW w:w="10201" w:type="dxa"/>
            <w:gridSpan w:val="2"/>
          </w:tcPr>
          <w:p w14:paraId="178BC25A"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Tipo de Proyecto:</w:t>
            </w:r>
          </w:p>
          <w:p w14:paraId="67ABBD0D" w14:textId="77777777" w:rsidR="00FE4017" w:rsidRDefault="00DF27AB" w:rsidP="00D44550">
            <w:pPr>
              <w:pStyle w:val="Prrafodelista"/>
              <w:numPr>
                <w:ilvl w:val="0"/>
                <w:numId w:val="2"/>
              </w:numPr>
              <w:jc w:val="both"/>
              <w:rPr>
                <w:rFonts w:ascii="Century Gothic" w:eastAsiaTheme="minorHAnsi" w:hAnsi="Century Gothic" w:cstheme="minorHAnsi"/>
                <w:sz w:val="20"/>
                <w:szCs w:val="20"/>
                <w:lang w:val="es-EC"/>
              </w:rPr>
            </w:pPr>
            <w:r w:rsidRPr="00420E23">
              <w:rPr>
                <w:rFonts w:ascii="Century Gothic" w:eastAsiaTheme="minorHAnsi" w:hAnsi="Century Gothic" w:cstheme="minorHAnsi"/>
                <w:sz w:val="20"/>
                <w:szCs w:val="20"/>
                <w:lang w:val="es-EC"/>
              </w:rPr>
              <w:t>Digitalización</w:t>
            </w:r>
            <w:r>
              <w:rPr>
                <w:rFonts w:ascii="Century Gothic" w:eastAsiaTheme="minorHAnsi" w:hAnsi="Century Gothic" w:cstheme="minorHAnsi"/>
                <w:sz w:val="20"/>
                <w:szCs w:val="20"/>
                <w:lang w:val="es-EC"/>
              </w:rPr>
              <w:t>, r</w:t>
            </w:r>
            <w:r w:rsidR="004017B5" w:rsidRPr="00420E23">
              <w:rPr>
                <w:rFonts w:ascii="Century Gothic" w:eastAsiaTheme="minorHAnsi" w:hAnsi="Century Gothic" w:cstheme="minorHAnsi"/>
                <w:sz w:val="20"/>
                <w:szCs w:val="20"/>
                <w:lang w:val="es-EC"/>
              </w:rPr>
              <w:t xml:space="preserve">egistro e Indexación por </w:t>
            </w:r>
            <w:r w:rsidR="004017B5">
              <w:rPr>
                <w:rFonts w:ascii="Century Gothic" w:eastAsiaTheme="minorHAnsi" w:hAnsi="Century Gothic" w:cstheme="minorHAnsi"/>
                <w:sz w:val="20"/>
                <w:szCs w:val="20"/>
                <w:lang w:val="es-EC"/>
              </w:rPr>
              <w:t>F</w:t>
            </w:r>
            <w:r w:rsidR="004017B5" w:rsidRPr="00420E23">
              <w:rPr>
                <w:rFonts w:ascii="Century Gothic" w:eastAsiaTheme="minorHAnsi" w:hAnsi="Century Gothic" w:cstheme="minorHAnsi"/>
                <w:sz w:val="20"/>
                <w:szCs w:val="20"/>
                <w:lang w:val="es-EC"/>
              </w:rPr>
              <w:t>ile</w:t>
            </w:r>
            <w:r>
              <w:rPr>
                <w:rFonts w:ascii="Century Gothic" w:eastAsiaTheme="minorHAnsi" w:hAnsi="Century Gothic" w:cstheme="minorHAnsi"/>
                <w:sz w:val="20"/>
                <w:szCs w:val="20"/>
                <w:lang w:val="es-EC"/>
              </w:rPr>
              <w:t>, así como</w:t>
            </w:r>
            <w:r w:rsidR="00F94EE3">
              <w:rPr>
                <w:rFonts w:ascii="Century Gothic" w:eastAsiaTheme="minorHAnsi" w:hAnsi="Century Gothic" w:cstheme="minorHAnsi"/>
                <w:sz w:val="20"/>
                <w:szCs w:val="20"/>
                <w:lang w:val="es-EC"/>
              </w:rPr>
              <w:t xml:space="preserve"> Custodia Parcia</w:t>
            </w:r>
            <w:r>
              <w:rPr>
                <w:rFonts w:ascii="Century Gothic" w:eastAsiaTheme="minorHAnsi" w:hAnsi="Century Gothic" w:cstheme="minorHAnsi"/>
                <w:sz w:val="20"/>
                <w:szCs w:val="20"/>
                <w:lang w:val="es-EC"/>
              </w:rPr>
              <w:t>l</w:t>
            </w:r>
            <w:r w:rsidR="00F94EE3">
              <w:rPr>
                <w:rFonts w:ascii="Century Gothic" w:eastAsiaTheme="minorHAnsi" w:hAnsi="Century Gothic" w:cstheme="minorHAnsi"/>
                <w:sz w:val="20"/>
                <w:szCs w:val="20"/>
                <w:lang w:val="es-EC"/>
              </w:rPr>
              <w:t xml:space="preserve"> de los archivos de personal correspondiente al departamento de </w:t>
            </w:r>
            <w:r w:rsidRPr="00DF27AB">
              <w:rPr>
                <w:rFonts w:ascii="Century Gothic" w:eastAsiaTheme="minorHAnsi" w:hAnsi="Century Gothic" w:cstheme="minorHAnsi"/>
                <w:sz w:val="20"/>
                <w:szCs w:val="20"/>
                <w:lang w:val="es-EC"/>
              </w:rPr>
              <w:t>Talento Humano</w:t>
            </w:r>
            <w:r w:rsidR="00F94EE3">
              <w:rPr>
                <w:rFonts w:ascii="Century Gothic" w:eastAsiaTheme="minorHAnsi" w:hAnsi="Century Gothic" w:cstheme="minorHAnsi"/>
                <w:sz w:val="20"/>
                <w:szCs w:val="20"/>
                <w:lang w:val="es-EC"/>
              </w:rPr>
              <w:t xml:space="preserve">, tanto para empleados activos como pasivos, adicional la carga de información digital en nuestra plataforma de </w:t>
            </w:r>
            <w:r w:rsidR="00F94EE3" w:rsidRPr="00420E23">
              <w:rPr>
                <w:rFonts w:ascii="Century Gothic" w:eastAsiaTheme="minorHAnsi" w:hAnsi="Century Gothic" w:cstheme="minorHAnsi"/>
                <w:sz w:val="20"/>
                <w:szCs w:val="20"/>
                <w:lang w:val="es-EC"/>
              </w:rPr>
              <w:t>Administración</w:t>
            </w:r>
            <w:r w:rsidR="00420E23" w:rsidRPr="00420E23">
              <w:rPr>
                <w:rFonts w:ascii="Century Gothic" w:eastAsiaTheme="minorHAnsi" w:hAnsi="Century Gothic" w:cstheme="minorHAnsi"/>
                <w:sz w:val="20"/>
                <w:szCs w:val="20"/>
                <w:lang w:val="es-EC"/>
              </w:rPr>
              <w:t xml:space="preserve"> Integral de Document</w:t>
            </w:r>
            <w:r w:rsidR="00D85E45">
              <w:rPr>
                <w:rFonts w:ascii="Century Gothic" w:eastAsiaTheme="minorHAnsi" w:hAnsi="Century Gothic" w:cstheme="minorHAnsi"/>
                <w:sz w:val="20"/>
                <w:szCs w:val="20"/>
                <w:lang w:val="es-EC"/>
              </w:rPr>
              <w:t>os</w:t>
            </w:r>
            <w:r w:rsidR="00420E23" w:rsidRPr="00420E23">
              <w:rPr>
                <w:rFonts w:ascii="Century Gothic" w:eastAsiaTheme="minorHAnsi" w:hAnsi="Century Gothic" w:cstheme="minorHAnsi"/>
                <w:sz w:val="20"/>
                <w:szCs w:val="20"/>
                <w:lang w:val="es-EC"/>
              </w:rPr>
              <w:t xml:space="preserve"> </w:t>
            </w:r>
            <w:r w:rsidR="009E2AE4">
              <w:rPr>
                <w:rFonts w:ascii="Century Gothic" w:eastAsiaTheme="minorHAnsi" w:hAnsi="Century Gothic" w:cstheme="minorHAnsi"/>
                <w:sz w:val="20"/>
                <w:szCs w:val="20"/>
                <w:lang w:val="es-EC"/>
              </w:rPr>
              <w:t>Físic</w:t>
            </w:r>
            <w:r w:rsidR="00D85E45">
              <w:rPr>
                <w:rFonts w:ascii="Century Gothic" w:eastAsiaTheme="minorHAnsi" w:hAnsi="Century Gothic" w:cstheme="minorHAnsi"/>
                <w:sz w:val="20"/>
                <w:szCs w:val="20"/>
                <w:lang w:val="es-EC"/>
              </w:rPr>
              <w:t>os</w:t>
            </w:r>
            <w:r w:rsidR="009E2AE4">
              <w:rPr>
                <w:rFonts w:ascii="Century Gothic" w:eastAsiaTheme="minorHAnsi" w:hAnsi="Century Gothic" w:cstheme="minorHAnsi"/>
                <w:sz w:val="20"/>
                <w:szCs w:val="20"/>
                <w:lang w:val="es-EC"/>
              </w:rPr>
              <w:t xml:space="preserve"> y Digital</w:t>
            </w:r>
            <w:r w:rsidR="00D85E45">
              <w:rPr>
                <w:rFonts w:ascii="Century Gothic" w:eastAsiaTheme="minorHAnsi" w:hAnsi="Century Gothic" w:cstheme="minorHAnsi"/>
                <w:sz w:val="20"/>
                <w:szCs w:val="20"/>
                <w:lang w:val="es-EC"/>
              </w:rPr>
              <w:t>es</w:t>
            </w:r>
            <w:r w:rsidR="009E2AE4">
              <w:rPr>
                <w:rFonts w:ascii="Century Gothic" w:eastAsiaTheme="minorHAnsi" w:hAnsi="Century Gothic" w:cstheme="minorHAnsi"/>
                <w:sz w:val="20"/>
                <w:szCs w:val="20"/>
                <w:lang w:val="es-EC"/>
              </w:rPr>
              <w:t xml:space="preserve"> </w:t>
            </w:r>
            <w:r w:rsidR="00D85E45">
              <w:rPr>
                <w:rFonts w:ascii="Century Gothic" w:eastAsiaTheme="minorHAnsi" w:hAnsi="Century Gothic" w:cstheme="minorHAnsi"/>
                <w:sz w:val="20"/>
                <w:szCs w:val="20"/>
                <w:lang w:val="es-EC"/>
              </w:rPr>
              <w:t>mediante s</w:t>
            </w:r>
            <w:r w:rsidR="00F94EE3">
              <w:rPr>
                <w:rFonts w:ascii="Century Gothic" w:eastAsiaTheme="minorHAnsi" w:hAnsi="Century Gothic" w:cstheme="minorHAnsi"/>
                <w:sz w:val="20"/>
                <w:szCs w:val="20"/>
                <w:lang w:val="es-EC"/>
              </w:rPr>
              <w:t xml:space="preserve">u relación </w:t>
            </w:r>
            <w:r>
              <w:rPr>
                <w:rFonts w:ascii="Century Gothic" w:eastAsiaTheme="minorHAnsi" w:hAnsi="Century Gothic" w:cstheme="minorHAnsi"/>
                <w:sz w:val="20"/>
                <w:szCs w:val="20"/>
                <w:lang w:val="es-EC"/>
              </w:rPr>
              <w:t xml:space="preserve">jerárquica </w:t>
            </w:r>
            <w:r w:rsidR="00F94EE3">
              <w:rPr>
                <w:rFonts w:ascii="Century Gothic" w:eastAsiaTheme="minorHAnsi" w:hAnsi="Century Gothic" w:cstheme="minorHAnsi"/>
                <w:sz w:val="20"/>
                <w:szCs w:val="20"/>
                <w:lang w:val="es-EC"/>
              </w:rPr>
              <w:t xml:space="preserve">en </w:t>
            </w:r>
            <w:r w:rsidR="009E2AE4">
              <w:rPr>
                <w:rFonts w:ascii="Century Gothic" w:eastAsiaTheme="minorHAnsi" w:hAnsi="Century Gothic" w:cstheme="minorHAnsi"/>
                <w:sz w:val="20"/>
                <w:szCs w:val="20"/>
                <w:lang w:val="es-EC"/>
              </w:rPr>
              <w:t>nuestr</w:t>
            </w:r>
            <w:r>
              <w:rPr>
                <w:rFonts w:ascii="Century Gothic" w:eastAsiaTheme="minorHAnsi" w:hAnsi="Century Gothic" w:cstheme="minorHAnsi"/>
                <w:sz w:val="20"/>
                <w:szCs w:val="20"/>
                <w:lang w:val="es-EC"/>
              </w:rPr>
              <w:t xml:space="preserve">o </w:t>
            </w:r>
            <w:r w:rsidR="00D85E45">
              <w:rPr>
                <w:rFonts w:ascii="Century Gothic" w:eastAsiaTheme="minorHAnsi" w:hAnsi="Century Gothic" w:cstheme="minorHAnsi"/>
                <w:sz w:val="20"/>
                <w:szCs w:val="20"/>
                <w:lang w:val="es-EC"/>
              </w:rPr>
              <w:t>sistema</w:t>
            </w:r>
            <w:r w:rsidR="009E2AE4">
              <w:rPr>
                <w:rFonts w:ascii="Century Gothic" w:eastAsiaTheme="minorHAnsi" w:hAnsi="Century Gothic" w:cstheme="minorHAnsi"/>
                <w:sz w:val="20"/>
                <w:szCs w:val="20"/>
                <w:lang w:val="es-EC"/>
              </w:rPr>
              <w:t xml:space="preserve"> de gestión documental.</w:t>
            </w:r>
          </w:p>
          <w:p w14:paraId="42808B11" w14:textId="77777777" w:rsidR="009E2AE4" w:rsidRPr="00420E23" w:rsidRDefault="009E2AE4" w:rsidP="009E2AE4">
            <w:pPr>
              <w:pStyle w:val="Prrafodelista"/>
              <w:rPr>
                <w:rFonts w:ascii="Century Gothic" w:eastAsiaTheme="minorHAnsi" w:hAnsi="Century Gothic" w:cstheme="minorHAnsi"/>
                <w:sz w:val="20"/>
                <w:szCs w:val="20"/>
                <w:lang w:val="es-EC"/>
              </w:rPr>
            </w:pPr>
          </w:p>
        </w:tc>
      </w:tr>
      <w:tr w:rsidR="00FE4017" w:rsidRPr="00E86915" w14:paraId="66F4C052" w14:textId="77777777" w:rsidTr="00774323">
        <w:trPr>
          <w:trHeight w:val="620"/>
          <w:jc w:val="center"/>
        </w:trPr>
        <w:tc>
          <w:tcPr>
            <w:tcW w:w="10201" w:type="dxa"/>
            <w:gridSpan w:val="2"/>
          </w:tcPr>
          <w:p w14:paraId="0ADCE18F" w14:textId="77777777" w:rsidR="00420E23" w:rsidRDefault="00420E23" w:rsidP="00774323">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DE LOS SERVICIOS:</w:t>
            </w:r>
          </w:p>
          <w:p w14:paraId="56C5F19B" w14:textId="77777777" w:rsidR="00420E23" w:rsidRDefault="00420E23" w:rsidP="00774323">
            <w:pPr>
              <w:pStyle w:val="Default"/>
              <w:jc w:val="both"/>
              <w:rPr>
                <w:rFonts w:ascii="Century Gothic" w:eastAsiaTheme="minorHAnsi" w:hAnsi="Century Gothic" w:cstheme="minorHAnsi"/>
                <w:b/>
                <w:color w:val="auto"/>
                <w:sz w:val="20"/>
                <w:szCs w:val="20"/>
                <w:lang w:val="es-EC" w:eastAsia="es-ES"/>
              </w:rPr>
            </w:pPr>
          </w:p>
          <w:p w14:paraId="02D2AC2B" w14:textId="77777777" w:rsidR="00FE4017"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Objetivo </w:t>
            </w:r>
            <w:r w:rsidR="00F9467E">
              <w:rPr>
                <w:rFonts w:ascii="Century Gothic" w:eastAsiaTheme="minorHAnsi" w:hAnsi="Century Gothic" w:cstheme="minorHAnsi"/>
                <w:b/>
                <w:color w:val="auto"/>
                <w:sz w:val="20"/>
                <w:szCs w:val="20"/>
                <w:lang w:val="es-EC" w:eastAsia="es-ES"/>
              </w:rPr>
              <w:t>General</w:t>
            </w:r>
            <w:r w:rsidRPr="00431781">
              <w:rPr>
                <w:rFonts w:ascii="Century Gothic" w:eastAsiaTheme="minorHAnsi" w:hAnsi="Century Gothic" w:cstheme="minorHAnsi"/>
                <w:b/>
                <w:color w:val="auto"/>
                <w:sz w:val="20"/>
                <w:szCs w:val="20"/>
                <w:lang w:val="es-EC" w:eastAsia="es-ES"/>
              </w:rPr>
              <w:t>:</w:t>
            </w:r>
          </w:p>
          <w:p w14:paraId="67238D77" w14:textId="77777777" w:rsidR="00F9467E" w:rsidRDefault="00F9467E" w:rsidP="00774323">
            <w:pPr>
              <w:pStyle w:val="Default"/>
              <w:jc w:val="both"/>
              <w:rPr>
                <w:rFonts w:ascii="Century Gothic" w:eastAsiaTheme="minorHAnsi" w:hAnsi="Century Gothic" w:cstheme="minorHAnsi"/>
                <w:b/>
                <w:color w:val="auto"/>
                <w:sz w:val="20"/>
                <w:szCs w:val="20"/>
                <w:lang w:val="es-EC" w:eastAsia="es-ES"/>
              </w:rPr>
            </w:pPr>
          </w:p>
          <w:p w14:paraId="59F6EFA3" w14:textId="77777777" w:rsidR="00FE4017" w:rsidRPr="00F94EE3" w:rsidRDefault="00F9467E" w:rsidP="00774323">
            <w:pPr>
              <w:pStyle w:val="Default"/>
              <w:numPr>
                <w:ilvl w:val="0"/>
                <w:numId w:val="22"/>
              </w:numPr>
              <w:jc w:val="both"/>
              <w:rPr>
                <w:rFonts w:ascii="Century Gothic" w:eastAsiaTheme="minorHAnsi" w:hAnsi="Century Gothic" w:cstheme="minorHAnsi"/>
                <w:color w:val="auto"/>
                <w:sz w:val="20"/>
                <w:szCs w:val="20"/>
                <w:lang w:val="es-EC" w:eastAsia="es-ES"/>
              </w:rPr>
            </w:pPr>
            <w:r w:rsidRPr="00F94EE3">
              <w:rPr>
                <w:rFonts w:ascii="Century Gothic" w:eastAsiaTheme="minorHAnsi" w:hAnsi="Century Gothic" w:cstheme="minorHAnsi"/>
                <w:color w:val="auto"/>
                <w:sz w:val="20"/>
                <w:szCs w:val="20"/>
                <w:lang w:val="es-EC" w:eastAsia="es-ES"/>
              </w:rPr>
              <w:t xml:space="preserve">Implementar </w:t>
            </w:r>
            <w:r w:rsidR="00420E23" w:rsidRPr="00F94EE3">
              <w:rPr>
                <w:rFonts w:ascii="Century Gothic" w:eastAsiaTheme="minorHAnsi" w:hAnsi="Century Gothic" w:cstheme="minorHAnsi"/>
                <w:color w:val="auto"/>
                <w:sz w:val="20"/>
                <w:szCs w:val="20"/>
                <w:lang w:val="es-EC" w:eastAsia="es-ES"/>
              </w:rPr>
              <w:t xml:space="preserve">una </w:t>
            </w:r>
            <w:r w:rsidR="00420E23" w:rsidRPr="00F94EE3">
              <w:rPr>
                <w:rFonts w:ascii="Century Gothic" w:eastAsiaTheme="minorHAnsi" w:hAnsi="Century Gothic" w:cstheme="minorHAnsi"/>
                <w:b/>
                <w:bCs/>
                <w:color w:val="auto"/>
                <w:sz w:val="20"/>
                <w:szCs w:val="20"/>
                <w:lang w:val="es-EC" w:eastAsia="es-ES"/>
              </w:rPr>
              <w:t>SOLUCIÓN INTEGRAL DE ADMINISTRACIÓN Y GESTIÓN DOOCUMENTAL</w:t>
            </w:r>
            <w:r w:rsidR="00420E23" w:rsidRPr="00F94EE3">
              <w:rPr>
                <w:rFonts w:ascii="Century Gothic" w:eastAsiaTheme="minorHAnsi" w:hAnsi="Century Gothic" w:cstheme="minorHAnsi"/>
                <w:color w:val="auto"/>
                <w:sz w:val="20"/>
                <w:szCs w:val="20"/>
                <w:lang w:val="es-EC" w:eastAsia="es-ES"/>
              </w:rPr>
              <w:t xml:space="preserve">, que permita integrar mediante una plataforma tecnológica </w:t>
            </w:r>
            <w:r w:rsidR="00293C21" w:rsidRPr="00F94EE3">
              <w:rPr>
                <w:rFonts w:ascii="Century Gothic" w:eastAsiaTheme="minorHAnsi" w:hAnsi="Century Gothic" w:cstheme="minorHAnsi"/>
                <w:color w:val="auto"/>
                <w:sz w:val="20"/>
                <w:szCs w:val="20"/>
                <w:lang w:val="es-EC" w:eastAsia="es-ES"/>
              </w:rPr>
              <w:t xml:space="preserve">especializada el archivo físico activo y pasivo </w:t>
            </w:r>
            <w:r w:rsidR="00F94EE3" w:rsidRPr="00F94EE3">
              <w:rPr>
                <w:rFonts w:ascii="Century Gothic" w:eastAsiaTheme="minorHAnsi" w:hAnsi="Century Gothic" w:cstheme="minorHAnsi"/>
                <w:color w:val="auto"/>
                <w:sz w:val="20"/>
                <w:szCs w:val="20"/>
                <w:lang w:val="es-EC" w:eastAsia="es-ES"/>
              </w:rPr>
              <w:t>de</w:t>
            </w:r>
            <w:r w:rsidR="00293C21" w:rsidRPr="00F94EE3">
              <w:rPr>
                <w:rFonts w:ascii="Century Gothic" w:eastAsiaTheme="minorHAnsi" w:hAnsi="Century Gothic" w:cstheme="minorHAnsi"/>
                <w:color w:val="auto"/>
                <w:sz w:val="20"/>
                <w:szCs w:val="20"/>
                <w:lang w:val="es-EC" w:eastAsia="es-ES"/>
              </w:rPr>
              <w:t xml:space="preserve"> </w:t>
            </w:r>
            <w:r w:rsidR="00F94EE3" w:rsidRPr="00F94EE3">
              <w:rPr>
                <w:rFonts w:ascii="Century Gothic" w:eastAsiaTheme="minorHAnsi" w:hAnsi="Century Gothic" w:cstheme="minorHAnsi"/>
                <w:color w:val="auto"/>
                <w:sz w:val="20"/>
                <w:szCs w:val="20"/>
                <w:lang w:val="es-EC" w:eastAsia="es-ES"/>
              </w:rPr>
              <w:t xml:space="preserve">la documentación del personal activo y pasivo correspondiente al departamento de </w:t>
            </w:r>
            <w:r w:rsidR="00F94EE3" w:rsidRPr="00085D5A">
              <w:rPr>
                <w:rFonts w:ascii="Century Gothic" w:eastAsiaTheme="minorHAnsi" w:hAnsi="Century Gothic" w:cstheme="minorHAnsi"/>
                <w:b/>
                <w:bCs/>
                <w:color w:val="auto"/>
                <w:sz w:val="20"/>
                <w:szCs w:val="20"/>
                <w:lang w:val="es-EC" w:eastAsia="es-ES"/>
              </w:rPr>
              <w:t>TALENTO HUMANO</w:t>
            </w:r>
            <w:r w:rsidR="00F94EE3" w:rsidRPr="00F94EE3">
              <w:rPr>
                <w:rFonts w:ascii="Century Gothic" w:eastAsiaTheme="minorHAnsi" w:hAnsi="Century Gothic" w:cstheme="minorHAnsi"/>
                <w:color w:val="auto"/>
                <w:sz w:val="20"/>
                <w:szCs w:val="20"/>
                <w:lang w:val="es-EC" w:eastAsia="es-ES"/>
              </w:rPr>
              <w:t xml:space="preserve"> de las dos empresas y su relación con la parte física que sea entregada</w:t>
            </w:r>
            <w:r w:rsidR="00293C21" w:rsidRPr="00F94EE3">
              <w:rPr>
                <w:rFonts w:ascii="Century Gothic" w:eastAsiaTheme="minorHAnsi" w:hAnsi="Century Gothic" w:cstheme="minorHAnsi"/>
                <w:color w:val="auto"/>
                <w:sz w:val="20"/>
                <w:szCs w:val="20"/>
                <w:lang w:val="es-EC" w:eastAsia="es-ES"/>
              </w:rPr>
              <w:t xml:space="preserve"> </w:t>
            </w:r>
            <w:r w:rsidR="00F94EE3" w:rsidRPr="00F94EE3">
              <w:rPr>
                <w:rFonts w:ascii="Century Gothic" w:eastAsiaTheme="minorHAnsi" w:hAnsi="Century Gothic" w:cstheme="minorHAnsi"/>
                <w:color w:val="auto"/>
                <w:sz w:val="20"/>
                <w:szCs w:val="20"/>
                <w:lang w:val="es-EC" w:eastAsia="es-ES"/>
              </w:rPr>
              <w:t xml:space="preserve">para su custodia y permitir el acceso a la plataforma para la correcta, eficiente y rápida consulta de información digitalizada </w:t>
            </w:r>
            <w:r w:rsidR="00293C21" w:rsidRPr="00F94EE3">
              <w:rPr>
                <w:rFonts w:ascii="Century Gothic" w:eastAsiaTheme="minorHAnsi" w:hAnsi="Century Gothic" w:cstheme="minorHAnsi"/>
                <w:color w:val="auto"/>
                <w:sz w:val="20"/>
                <w:szCs w:val="20"/>
                <w:lang w:val="es-EC" w:eastAsia="es-ES"/>
              </w:rPr>
              <w:t xml:space="preserve">de tal forma que se pueda </w:t>
            </w:r>
            <w:r w:rsidR="00A1111E" w:rsidRPr="00F94EE3">
              <w:rPr>
                <w:rFonts w:ascii="Century Gothic" w:eastAsiaTheme="minorHAnsi" w:hAnsi="Century Gothic" w:cstheme="minorHAnsi"/>
                <w:color w:val="auto"/>
                <w:sz w:val="20"/>
                <w:szCs w:val="20"/>
                <w:lang w:val="es-EC" w:eastAsia="es-ES"/>
              </w:rPr>
              <w:t>establecer como</w:t>
            </w:r>
            <w:r w:rsidRPr="00F94EE3">
              <w:rPr>
                <w:rFonts w:ascii="Century Gothic" w:eastAsiaTheme="minorHAnsi" w:hAnsi="Century Gothic" w:cstheme="minorHAnsi"/>
                <w:color w:val="auto"/>
                <w:sz w:val="20"/>
                <w:szCs w:val="20"/>
                <w:lang w:val="es-EC" w:eastAsia="es-ES"/>
              </w:rPr>
              <w:t xml:space="preserve"> normativa </w:t>
            </w:r>
            <w:r w:rsidR="00A1111E" w:rsidRPr="00F94EE3">
              <w:rPr>
                <w:rFonts w:ascii="Century Gothic" w:eastAsiaTheme="minorHAnsi" w:hAnsi="Century Gothic" w:cstheme="minorHAnsi"/>
                <w:color w:val="auto"/>
                <w:sz w:val="20"/>
                <w:szCs w:val="20"/>
                <w:lang w:val="es-EC" w:eastAsia="es-ES"/>
              </w:rPr>
              <w:t>obligatoria</w:t>
            </w:r>
            <w:r w:rsidR="00BB5BD8" w:rsidRPr="00F94EE3">
              <w:rPr>
                <w:rFonts w:ascii="Century Gothic" w:eastAsiaTheme="minorHAnsi" w:hAnsi="Century Gothic" w:cstheme="minorHAnsi"/>
                <w:color w:val="auto"/>
                <w:sz w:val="20"/>
                <w:szCs w:val="20"/>
                <w:lang w:val="es-EC" w:eastAsia="es-ES"/>
              </w:rPr>
              <w:t xml:space="preserve"> el uso de </w:t>
            </w:r>
            <w:r w:rsidR="00082BB9" w:rsidRPr="00F94EE3">
              <w:rPr>
                <w:rFonts w:ascii="Century Gothic" w:eastAsiaTheme="minorHAnsi" w:hAnsi="Century Gothic" w:cstheme="minorHAnsi"/>
                <w:color w:val="auto"/>
                <w:sz w:val="20"/>
                <w:szCs w:val="20"/>
                <w:lang w:val="es-EC" w:eastAsia="es-ES"/>
              </w:rPr>
              <w:t>la plataforma como herramienta para búsqueda y manipulación de la información dentro de la organización.</w:t>
            </w:r>
          </w:p>
          <w:p w14:paraId="71543626" w14:textId="77777777" w:rsidR="003E7E5B" w:rsidRDefault="003E7E5B" w:rsidP="00774323">
            <w:pPr>
              <w:pStyle w:val="Default"/>
              <w:jc w:val="both"/>
              <w:rPr>
                <w:rFonts w:ascii="Century Gothic" w:eastAsiaTheme="minorHAnsi" w:hAnsi="Century Gothic" w:cstheme="minorHAnsi"/>
                <w:b/>
                <w:color w:val="auto"/>
                <w:sz w:val="20"/>
                <w:szCs w:val="20"/>
                <w:lang w:val="es-EC" w:eastAsia="es-ES"/>
              </w:rPr>
            </w:pPr>
          </w:p>
          <w:p w14:paraId="46AE4C43" w14:textId="77777777" w:rsidR="00FE4017" w:rsidRDefault="00A1111E" w:rsidP="00774323">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Específicos:</w:t>
            </w:r>
          </w:p>
          <w:p w14:paraId="27B074F1" w14:textId="77777777" w:rsidR="00082BB9" w:rsidRDefault="00082BB9" w:rsidP="00774323">
            <w:pPr>
              <w:pStyle w:val="Default"/>
              <w:jc w:val="both"/>
              <w:rPr>
                <w:rFonts w:ascii="Century Gothic" w:eastAsiaTheme="minorHAnsi" w:hAnsi="Century Gothic" w:cstheme="minorHAnsi"/>
                <w:b/>
                <w:color w:val="auto"/>
                <w:sz w:val="20"/>
                <w:szCs w:val="20"/>
                <w:lang w:val="es-EC" w:eastAsia="es-ES"/>
              </w:rPr>
            </w:pPr>
          </w:p>
          <w:p w14:paraId="378309C8" w14:textId="77777777" w:rsidR="00082BB9" w:rsidRDefault="00082BB9" w:rsidP="00774323">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FILE:</w:t>
            </w:r>
          </w:p>
          <w:p w14:paraId="391B1B64" w14:textId="77777777" w:rsidR="00082BB9" w:rsidRPr="00431781" w:rsidRDefault="00082BB9" w:rsidP="00774323">
            <w:pPr>
              <w:pStyle w:val="Default"/>
              <w:jc w:val="both"/>
              <w:rPr>
                <w:rFonts w:ascii="Century Gothic" w:eastAsiaTheme="minorHAnsi" w:hAnsi="Century Gothic" w:cstheme="minorHAnsi"/>
                <w:b/>
                <w:color w:val="auto"/>
                <w:sz w:val="20"/>
                <w:szCs w:val="20"/>
                <w:lang w:val="es-EC" w:eastAsia="es-ES"/>
              </w:rPr>
            </w:pPr>
          </w:p>
          <w:p w14:paraId="5FF6AE15" w14:textId="77777777" w:rsidR="00FE4017" w:rsidRDefault="00082BB9" w:rsidP="00082BB9">
            <w:pPr>
              <w:pStyle w:val="Default"/>
              <w:numPr>
                <w:ilvl w:val="0"/>
                <w:numId w:val="3"/>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Clasificar y ordenar por cada una de las agrupaciones</w:t>
            </w:r>
            <w:r w:rsidR="00D85E45">
              <w:rPr>
                <w:rFonts w:ascii="Century Gothic" w:eastAsiaTheme="minorHAnsi" w:hAnsi="Century Gothic" w:cstheme="minorHAnsi"/>
                <w:color w:val="auto"/>
                <w:sz w:val="20"/>
                <w:szCs w:val="20"/>
                <w:lang w:val="es-EC" w:eastAsia="es-ES"/>
              </w:rPr>
              <w:t xml:space="preserve"> (</w:t>
            </w:r>
            <w:r w:rsidR="00D85E45" w:rsidRPr="00082BB9">
              <w:rPr>
                <w:rFonts w:ascii="Century Gothic" w:eastAsiaTheme="minorHAnsi" w:hAnsi="Century Gothic" w:cstheme="minorHAnsi"/>
                <w:color w:val="auto"/>
                <w:sz w:val="20"/>
                <w:szCs w:val="20"/>
                <w:lang w:val="es-EC" w:eastAsia="es-ES"/>
              </w:rPr>
              <w:t>Carpetas Manila</w:t>
            </w:r>
            <w:r w:rsidR="00D85E45">
              <w:rPr>
                <w:rFonts w:ascii="Century Gothic" w:eastAsiaTheme="minorHAnsi" w:hAnsi="Century Gothic" w:cstheme="minorHAnsi"/>
                <w:color w:val="auto"/>
                <w:sz w:val="20"/>
                <w:szCs w:val="20"/>
                <w:lang w:val="es-EC" w:eastAsia="es-ES"/>
              </w:rPr>
              <w:t>)</w:t>
            </w:r>
            <w:r w:rsidRPr="00082BB9">
              <w:rPr>
                <w:rFonts w:ascii="Century Gothic" w:eastAsiaTheme="minorHAnsi" w:hAnsi="Century Gothic" w:cstheme="minorHAnsi"/>
                <w:color w:val="auto"/>
                <w:sz w:val="20"/>
                <w:szCs w:val="20"/>
                <w:lang w:val="es-EC" w:eastAsia="es-ES"/>
              </w:rPr>
              <w:t xml:space="preserve"> que el cliente</w:t>
            </w:r>
            <w:r w:rsidR="00D85E45">
              <w:rPr>
                <w:rFonts w:ascii="Century Gothic" w:eastAsiaTheme="minorHAnsi" w:hAnsi="Century Gothic" w:cstheme="minorHAnsi"/>
                <w:color w:val="auto"/>
                <w:sz w:val="20"/>
                <w:szCs w:val="20"/>
                <w:lang w:val="es-EC" w:eastAsia="es-ES"/>
              </w:rPr>
              <w:t xml:space="preserve"> posee</w:t>
            </w:r>
            <w:r w:rsidR="00713081">
              <w:rPr>
                <w:rFonts w:ascii="Century Gothic" w:eastAsiaTheme="minorHAnsi" w:hAnsi="Century Gothic" w:cstheme="minorHAnsi"/>
                <w:color w:val="auto"/>
                <w:sz w:val="20"/>
                <w:szCs w:val="20"/>
                <w:lang w:val="es-EC" w:eastAsia="es-ES"/>
              </w:rPr>
              <w:t xml:space="preserve">, </w:t>
            </w:r>
            <w:r w:rsidRPr="00082BB9">
              <w:rPr>
                <w:rFonts w:ascii="Century Gothic" w:eastAsiaTheme="minorHAnsi" w:hAnsi="Century Gothic" w:cstheme="minorHAnsi"/>
                <w:color w:val="auto"/>
                <w:sz w:val="20"/>
                <w:szCs w:val="20"/>
                <w:lang w:val="es-EC" w:eastAsia="es-ES"/>
              </w:rPr>
              <w:t xml:space="preserve">a los cuales identificaremos como files dentro de nuestro sistema de acuerdo con el detalle que se registre en base a lo que se defina con el cliente para </w:t>
            </w:r>
            <w:r w:rsidR="004017B5">
              <w:rPr>
                <w:rFonts w:ascii="Century Gothic" w:eastAsiaTheme="minorHAnsi" w:hAnsi="Century Gothic" w:cstheme="minorHAnsi"/>
                <w:color w:val="auto"/>
                <w:sz w:val="20"/>
                <w:szCs w:val="20"/>
                <w:lang w:val="es-EC" w:eastAsia="es-ES"/>
              </w:rPr>
              <w:t xml:space="preserve">la </w:t>
            </w:r>
            <w:r w:rsidR="00F94EE3">
              <w:rPr>
                <w:rFonts w:ascii="Century Gothic" w:eastAsiaTheme="minorHAnsi" w:hAnsi="Century Gothic" w:cstheme="minorHAnsi"/>
                <w:color w:val="auto"/>
                <w:sz w:val="20"/>
                <w:szCs w:val="20"/>
                <w:lang w:val="es-EC" w:eastAsia="es-ES"/>
              </w:rPr>
              <w:t>Indexación</w:t>
            </w:r>
            <w:r w:rsidR="004017B5">
              <w:rPr>
                <w:rFonts w:ascii="Century Gothic" w:eastAsiaTheme="minorHAnsi" w:hAnsi="Century Gothic" w:cstheme="minorHAnsi"/>
                <w:color w:val="auto"/>
                <w:sz w:val="20"/>
                <w:szCs w:val="20"/>
                <w:lang w:val="es-EC" w:eastAsia="es-ES"/>
              </w:rPr>
              <w:t xml:space="preserve"> de</w:t>
            </w:r>
            <w:r w:rsidR="00713081">
              <w:rPr>
                <w:rFonts w:ascii="Century Gothic" w:eastAsiaTheme="minorHAnsi" w:hAnsi="Century Gothic" w:cstheme="minorHAnsi"/>
                <w:color w:val="auto"/>
                <w:sz w:val="20"/>
                <w:szCs w:val="20"/>
                <w:lang w:val="es-EC" w:eastAsia="es-ES"/>
              </w:rPr>
              <w:t xml:space="preserve">l </w:t>
            </w:r>
            <w:r w:rsidR="00713081" w:rsidRPr="00713081">
              <w:rPr>
                <w:rFonts w:ascii="Century Gothic" w:eastAsiaTheme="minorHAnsi" w:hAnsi="Century Gothic" w:cstheme="minorHAnsi"/>
                <w:b/>
                <w:bCs/>
                <w:color w:val="auto"/>
                <w:sz w:val="20"/>
                <w:szCs w:val="20"/>
                <w:lang w:val="es-EC" w:eastAsia="es-ES"/>
              </w:rPr>
              <w:t>PERSONAL ACTIVO</w:t>
            </w:r>
            <w:r w:rsidR="00713081">
              <w:rPr>
                <w:rFonts w:ascii="Century Gothic" w:eastAsiaTheme="minorHAnsi" w:hAnsi="Century Gothic" w:cstheme="minorHAnsi"/>
                <w:color w:val="auto"/>
                <w:sz w:val="20"/>
                <w:szCs w:val="20"/>
                <w:lang w:val="es-EC" w:eastAsia="es-ES"/>
              </w:rPr>
              <w:t xml:space="preserve"> (92 FILES CHAMPION Y 15 FILES ECOLAB) y </w:t>
            </w:r>
            <w:r w:rsidR="00713081" w:rsidRPr="00713081">
              <w:rPr>
                <w:rFonts w:ascii="Century Gothic" w:eastAsiaTheme="minorHAnsi" w:hAnsi="Century Gothic" w:cstheme="minorHAnsi"/>
                <w:b/>
                <w:bCs/>
                <w:color w:val="auto"/>
                <w:sz w:val="20"/>
                <w:szCs w:val="20"/>
                <w:lang w:val="es-EC" w:eastAsia="es-ES"/>
              </w:rPr>
              <w:t>PERSONAL PASIVO</w:t>
            </w:r>
            <w:r w:rsidR="00713081">
              <w:rPr>
                <w:rFonts w:ascii="Century Gothic" w:eastAsiaTheme="minorHAnsi" w:hAnsi="Century Gothic" w:cstheme="minorHAnsi"/>
                <w:color w:val="auto"/>
                <w:sz w:val="20"/>
                <w:szCs w:val="20"/>
                <w:lang w:val="es-EC" w:eastAsia="es-ES"/>
              </w:rPr>
              <w:t xml:space="preserve"> (12 FILES CHAMPION Y ECOLAB)</w:t>
            </w:r>
            <w:r w:rsidR="00280B12">
              <w:rPr>
                <w:rFonts w:ascii="Century Gothic" w:eastAsiaTheme="minorHAnsi" w:hAnsi="Century Gothic" w:cstheme="minorHAnsi"/>
                <w:color w:val="auto"/>
                <w:sz w:val="20"/>
                <w:szCs w:val="20"/>
                <w:lang w:val="es-EC" w:eastAsia="es-ES"/>
              </w:rPr>
              <w:t>.</w:t>
            </w:r>
          </w:p>
          <w:p w14:paraId="158144E8" w14:textId="77777777" w:rsidR="00082BB9" w:rsidRDefault="00082BB9" w:rsidP="00082BB9">
            <w:pPr>
              <w:pStyle w:val="Default"/>
              <w:jc w:val="both"/>
              <w:rPr>
                <w:rFonts w:ascii="Century Gothic" w:eastAsiaTheme="minorHAnsi" w:hAnsi="Century Gothic" w:cstheme="minorHAnsi"/>
                <w:color w:val="auto"/>
                <w:sz w:val="20"/>
                <w:szCs w:val="20"/>
                <w:lang w:val="es-EC" w:eastAsia="es-ES"/>
              </w:rPr>
            </w:pPr>
          </w:p>
          <w:p w14:paraId="1B3D33A1" w14:textId="77777777" w:rsidR="00082BB9" w:rsidRPr="00082BB9" w:rsidRDefault="00082BB9" w:rsidP="00082BB9">
            <w:pPr>
              <w:pStyle w:val="Default"/>
              <w:jc w:val="both"/>
              <w:rPr>
                <w:rFonts w:ascii="Century Gothic" w:eastAsiaTheme="minorHAnsi" w:hAnsi="Century Gothic" w:cstheme="minorHAnsi"/>
                <w:b/>
                <w:bCs/>
                <w:color w:val="auto"/>
                <w:sz w:val="20"/>
                <w:szCs w:val="20"/>
                <w:lang w:val="es-EC" w:eastAsia="es-ES"/>
              </w:rPr>
            </w:pPr>
            <w:r w:rsidRPr="00082BB9">
              <w:rPr>
                <w:rFonts w:ascii="Century Gothic" w:eastAsiaTheme="minorHAnsi" w:hAnsi="Century Gothic" w:cstheme="minorHAnsi"/>
                <w:b/>
                <w:bCs/>
                <w:color w:val="auto"/>
                <w:sz w:val="20"/>
                <w:szCs w:val="20"/>
                <w:lang w:val="es-EC" w:eastAsia="es-ES"/>
              </w:rPr>
              <w:t>DIGITALIZACION:</w:t>
            </w:r>
          </w:p>
          <w:p w14:paraId="15F25592" w14:textId="77777777" w:rsidR="00082BB9" w:rsidRDefault="00082BB9" w:rsidP="00082BB9">
            <w:pPr>
              <w:pStyle w:val="Default"/>
              <w:jc w:val="both"/>
              <w:rPr>
                <w:rFonts w:ascii="Century Gothic" w:eastAsiaTheme="minorHAnsi" w:hAnsi="Century Gothic" w:cstheme="minorHAnsi"/>
                <w:color w:val="auto"/>
                <w:sz w:val="20"/>
                <w:szCs w:val="20"/>
                <w:lang w:val="es-EC" w:eastAsia="es-ES"/>
              </w:rPr>
            </w:pPr>
          </w:p>
          <w:p w14:paraId="0CC990B8" w14:textId="77777777" w:rsidR="00082BB9" w:rsidRPr="00082BB9" w:rsidRDefault="00082BB9" w:rsidP="00082BB9">
            <w:pPr>
              <w:pStyle w:val="Default"/>
              <w:numPr>
                <w:ilvl w:val="0"/>
                <w:numId w:val="22"/>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Preparar, clasificar, organizar, indexar y relacionar las imágenes digitalizadas con cada una de sus cajas en el archivo físico que se encuentra bajo custodia de </w:t>
            </w:r>
            <w:r w:rsidRPr="00EB5527">
              <w:rPr>
                <w:rFonts w:ascii="Century Gothic" w:eastAsiaTheme="minorHAnsi" w:hAnsi="Century Gothic" w:cstheme="minorHAnsi"/>
                <w:b/>
                <w:bCs/>
                <w:color w:val="auto"/>
                <w:sz w:val="20"/>
                <w:szCs w:val="20"/>
                <w:lang w:val="es-EC" w:eastAsia="es-ES"/>
              </w:rPr>
              <w:t>DATASOLUTIONS S.A</w:t>
            </w:r>
            <w:r w:rsidRPr="00082BB9">
              <w:rPr>
                <w:rFonts w:ascii="Century Gothic" w:eastAsiaTheme="minorHAnsi" w:hAnsi="Century Gothic" w:cstheme="minorHAnsi"/>
                <w:color w:val="auto"/>
                <w:sz w:val="20"/>
                <w:szCs w:val="20"/>
                <w:lang w:val="es-EC" w:eastAsia="es-ES"/>
              </w:rPr>
              <w:t>., en el sistema de Administración Integral de Documentos, dando de alta en el mismo con la posibilidad de poseer un orden jerárquico CAJA – FILE – DOCUMENTO – IMAGEN</w:t>
            </w:r>
            <w:r w:rsidR="00D85E45">
              <w:rPr>
                <w:rFonts w:ascii="Century Gothic" w:eastAsiaTheme="minorHAnsi" w:hAnsi="Century Gothic" w:cstheme="minorHAnsi"/>
                <w:color w:val="auto"/>
                <w:sz w:val="20"/>
                <w:szCs w:val="20"/>
                <w:lang w:val="es-EC" w:eastAsia="es-ES"/>
              </w:rPr>
              <w:t xml:space="preserve">, correspondiente al </w:t>
            </w:r>
            <w:r w:rsidR="005A27DB" w:rsidRPr="005A27DB">
              <w:rPr>
                <w:rFonts w:ascii="Century Gothic" w:eastAsiaTheme="minorHAnsi" w:hAnsi="Century Gothic" w:cstheme="minorHAnsi"/>
                <w:b/>
                <w:bCs/>
                <w:color w:val="auto"/>
                <w:sz w:val="20"/>
                <w:szCs w:val="20"/>
                <w:lang w:val="es-EC" w:eastAsia="es-ES"/>
              </w:rPr>
              <w:t>ARCHIVO PASIVO</w:t>
            </w:r>
            <w:r w:rsidR="00D85E45">
              <w:rPr>
                <w:rFonts w:ascii="Century Gothic" w:eastAsiaTheme="minorHAnsi" w:hAnsi="Century Gothic" w:cstheme="minorHAnsi"/>
                <w:color w:val="auto"/>
                <w:sz w:val="20"/>
                <w:szCs w:val="20"/>
                <w:lang w:val="es-EC" w:eastAsia="es-ES"/>
              </w:rPr>
              <w:t xml:space="preserve"> de las dos compañías (CHAMPION Y ECOLAB)</w:t>
            </w:r>
            <w:r w:rsidRPr="00082BB9">
              <w:rPr>
                <w:rFonts w:ascii="Century Gothic" w:eastAsiaTheme="minorHAnsi" w:hAnsi="Century Gothic" w:cstheme="minorHAnsi"/>
                <w:color w:val="auto"/>
                <w:sz w:val="20"/>
                <w:szCs w:val="20"/>
                <w:lang w:val="es-EC" w:eastAsia="es-ES"/>
              </w:rPr>
              <w:t>.</w:t>
            </w:r>
          </w:p>
          <w:p w14:paraId="2BC18BAE" w14:textId="77777777" w:rsidR="00082BB9" w:rsidRPr="00082BB9" w:rsidRDefault="00082BB9" w:rsidP="00082BB9">
            <w:pPr>
              <w:pStyle w:val="Default"/>
              <w:ind w:left="720"/>
              <w:jc w:val="both"/>
              <w:rPr>
                <w:rFonts w:ascii="Century Gothic" w:eastAsiaTheme="minorHAnsi" w:hAnsi="Century Gothic" w:cstheme="minorHAnsi"/>
                <w:color w:val="auto"/>
                <w:sz w:val="20"/>
                <w:szCs w:val="20"/>
                <w:lang w:val="es-EC" w:eastAsia="es-ES"/>
              </w:rPr>
            </w:pPr>
          </w:p>
          <w:p w14:paraId="3B186BD3" w14:textId="77777777" w:rsidR="00082BB9" w:rsidRPr="00082BB9" w:rsidRDefault="00082BB9" w:rsidP="00082BB9">
            <w:pPr>
              <w:pStyle w:val="Default"/>
              <w:numPr>
                <w:ilvl w:val="0"/>
                <w:numId w:val="22"/>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Preparar, clasificar, organizar, indexar y relacionar las imágenes digitalizadas correspondientes a</w:t>
            </w:r>
            <w:r w:rsidR="00D85E45">
              <w:rPr>
                <w:rFonts w:ascii="Century Gothic" w:eastAsiaTheme="minorHAnsi" w:hAnsi="Century Gothic" w:cstheme="minorHAnsi"/>
                <w:color w:val="auto"/>
                <w:sz w:val="20"/>
                <w:szCs w:val="20"/>
                <w:lang w:val="es-EC" w:eastAsia="es-ES"/>
              </w:rPr>
              <w:t xml:space="preserve">l </w:t>
            </w:r>
            <w:r w:rsidR="00D85E45" w:rsidRPr="005A27DB">
              <w:rPr>
                <w:rFonts w:ascii="Century Gothic" w:eastAsiaTheme="minorHAnsi" w:hAnsi="Century Gothic" w:cstheme="minorHAnsi"/>
                <w:b/>
                <w:bCs/>
                <w:color w:val="auto"/>
                <w:sz w:val="20"/>
                <w:szCs w:val="20"/>
                <w:lang w:val="es-EC" w:eastAsia="es-ES"/>
              </w:rPr>
              <w:t>ARCHIVO ACTIVO</w:t>
            </w:r>
            <w:r w:rsidR="00D85E45">
              <w:rPr>
                <w:rFonts w:ascii="Century Gothic" w:eastAsiaTheme="minorHAnsi" w:hAnsi="Century Gothic" w:cstheme="minorHAnsi"/>
                <w:color w:val="auto"/>
                <w:sz w:val="20"/>
                <w:szCs w:val="20"/>
                <w:lang w:val="es-EC" w:eastAsia="es-ES"/>
              </w:rPr>
              <w:t xml:space="preserve"> </w:t>
            </w:r>
            <w:r w:rsidR="005A27DB">
              <w:rPr>
                <w:rFonts w:ascii="Century Gothic" w:eastAsiaTheme="minorHAnsi" w:hAnsi="Century Gothic" w:cstheme="minorHAnsi"/>
                <w:color w:val="auto"/>
                <w:sz w:val="20"/>
                <w:szCs w:val="20"/>
                <w:lang w:val="es-EC" w:eastAsia="es-ES"/>
              </w:rPr>
              <w:t>y</w:t>
            </w:r>
            <w:r w:rsidRPr="00082BB9">
              <w:rPr>
                <w:rFonts w:ascii="Century Gothic" w:eastAsiaTheme="minorHAnsi" w:hAnsi="Century Gothic" w:cstheme="minorHAnsi"/>
                <w:color w:val="auto"/>
                <w:sz w:val="20"/>
                <w:szCs w:val="20"/>
                <w:lang w:val="es-EC" w:eastAsia="es-ES"/>
              </w:rPr>
              <w:t xml:space="preserve"> crear una caja virtual en el sistema de Administración Integral de Documentos, dando de alta en el mismo con la posibilidad de poseer un orden jerárquico CAJA – FILE – DOCUMENTO – IMAGEN</w:t>
            </w:r>
            <w:r w:rsidR="005A27DB">
              <w:rPr>
                <w:rFonts w:ascii="Century Gothic" w:eastAsiaTheme="minorHAnsi" w:hAnsi="Century Gothic" w:cstheme="minorHAnsi"/>
                <w:color w:val="auto"/>
                <w:sz w:val="20"/>
                <w:szCs w:val="20"/>
                <w:lang w:val="es-EC" w:eastAsia="es-ES"/>
              </w:rPr>
              <w:t>, que permita visualizar de manera remota su contenido mediante usuarios y contraseñas asignadas para su manipulación y consulta</w:t>
            </w:r>
            <w:r w:rsidRPr="00082BB9">
              <w:rPr>
                <w:rFonts w:ascii="Century Gothic" w:eastAsiaTheme="minorHAnsi" w:hAnsi="Century Gothic" w:cstheme="minorHAnsi"/>
                <w:color w:val="auto"/>
                <w:sz w:val="20"/>
                <w:szCs w:val="20"/>
                <w:lang w:val="es-EC" w:eastAsia="es-ES"/>
              </w:rPr>
              <w:t>.</w:t>
            </w:r>
          </w:p>
          <w:p w14:paraId="32ED60C9" w14:textId="77777777" w:rsidR="00082BB9" w:rsidRPr="00082BB9" w:rsidRDefault="00082BB9" w:rsidP="00082BB9">
            <w:pPr>
              <w:pStyle w:val="Default"/>
              <w:ind w:left="720"/>
              <w:jc w:val="both"/>
              <w:rPr>
                <w:rFonts w:ascii="Century Gothic" w:eastAsiaTheme="minorHAnsi" w:hAnsi="Century Gothic" w:cstheme="minorHAnsi"/>
                <w:color w:val="auto"/>
                <w:sz w:val="20"/>
                <w:szCs w:val="20"/>
                <w:lang w:val="es-EC" w:eastAsia="es-ES"/>
              </w:rPr>
            </w:pPr>
          </w:p>
          <w:p w14:paraId="57A6BE68" w14:textId="77777777" w:rsidR="00082BB9" w:rsidRDefault="00082BB9" w:rsidP="00082BB9">
            <w:pPr>
              <w:pStyle w:val="Default"/>
              <w:numPr>
                <w:ilvl w:val="0"/>
                <w:numId w:val="22"/>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Entregar el inventario del archivo ordenado mediante su visualización en la plataforma misma que debe hacerse en forma consecutiva y simple para un control y manejo de la información de manera sencilla y rápida para el cliente.</w:t>
            </w:r>
          </w:p>
          <w:p w14:paraId="32E38F3F" w14:textId="77777777" w:rsidR="00082BB9" w:rsidRDefault="00082BB9" w:rsidP="00082BB9">
            <w:pPr>
              <w:pStyle w:val="Prrafodelista"/>
              <w:rPr>
                <w:rFonts w:ascii="Century Gothic" w:eastAsiaTheme="minorHAnsi" w:hAnsi="Century Gothic" w:cstheme="minorHAnsi"/>
                <w:sz w:val="20"/>
                <w:szCs w:val="20"/>
                <w:lang w:val="es-EC"/>
              </w:rPr>
            </w:pPr>
          </w:p>
          <w:p w14:paraId="5EFB3A34" w14:textId="77777777" w:rsidR="00082BB9" w:rsidRPr="00431781" w:rsidRDefault="00082BB9" w:rsidP="00082BB9">
            <w:pPr>
              <w:pStyle w:val="Default"/>
              <w:ind w:left="720"/>
              <w:jc w:val="both"/>
              <w:rPr>
                <w:rFonts w:ascii="Century Gothic" w:eastAsiaTheme="minorHAnsi" w:hAnsi="Century Gothic" w:cstheme="minorHAnsi"/>
                <w:color w:val="auto"/>
                <w:sz w:val="20"/>
                <w:szCs w:val="20"/>
                <w:lang w:val="es-EC" w:eastAsia="es-ES"/>
              </w:rPr>
            </w:pPr>
          </w:p>
        </w:tc>
      </w:tr>
      <w:tr w:rsidR="00FE4017" w:rsidRPr="004735B8" w14:paraId="28DF3C11" w14:textId="77777777" w:rsidTr="00774323">
        <w:trPr>
          <w:trHeight w:val="620"/>
          <w:jc w:val="center"/>
        </w:trPr>
        <w:tc>
          <w:tcPr>
            <w:tcW w:w="10201" w:type="dxa"/>
            <w:gridSpan w:val="2"/>
          </w:tcPr>
          <w:p w14:paraId="5682E50D"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Objetivo de la reunión:</w:t>
            </w:r>
          </w:p>
          <w:p w14:paraId="769A06B3" w14:textId="77777777" w:rsidR="00082BB9" w:rsidRPr="00082BB9" w:rsidRDefault="00082BB9" w:rsidP="00082BB9">
            <w:pPr>
              <w:pStyle w:val="Default"/>
              <w:numPr>
                <w:ilvl w:val="0"/>
                <w:numId w:val="1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Establecer los acuerdos respectivos para mantener un desarrollo exitoso del proyecto, así como los hitos que se deben cumplir para medir su ejecución en el tiempo establecido y ofertado por </w:t>
            </w:r>
            <w:r w:rsidRPr="00082BB9">
              <w:rPr>
                <w:rFonts w:ascii="Century Gothic" w:eastAsiaTheme="minorHAnsi" w:hAnsi="Century Gothic" w:cstheme="minorHAnsi"/>
                <w:color w:val="auto"/>
                <w:sz w:val="20"/>
                <w:szCs w:val="20"/>
                <w:lang w:val="es-EC" w:eastAsia="es-ES"/>
              </w:rPr>
              <w:lastRenderedPageBreak/>
              <w:t>nuestra empresa. A continuación, se detalla los hitos a seguir en la presente reunión:</w:t>
            </w:r>
          </w:p>
          <w:p w14:paraId="0DFFFF36" w14:textId="77777777" w:rsidR="00082BB9" w:rsidRPr="00082BB9" w:rsidRDefault="00082BB9" w:rsidP="00082BB9">
            <w:pPr>
              <w:pStyle w:val="Default"/>
              <w:ind w:left="720"/>
              <w:jc w:val="both"/>
              <w:rPr>
                <w:rFonts w:ascii="Century Gothic" w:eastAsiaTheme="minorHAnsi" w:hAnsi="Century Gothic" w:cstheme="minorHAnsi"/>
                <w:color w:val="auto"/>
                <w:sz w:val="20"/>
                <w:szCs w:val="20"/>
                <w:lang w:val="es-EC" w:eastAsia="es-ES"/>
              </w:rPr>
            </w:pPr>
          </w:p>
          <w:p w14:paraId="30EE6999"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Objetivo del Proyecto.</w:t>
            </w:r>
          </w:p>
          <w:p w14:paraId="4555E826"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Alcance del proyecto.</w:t>
            </w:r>
          </w:p>
          <w:p w14:paraId="0BB7E448"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Expectativa del cliente con respecto a la contratación del servicio. </w:t>
            </w:r>
          </w:p>
          <w:p w14:paraId="28BD55E8"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Presentación del equipo de trabajo.</w:t>
            </w:r>
          </w:p>
          <w:p w14:paraId="02955E28"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 la línea efectiva de colaboración entre cliente y proveedor.</w:t>
            </w:r>
          </w:p>
          <w:p w14:paraId="3749D2D6"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Fecha de inicio y terminación del proyecto.</w:t>
            </w:r>
          </w:p>
          <w:p w14:paraId="262A3F53"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un canal de comunicación efectivo y único entre cliente y proveedor.</w:t>
            </w:r>
          </w:p>
          <w:p w14:paraId="3DCC2CFE"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los usuarios autorizados para el sistema.</w:t>
            </w:r>
          </w:p>
          <w:p w14:paraId="5CE6DDF2"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Solicitar Documentos habilitantes para la elaboración y firma del contrato.</w:t>
            </w:r>
          </w:p>
          <w:p w14:paraId="1FDD664E" w14:textId="77777777" w:rsidR="005779D8"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del periodo de tiempo de custodia física de documentos.</w:t>
            </w:r>
          </w:p>
          <w:p w14:paraId="0BAA8C91" w14:textId="77777777" w:rsidR="004350FF" w:rsidRPr="0068032F" w:rsidRDefault="004350FF" w:rsidP="004350FF">
            <w:pPr>
              <w:pStyle w:val="Default"/>
              <w:ind w:left="1440"/>
              <w:jc w:val="both"/>
              <w:rPr>
                <w:rFonts w:ascii="Century Gothic" w:eastAsiaTheme="minorHAnsi" w:hAnsi="Century Gothic" w:cstheme="minorHAnsi"/>
                <w:color w:val="auto"/>
                <w:sz w:val="20"/>
                <w:szCs w:val="20"/>
                <w:lang w:val="es-EC" w:eastAsia="es-ES"/>
              </w:rPr>
            </w:pPr>
          </w:p>
        </w:tc>
      </w:tr>
      <w:tr w:rsidR="00FE4017" w:rsidRPr="004735B8" w14:paraId="7CD2E527" w14:textId="77777777" w:rsidTr="002E3D7E">
        <w:trPr>
          <w:trHeight w:val="70"/>
          <w:jc w:val="center"/>
        </w:trPr>
        <w:tc>
          <w:tcPr>
            <w:tcW w:w="4957" w:type="dxa"/>
            <w:tcBorders>
              <w:bottom w:val="single" w:sz="4" w:space="0" w:color="auto"/>
            </w:tcBorders>
            <w:vAlign w:val="center"/>
          </w:tcPr>
          <w:p w14:paraId="17102428" w14:textId="77777777" w:rsidR="00FE4017"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lastRenderedPageBreak/>
              <w:t>Fecha de inicio del Proyecto:</w:t>
            </w:r>
          </w:p>
          <w:p w14:paraId="6147CD0C" w14:textId="77777777" w:rsidR="004350FF" w:rsidRPr="00431781" w:rsidRDefault="004350FF" w:rsidP="00774323">
            <w:pPr>
              <w:pStyle w:val="Default"/>
              <w:jc w:val="both"/>
              <w:rPr>
                <w:rFonts w:ascii="Century Gothic" w:eastAsiaTheme="minorHAnsi" w:hAnsi="Century Gothic" w:cstheme="minorHAnsi"/>
                <w:b/>
                <w:color w:val="auto"/>
                <w:sz w:val="20"/>
                <w:szCs w:val="20"/>
                <w:lang w:val="es-EC" w:eastAsia="es-ES"/>
              </w:rPr>
            </w:pPr>
          </w:p>
          <w:p w14:paraId="1A92403F" w14:textId="77777777" w:rsidR="00FE4017" w:rsidRPr="00D84B73" w:rsidRDefault="00DC3DA0" w:rsidP="00D84B73">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5 días</w:t>
            </w:r>
            <w:r w:rsidR="004350FF" w:rsidRPr="004350FF">
              <w:rPr>
                <w:rFonts w:ascii="Century Gothic" w:eastAsiaTheme="minorHAnsi" w:hAnsi="Century Gothic" w:cstheme="minorHAnsi"/>
                <w:color w:val="auto"/>
                <w:sz w:val="20"/>
                <w:szCs w:val="20"/>
                <w:lang w:val="es-EC" w:eastAsia="es-ES"/>
              </w:rPr>
              <w:t xml:space="preserve"> posteriores a la aprobación y firma del presente documento.</w:t>
            </w:r>
          </w:p>
        </w:tc>
        <w:tc>
          <w:tcPr>
            <w:tcW w:w="5244" w:type="dxa"/>
            <w:tcBorders>
              <w:bottom w:val="single" w:sz="4" w:space="0" w:color="auto"/>
            </w:tcBorders>
          </w:tcPr>
          <w:p w14:paraId="77B7602A" w14:textId="77777777" w:rsidR="00FE4017" w:rsidRDefault="00FE4017" w:rsidP="00774323">
            <w:pPr>
              <w:pStyle w:val="CM23"/>
              <w:spacing w:after="0"/>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t>Fecha tentativa final del Proyecto:</w:t>
            </w:r>
          </w:p>
          <w:p w14:paraId="50F11CB3" w14:textId="77777777" w:rsidR="004350FF" w:rsidRPr="004350FF" w:rsidRDefault="004350FF" w:rsidP="004350FF">
            <w:pPr>
              <w:rPr>
                <w:rFonts w:eastAsiaTheme="minorHAnsi"/>
                <w:lang w:val="es-EC"/>
              </w:rPr>
            </w:pPr>
          </w:p>
          <w:p w14:paraId="4CE6D92A" w14:textId="77777777" w:rsidR="004350FF" w:rsidRDefault="004350FF" w:rsidP="004350FF">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b/>
                <w:bCs/>
                <w:color w:val="auto"/>
                <w:sz w:val="20"/>
                <w:szCs w:val="20"/>
                <w:lang w:val="es-EC" w:eastAsia="es-ES"/>
              </w:rPr>
              <w:t>File:</w:t>
            </w:r>
          </w:p>
          <w:p w14:paraId="4F260DCD" w14:textId="77777777" w:rsidR="004350FF" w:rsidRPr="004350FF" w:rsidRDefault="00DC3DA0" w:rsidP="004350FF">
            <w:pPr>
              <w:pStyle w:val="Default"/>
              <w:numPr>
                <w:ilvl w:val="1"/>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5</w:t>
            </w:r>
            <w:r w:rsidR="004350FF" w:rsidRPr="004350FF">
              <w:rPr>
                <w:rFonts w:ascii="Century Gothic" w:eastAsiaTheme="minorHAnsi" w:hAnsi="Century Gothic" w:cstheme="minorHAnsi"/>
                <w:color w:val="auto"/>
                <w:sz w:val="20"/>
                <w:szCs w:val="20"/>
                <w:lang w:val="es-EC" w:eastAsia="es-ES"/>
              </w:rPr>
              <w:t xml:space="preserve"> días laborables posteriores a la fecha de inicio y firma del presente documento.</w:t>
            </w:r>
          </w:p>
          <w:p w14:paraId="01EC60BF" w14:textId="77777777" w:rsidR="004350FF" w:rsidRPr="004350FF" w:rsidRDefault="004350FF" w:rsidP="004350FF">
            <w:pPr>
              <w:pStyle w:val="Default"/>
              <w:numPr>
                <w:ilvl w:val="0"/>
                <w:numId w:val="13"/>
              </w:numPr>
              <w:jc w:val="both"/>
              <w:rPr>
                <w:rFonts w:ascii="Century Gothic" w:eastAsiaTheme="minorHAnsi" w:hAnsi="Century Gothic" w:cstheme="minorHAnsi"/>
                <w:b/>
                <w:bCs/>
                <w:color w:val="auto"/>
                <w:sz w:val="20"/>
                <w:szCs w:val="20"/>
                <w:lang w:val="es-EC" w:eastAsia="es-ES"/>
              </w:rPr>
            </w:pPr>
            <w:r w:rsidRPr="004350FF">
              <w:rPr>
                <w:rFonts w:ascii="Century Gothic" w:eastAsiaTheme="minorHAnsi" w:hAnsi="Century Gothic" w:cstheme="minorHAnsi"/>
                <w:b/>
                <w:bCs/>
                <w:color w:val="auto"/>
                <w:sz w:val="20"/>
                <w:szCs w:val="20"/>
                <w:lang w:val="es-EC" w:eastAsia="es-ES"/>
              </w:rPr>
              <w:t xml:space="preserve">Digitalización: </w:t>
            </w:r>
          </w:p>
          <w:p w14:paraId="644828BF" w14:textId="77777777" w:rsidR="00FE4017" w:rsidRPr="004017B5" w:rsidRDefault="004350FF" w:rsidP="004350FF">
            <w:pPr>
              <w:pStyle w:val="Default"/>
              <w:numPr>
                <w:ilvl w:val="1"/>
                <w:numId w:val="13"/>
              </w:numPr>
              <w:jc w:val="both"/>
              <w:rPr>
                <w:rFonts w:ascii="Century Gothic" w:eastAsiaTheme="minorHAnsi" w:hAnsi="Century Gothic" w:cstheme="minorHAnsi"/>
                <w:color w:val="auto"/>
                <w:sz w:val="20"/>
                <w:szCs w:val="20"/>
                <w:lang w:val="es-EC" w:eastAsia="es-ES"/>
              </w:rPr>
            </w:pPr>
            <w:r w:rsidRPr="004017B5">
              <w:rPr>
                <w:rFonts w:ascii="Century Gothic" w:eastAsiaTheme="minorHAnsi" w:hAnsi="Century Gothic" w:cstheme="minorHAnsi"/>
                <w:color w:val="auto"/>
                <w:sz w:val="20"/>
                <w:szCs w:val="20"/>
                <w:lang w:val="es-EC" w:eastAsia="es-ES"/>
              </w:rPr>
              <w:t xml:space="preserve">Fecha Final: </w:t>
            </w:r>
            <w:r w:rsidR="000A193E">
              <w:rPr>
                <w:rFonts w:ascii="Century Gothic" w:eastAsiaTheme="minorHAnsi" w:hAnsi="Century Gothic" w:cstheme="minorHAnsi"/>
                <w:color w:val="auto"/>
                <w:sz w:val="20"/>
                <w:szCs w:val="20"/>
                <w:lang w:val="es-EC" w:eastAsia="es-ES"/>
              </w:rPr>
              <w:t xml:space="preserve">20 </w:t>
            </w:r>
            <w:r w:rsidR="00DC3DA0">
              <w:rPr>
                <w:rFonts w:ascii="Century Gothic" w:eastAsiaTheme="minorHAnsi" w:hAnsi="Century Gothic" w:cstheme="minorHAnsi"/>
                <w:color w:val="auto"/>
                <w:sz w:val="20"/>
                <w:szCs w:val="20"/>
                <w:lang w:val="es-EC" w:eastAsia="es-ES"/>
              </w:rPr>
              <w:t>días</w:t>
            </w:r>
            <w:r w:rsidR="000A193E">
              <w:rPr>
                <w:rFonts w:ascii="Century Gothic" w:eastAsiaTheme="minorHAnsi" w:hAnsi="Century Gothic" w:cstheme="minorHAnsi"/>
                <w:color w:val="auto"/>
                <w:sz w:val="20"/>
                <w:szCs w:val="20"/>
                <w:lang w:val="es-EC" w:eastAsia="es-ES"/>
              </w:rPr>
              <w:t xml:space="preserve"> laborables</w:t>
            </w:r>
            <w:r w:rsidR="00DC3DA0">
              <w:rPr>
                <w:rFonts w:ascii="Century Gothic" w:eastAsiaTheme="minorHAnsi" w:hAnsi="Century Gothic" w:cstheme="minorHAnsi"/>
                <w:color w:val="auto"/>
                <w:sz w:val="20"/>
                <w:szCs w:val="20"/>
                <w:lang w:val="es-EC" w:eastAsia="es-ES"/>
              </w:rPr>
              <w:t xml:space="preserve"> después de haber comenzando el proyecto.</w:t>
            </w:r>
          </w:p>
          <w:p w14:paraId="3F500B6B" w14:textId="77777777" w:rsidR="004350FF" w:rsidRPr="00431781" w:rsidRDefault="004350FF" w:rsidP="004350FF">
            <w:pPr>
              <w:pStyle w:val="Default"/>
              <w:ind w:left="720"/>
              <w:jc w:val="both"/>
              <w:rPr>
                <w:rFonts w:ascii="Century Gothic" w:eastAsiaTheme="minorHAnsi" w:hAnsi="Century Gothic" w:cstheme="minorHAnsi"/>
                <w:color w:val="auto"/>
                <w:sz w:val="20"/>
                <w:szCs w:val="20"/>
                <w:lang w:val="es-EC" w:eastAsia="es-ES"/>
              </w:rPr>
            </w:pPr>
          </w:p>
        </w:tc>
      </w:tr>
      <w:tr w:rsidR="00FE4017" w:rsidRPr="000C60BB" w14:paraId="7B92E824" w14:textId="77777777" w:rsidTr="002E3D7E">
        <w:trPr>
          <w:trHeight w:val="1506"/>
          <w:jc w:val="center"/>
        </w:trPr>
        <w:tc>
          <w:tcPr>
            <w:tcW w:w="4957" w:type="dxa"/>
            <w:tcBorders>
              <w:bottom w:val="single" w:sz="4" w:space="0" w:color="auto"/>
            </w:tcBorders>
          </w:tcPr>
          <w:p w14:paraId="41AE0ED7"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Costo de Inversión de Proyecto:</w:t>
            </w:r>
          </w:p>
          <w:p w14:paraId="4D7C29BE" w14:textId="77777777" w:rsidR="00F90927" w:rsidRDefault="00F90927" w:rsidP="00F90927">
            <w:pPr>
              <w:pStyle w:val="Prrafodelista"/>
              <w:numPr>
                <w:ilvl w:val="0"/>
                <w:numId w:val="13"/>
              </w:numPr>
              <w:rPr>
                <w:rFonts w:ascii="Century Gothic" w:eastAsiaTheme="minorHAnsi" w:hAnsi="Century Gothic" w:cstheme="minorHAnsi"/>
                <w:sz w:val="20"/>
                <w:szCs w:val="20"/>
                <w:lang w:val="es-EC"/>
              </w:rPr>
            </w:pPr>
            <w:r w:rsidRPr="005877DE">
              <w:rPr>
                <w:rFonts w:ascii="Century Gothic" w:eastAsiaTheme="minorHAnsi" w:hAnsi="Century Gothic" w:cstheme="minorHAnsi"/>
                <w:b/>
                <w:bCs/>
                <w:sz w:val="20"/>
                <w:szCs w:val="20"/>
                <w:lang w:val="es-EC"/>
              </w:rPr>
              <w:t>Inversión Inicial:</w:t>
            </w:r>
            <w:r w:rsidRPr="005877DE">
              <w:rPr>
                <w:rFonts w:ascii="Century Gothic" w:eastAsiaTheme="minorHAnsi" w:hAnsi="Century Gothic" w:cstheme="minorHAnsi"/>
                <w:sz w:val="20"/>
                <w:szCs w:val="20"/>
                <w:lang w:val="es-EC"/>
              </w:rPr>
              <w:t xml:space="preserve"> </w:t>
            </w:r>
          </w:p>
          <w:p w14:paraId="2F5A3D7C" w14:textId="77777777" w:rsidR="00F90927" w:rsidRDefault="00F90927" w:rsidP="00F90927">
            <w:pPr>
              <w:pStyle w:val="Prrafodelista"/>
              <w:numPr>
                <w:ilvl w:val="1"/>
                <w:numId w:val="13"/>
              </w:numPr>
              <w:rPr>
                <w:rFonts w:ascii="Century Gothic" w:eastAsiaTheme="minorHAnsi" w:hAnsi="Century Gothic" w:cstheme="minorHAnsi"/>
                <w:sz w:val="20"/>
                <w:szCs w:val="20"/>
                <w:lang w:val="es-EC"/>
              </w:rPr>
            </w:pPr>
            <w:r w:rsidRPr="00F90927">
              <w:rPr>
                <w:rFonts w:ascii="Century Gothic" w:eastAsiaTheme="minorHAnsi" w:hAnsi="Century Gothic" w:cstheme="minorHAnsi"/>
                <w:b/>
                <w:bCs/>
                <w:sz w:val="20"/>
                <w:szCs w:val="20"/>
                <w:lang w:val="es-EC"/>
              </w:rPr>
              <w:t>Digitalización:</w:t>
            </w:r>
            <w:r>
              <w:rPr>
                <w:rFonts w:ascii="Century Gothic" w:eastAsiaTheme="minorHAnsi" w:hAnsi="Century Gothic" w:cstheme="minorHAnsi"/>
                <w:sz w:val="20"/>
                <w:szCs w:val="20"/>
                <w:lang w:val="es-EC"/>
              </w:rPr>
              <w:t xml:space="preserve"> </w:t>
            </w:r>
            <w:r w:rsidRPr="005877DE">
              <w:rPr>
                <w:rFonts w:ascii="Century Gothic" w:eastAsiaTheme="minorHAnsi" w:hAnsi="Century Gothic" w:cstheme="minorHAnsi"/>
                <w:sz w:val="20"/>
                <w:szCs w:val="20"/>
                <w:lang w:val="es-EC"/>
              </w:rPr>
              <w:t xml:space="preserve">$ </w:t>
            </w:r>
            <w:r w:rsidR="00D84B73">
              <w:rPr>
                <w:rFonts w:ascii="Century Gothic" w:eastAsiaTheme="minorHAnsi" w:hAnsi="Century Gothic" w:cstheme="minorHAnsi"/>
                <w:sz w:val="20"/>
                <w:szCs w:val="20"/>
                <w:lang w:val="es-EC"/>
              </w:rPr>
              <w:t>2700</w:t>
            </w:r>
            <w:r w:rsidRPr="005877DE">
              <w:rPr>
                <w:rFonts w:ascii="Century Gothic" w:eastAsiaTheme="minorHAnsi" w:hAnsi="Century Gothic" w:cstheme="minorHAnsi"/>
                <w:sz w:val="20"/>
                <w:szCs w:val="20"/>
                <w:lang w:val="es-EC"/>
              </w:rPr>
              <w:t>,</w:t>
            </w:r>
            <w:r>
              <w:rPr>
                <w:rFonts w:ascii="Century Gothic" w:eastAsiaTheme="minorHAnsi" w:hAnsi="Century Gothic" w:cstheme="minorHAnsi"/>
                <w:sz w:val="20"/>
                <w:szCs w:val="20"/>
                <w:lang w:val="es-EC"/>
              </w:rPr>
              <w:t>0</w:t>
            </w:r>
            <w:r w:rsidRPr="005877DE">
              <w:rPr>
                <w:rFonts w:ascii="Century Gothic" w:eastAsiaTheme="minorHAnsi" w:hAnsi="Century Gothic" w:cstheme="minorHAnsi"/>
                <w:sz w:val="20"/>
                <w:szCs w:val="20"/>
                <w:lang w:val="es-EC"/>
              </w:rPr>
              <w:t>0 (</w:t>
            </w:r>
            <w:r>
              <w:rPr>
                <w:rFonts w:ascii="Century Gothic" w:eastAsiaTheme="minorHAnsi" w:hAnsi="Century Gothic" w:cstheme="minorHAnsi"/>
                <w:sz w:val="20"/>
                <w:szCs w:val="20"/>
                <w:lang w:val="es-EC"/>
              </w:rPr>
              <w:t>dos mil setecientos con</w:t>
            </w:r>
            <w:r w:rsidRPr="005877DE">
              <w:rPr>
                <w:rFonts w:ascii="Century Gothic" w:eastAsiaTheme="minorHAnsi" w:hAnsi="Century Gothic" w:cstheme="minorHAnsi"/>
                <w:sz w:val="20"/>
                <w:szCs w:val="20"/>
                <w:lang w:val="es-EC"/>
              </w:rPr>
              <w:t xml:space="preserve"> </w:t>
            </w:r>
            <w:r>
              <w:rPr>
                <w:rFonts w:ascii="Century Gothic" w:eastAsiaTheme="minorHAnsi" w:hAnsi="Century Gothic" w:cstheme="minorHAnsi"/>
                <w:sz w:val="20"/>
                <w:szCs w:val="20"/>
                <w:lang w:val="es-EC"/>
              </w:rPr>
              <w:t>0</w:t>
            </w:r>
            <w:r w:rsidRPr="005877DE">
              <w:rPr>
                <w:rFonts w:ascii="Century Gothic" w:eastAsiaTheme="minorHAnsi" w:hAnsi="Century Gothic" w:cstheme="minorHAnsi"/>
                <w:sz w:val="20"/>
                <w:szCs w:val="20"/>
                <w:lang w:val="es-EC"/>
              </w:rPr>
              <w:t>0/100) + IVA</w:t>
            </w:r>
            <w:r>
              <w:rPr>
                <w:rFonts w:ascii="Century Gothic" w:eastAsiaTheme="minorHAnsi" w:hAnsi="Century Gothic" w:cstheme="minorHAnsi"/>
                <w:sz w:val="20"/>
                <w:szCs w:val="20"/>
                <w:lang w:val="es-EC"/>
              </w:rPr>
              <w:t>.</w:t>
            </w:r>
          </w:p>
          <w:p w14:paraId="33F58142" w14:textId="77777777" w:rsidR="00F90927" w:rsidRPr="005877DE" w:rsidRDefault="00F90927" w:rsidP="00F90927">
            <w:pPr>
              <w:pStyle w:val="Prrafodelista"/>
              <w:numPr>
                <w:ilvl w:val="1"/>
                <w:numId w:val="13"/>
              </w:numPr>
              <w:rPr>
                <w:rFonts w:ascii="Century Gothic" w:eastAsiaTheme="minorHAnsi" w:hAnsi="Century Gothic" w:cstheme="minorHAnsi"/>
                <w:sz w:val="20"/>
                <w:szCs w:val="20"/>
                <w:lang w:val="es-EC"/>
              </w:rPr>
            </w:pPr>
            <w:r w:rsidRPr="00F90927">
              <w:rPr>
                <w:rFonts w:ascii="Century Gothic" w:eastAsiaTheme="minorHAnsi" w:hAnsi="Century Gothic" w:cstheme="minorHAnsi"/>
                <w:b/>
                <w:bCs/>
                <w:sz w:val="20"/>
                <w:szCs w:val="20"/>
                <w:lang w:val="es-EC"/>
              </w:rPr>
              <w:t>Ordenamiento por file</w:t>
            </w:r>
            <w:r w:rsidR="000A193E">
              <w:rPr>
                <w:rFonts w:ascii="Century Gothic" w:eastAsiaTheme="minorHAnsi" w:hAnsi="Century Gothic" w:cstheme="minorHAnsi"/>
                <w:b/>
                <w:bCs/>
                <w:sz w:val="20"/>
                <w:szCs w:val="20"/>
                <w:lang w:val="es-EC"/>
              </w:rPr>
              <w:t xml:space="preserve"> y Check List</w:t>
            </w:r>
            <w:r w:rsidRPr="00F90927">
              <w:rPr>
                <w:rFonts w:ascii="Century Gothic" w:eastAsiaTheme="minorHAnsi" w:hAnsi="Century Gothic" w:cstheme="minorHAnsi"/>
                <w:b/>
                <w:bCs/>
                <w:sz w:val="20"/>
                <w:szCs w:val="20"/>
                <w:lang w:val="es-EC"/>
              </w:rPr>
              <w:t>:</w:t>
            </w:r>
            <w:r>
              <w:rPr>
                <w:rFonts w:ascii="Century Gothic" w:eastAsiaTheme="minorHAnsi" w:hAnsi="Century Gothic" w:cstheme="minorHAnsi"/>
                <w:sz w:val="20"/>
                <w:szCs w:val="20"/>
                <w:lang w:val="es-EC"/>
              </w:rPr>
              <w:t xml:space="preserve"> $</w:t>
            </w:r>
            <w:r w:rsidR="00D84B73">
              <w:rPr>
                <w:rFonts w:ascii="Century Gothic" w:eastAsiaTheme="minorHAnsi" w:hAnsi="Century Gothic" w:cstheme="minorHAnsi"/>
                <w:sz w:val="20"/>
                <w:szCs w:val="20"/>
                <w:lang w:val="es-EC"/>
              </w:rPr>
              <w:t xml:space="preserve"> 29,75 Veinte y nueve con 75/100</w:t>
            </w:r>
          </w:p>
          <w:p w14:paraId="6C6C9831" w14:textId="77777777" w:rsidR="00F90927" w:rsidRDefault="00F90927" w:rsidP="00F90927">
            <w:pPr>
              <w:pStyle w:val="Default"/>
              <w:numPr>
                <w:ilvl w:val="0"/>
                <w:numId w:val="13"/>
              </w:numPr>
              <w:jc w:val="both"/>
              <w:rPr>
                <w:rFonts w:ascii="Century Gothic" w:eastAsiaTheme="minorHAnsi" w:hAnsi="Century Gothic" w:cstheme="minorHAnsi"/>
                <w:color w:val="auto"/>
                <w:sz w:val="20"/>
                <w:szCs w:val="20"/>
                <w:lang w:val="es-EC" w:eastAsia="es-ES"/>
              </w:rPr>
            </w:pPr>
            <w:r w:rsidRPr="005877DE">
              <w:rPr>
                <w:rFonts w:ascii="Century Gothic" w:eastAsiaTheme="minorHAnsi" w:hAnsi="Century Gothic" w:cstheme="minorHAnsi"/>
                <w:b/>
                <w:bCs/>
                <w:color w:val="auto"/>
                <w:sz w:val="20"/>
                <w:szCs w:val="20"/>
                <w:lang w:val="es-EC" w:eastAsia="es-ES"/>
              </w:rPr>
              <w:t>Valor de custodia digital mensual:</w:t>
            </w:r>
            <w:r>
              <w:rPr>
                <w:rFonts w:ascii="Century Gothic" w:eastAsiaTheme="minorHAnsi" w:hAnsi="Century Gothic" w:cstheme="minorHAnsi"/>
                <w:color w:val="auto"/>
                <w:sz w:val="20"/>
                <w:szCs w:val="20"/>
                <w:lang w:val="es-EC" w:eastAsia="es-ES"/>
              </w:rPr>
              <w:t xml:space="preserve"> $289,00 </w:t>
            </w:r>
          </w:p>
          <w:p w14:paraId="1D177A20" w14:textId="77777777" w:rsidR="00F90927" w:rsidRPr="00431781" w:rsidRDefault="00F90927" w:rsidP="00F90927">
            <w:pPr>
              <w:pStyle w:val="Default"/>
              <w:ind w:left="720"/>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(dos cientos ochenta y nueve con 00/100) + IVA.</w:t>
            </w:r>
          </w:p>
          <w:p w14:paraId="28B4EDE0" w14:textId="77777777" w:rsidR="00FE4017" w:rsidRPr="00431781" w:rsidRDefault="00FE4017" w:rsidP="00774323">
            <w:pPr>
              <w:pStyle w:val="Default"/>
              <w:ind w:left="720"/>
              <w:jc w:val="both"/>
              <w:rPr>
                <w:rFonts w:ascii="Century Gothic" w:eastAsiaTheme="minorHAnsi" w:hAnsi="Century Gothic" w:cstheme="minorHAnsi"/>
                <w:color w:val="auto"/>
                <w:sz w:val="20"/>
                <w:szCs w:val="20"/>
                <w:lang w:val="es-EC" w:eastAsia="es-ES"/>
              </w:rPr>
            </w:pPr>
          </w:p>
        </w:tc>
        <w:tc>
          <w:tcPr>
            <w:tcW w:w="5244" w:type="dxa"/>
            <w:tcBorders>
              <w:bottom w:val="single" w:sz="4" w:space="0" w:color="auto"/>
            </w:tcBorders>
          </w:tcPr>
          <w:p w14:paraId="40167275" w14:textId="77777777" w:rsidR="00FE4017" w:rsidRPr="00431781" w:rsidRDefault="00FE4017" w:rsidP="00774323">
            <w:pPr>
              <w:pStyle w:val="CM6"/>
              <w:spacing w:line="240" w:lineRule="auto"/>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t>Costo Final del proyecto:</w:t>
            </w:r>
          </w:p>
          <w:p w14:paraId="3831C24E" w14:textId="77777777" w:rsidR="00CC3A92" w:rsidRDefault="00FC6893" w:rsidP="00FC6893">
            <w:pPr>
              <w:pStyle w:val="Prrafodelista"/>
              <w:numPr>
                <w:ilvl w:val="0"/>
                <w:numId w:val="13"/>
              </w:numPr>
              <w:rPr>
                <w:rFonts w:ascii="Century Gothic" w:eastAsiaTheme="minorHAnsi" w:hAnsi="Century Gothic" w:cstheme="minorHAnsi"/>
                <w:sz w:val="20"/>
                <w:szCs w:val="20"/>
                <w:lang w:val="es-EC"/>
              </w:rPr>
            </w:pPr>
            <w:r w:rsidRPr="005877DE">
              <w:rPr>
                <w:rFonts w:ascii="Century Gothic" w:eastAsiaTheme="minorHAnsi" w:hAnsi="Century Gothic" w:cstheme="minorHAnsi"/>
                <w:b/>
                <w:bCs/>
                <w:sz w:val="20"/>
                <w:szCs w:val="20"/>
                <w:lang w:val="es-EC"/>
              </w:rPr>
              <w:t>Inversión Inicial:</w:t>
            </w:r>
            <w:r w:rsidRPr="005877DE">
              <w:rPr>
                <w:rFonts w:ascii="Century Gothic" w:eastAsiaTheme="minorHAnsi" w:hAnsi="Century Gothic" w:cstheme="minorHAnsi"/>
                <w:sz w:val="20"/>
                <w:szCs w:val="20"/>
                <w:lang w:val="es-EC"/>
              </w:rPr>
              <w:t xml:space="preserve"> </w:t>
            </w:r>
          </w:p>
          <w:p w14:paraId="67F7EEF8" w14:textId="77777777" w:rsidR="00FC6893" w:rsidRDefault="00CC3A92" w:rsidP="00CC3A92">
            <w:pPr>
              <w:pStyle w:val="Prrafodelista"/>
              <w:numPr>
                <w:ilvl w:val="1"/>
                <w:numId w:val="13"/>
              </w:numPr>
              <w:rPr>
                <w:rFonts w:ascii="Century Gothic" w:eastAsiaTheme="minorHAnsi" w:hAnsi="Century Gothic" w:cstheme="minorHAnsi"/>
                <w:sz w:val="20"/>
                <w:szCs w:val="20"/>
                <w:lang w:val="es-EC"/>
              </w:rPr>
            </w:pPr>
            <w:r w:rsidRPr="00F90927">
              <w:rPr>
                <w:rFonts w:ascii="Century Gothic" w:eastAsiaTheme="minorHAnsi" w:hAnsi="Century Gothic" w:cstheme="minorHAnsi"/>
                <w:b/>
                <w:bCs/>
                <w:sz w:val="20"/>
                <w:szCs w:val="20"/>
                <w:lang w:val="es-EC"/>
              </w:rPr>
              <w:t>Digitalización:</w:t>
            </w:r>
            <w:r>
              <w:rPr>
                <w:rFonts w:ascii="Century Gothic" w:eastAsiaTheme="minorHAnsi" w:hAnsi="Century Gothic" w:cstheme="minorHAnsi"/>
                <w:sz w:val="20"/>
                <w:szCs w:val="20"/>
                <w:lang w:val="es-EC"/>
              </w:rPr>
              <w:t xml:space="preserve"> </w:t>
            </w:r>
            <w:r w:rsidR="00FC6893" w:rsidRPr="005877DE">
              <w:rPr>
                <w:rFonts w:ascii="Century Gothic" w:eastAsiaTheme="minorHAnsi" w:hAnsi="Century Gothic" w:cstheme="minorHAnsi"/>
                <w:sz w:val="20"/>
                <w:szCs w:val="20"/>
                <w:lang w:val="es-EC"/>
              </w:rPr>
              <w:t xml:space="preserve">$ </w:t>
            </w:r>
            <w:r w:rsidR="00D84B73">
              <w:rPr>
                <w:rFonts w:ascii="Century Gothic" w:eastAsiaTheme="minorHAnsi" w:hAnsi="Century Gothic" w:cstheme="minorHAnsi"/>
                <w:sz w:val="20"/>
                <w:szCs w:val="20"/>
                <w:lang w:val="es-EC"/>
              </w:rPr>
              <w:t>2700</w:t>
            </w:r>
            <w:r w:rsidR="00FC6893" w:rsidRPr="005877DE">
              <w:rPr>
                <w:rFonts w:ascii="Century Gothic" w:eastAsiaTheme="minorHAnsi" w:hAnsi="Century Gothic" w:cstheme="minorHAnsi"/>
                <w:sz w:val="20"/>
                <w:szCs w:val="20"/>
                <w:lang w:val="es-EC"/>
              </w:rPr>
              <w:t>,</w:t>
            </w:r>
            <w:r w:rsidR="00FC6893">
              <w:rPr>
                <w:rFonts w:ascii="Century Gothic" w:eastAsiaTheme="minorHAnsi" w:hAnsi="Century Gothic" w:cstheme="minorHAnsi"/>
                <w:sz w:val="20"/>
                <w:szCs w:val="20"/>
                <w:lang w:val="es-EC"/>
              </w:rPr>
              <w:t>0</w:t>
            </w:r>
            <w:r w:rsidR="00FC6893" w:rsidRPr="005877DE">
              <w:rPr>
                <w:rFonts w:ascii="Century Gothic" w:eastAsiaTheme="minorHAnsi" w:hAnsi="Century Gothic" w:cstheme="minorHAnsi"/>
                <w:sz w:val="20"/>
                <w:szCs w:val="20"/>
                <w:lang w:val="es-EC"/>
              </w:rPr>
              <w:t>0 (</w:t>
            </w:r>
            <w:r>
              <w:rPr>
                <w:rFonts w:ascii="Century Gothic" w:eastAsiaTheme="minorHAnsi" w:hAnsi="Century Gothic" w:cstheme="minorHAnsi"/>
                <w:sz w:val="20"/>
                <w:szCs w:val="20"/>
                <w:lang w:val="es-EC"/>
              </w:rPr>
              <w:t>dos mil setecientos con</w:t>
            </w:r>
            <w:r w:rsidR="00FC6893" w:rsidRPr="005877DE">
              <w:rPr>
                <w:rFonts w:ascii="Century Gothic" w:eastAsiaTheme="minorHAnsi" w:hAnsi="Century Gothic" w:cstheme="minorHAnsi"/>
                <w:sz w:val="20"/>
                <w:szCs w:val="20"/>
                <w:lang w:val="es-EC"/>
              </w:rPr>
              <w:t xml:space="preserve"> </w:t>
            </w:r>
            <w:r w:rsidR="00FC6893">
              <w:rPr>
                <w:rFonts w:ascii="Century Gothic" w:eastAsiaTheme="minorHAnsi" w:hAnsi="Century Gothic" w:cstheme="minorHAnsi"/>
                <w:sz w:val="20"/>
                <w:szCs w:val="20"/>
                <w:lang w:val="es-EC"/>
              </w:rPr>
              <w:t>0</w:t>
            </w:r>
            <w:r w:rsidR="00FC6893" w:rsidRPr="005877DE">
              <w:rPr>
                <w:rFonts w:ascii="Century Gothic" w:eastAsiaTheme="minorHAnsi" w:hAnsi="Century Gothic" w:cstheme="minorHAnsi"/>
                <w:sz w:val="20"/>
                <w:szCs w:val="20"/>
                <w:lang w:val="es-EC"/>
              </w:rPr>
              <w:t>0/100) + IVA</w:t>
            </w:r>
            <w:r w:rsidR="00FC6893">
              <w:rPr>
                <w:rFonts w:ascii="Century Gothic" w:eastAsiaTheme="minorHAnsi" w:hAnsi="Century Gothic" w:cstheme="minorHAnsi"/>
                <w:sz w:val="20"/>
                <w:szCs w:val="20"/>
                <w:lang w:val="es-EC"/>
              </w:rPr>
              <w:t>.</w:t>
            </w:r>
          </w:p>
          <w:p w14:paraId="2D97889F" w14:textId="77777777" w:rsidR="00CC3A92" w:rsidRPr="005877DE" w:rsidRDefault="00CC3A92" w:rsidP="00CC3A92">
            <w:pPr>
              <w:pStyle w:val="Prrafodelista"/>
              <w:numPr>
                <w:ilvl w:val="1"/>
                <w:numId w:val="13"/>
              </w:numPr>
              <w:rPr>
                <w:rFonts w:ascii="Century Gothic" w:eastAsiaTheme="minorHAnsi" w:hAnsi="Century Gothic" w:cstheme="minorHAnsi"/>
                <w:sz w:val="20"/>
                <w:szCs w:val="20"/>
                <w:lang w:val="es-EC"/>
              </w:rPr>
            </w:pPr>
            <w:r w:rsidRPr="00F90927">
              <w:rPr>
                <w:rFonts w:ascii="Century Gothic" w:eastAsiaTheme="minorHAnsi" w:hAnsi="Century Gothic" w:cstheme="minorHAnsi"/>
                <w:b/>
                <w:bCs/>
                <w:sz w:val="20"/>
                <w:szCs w:val="20"/>
                <w:lang w:val="es-EC"/>
              </w:rPr>
              <w:t>Ordenamiento por file</w:t>
            </w:r>
            <w:r w:rsidR="000A193E">
              <w:rPr>
                <w:rFonts w:ascii="Century Gothic" w:eastAsiaTheme="minorHAnsi" w:hAnsi="Century Gothic" w:cstheme="minorHAnsi"/>
                <w:b/>
                <w:bCs/>
                <w:sz w:val="20"/>
                <w:szCs w:val="20"/>
                <w:lang w:val="es-EC"/>
              </w:rPr>
              <w:t xml:space="preserve"> y Check List</w:t>
            </w:r>
            <w:r w:rsidRPr="00F90927">
              <w:rPr>
                <w:rFonts w:ascii="Century Gothic" w:eastAsiaTheme="minorHAnsi" w:hAnsi="Century Gothic" w:cstheme="minorHAnsi"/>
                <w:b/>
                <w:bCs/>
                <w:sz w:val="20"/>
                <w:szCs w:val="20"/>
                <w:lang w:val="es-EC"/>
              </w:rPr>
              <w:t>:</w:t>
            </w:r>
            <w:r w:rsidR="00F90927">
              <w:rPr>
                <w:rFonts w:ascii="Century Gothic" w:eastAsiaTheme="minorHAnsi" w:hAnsi="Century Gothic" w:cstheme="minorHAnsi"/>
                <w:sz w:val="20"/>
                <w:szCs w:val="20"/>
                <w:lang w:val="es-EC"/>
              </w:rPr>
              <w:t xml:space="preserve"> $</w:t>
            </w:r>
            <w:r w:rsidR="00D84B73">
              <w:rPr>
                <w:rFonts w:ascii="Century Gothic" w:eastAsiaTheme="minorHAnsi" w:hAnsi="Century Gothic" w:cstheme="minorHAnsi"/>
                <w:sz w:val="20"/>
                <w:szCs w:val="20"/>
                <w:lang w:val="es-EC"/>
              </w:rPr>
              <w:t xml:space="preserve"> 29,75 Veinte y nueve con 75/100</w:t>
            </w:r>
          </w:p>
          <w:p w14:paraId="2960FE26" w14:textId="77777777" w:rsidR="00FC6893" w:rsidRDefault="00FC6893" w:rsidP="00FC6893">
            <w:pPr>
              <w:pStyle w:val="Default"/>
              <w:numPr>
                <w:ilvl w:val="0"/>
                <w:numId w:val="13"/>
              </w:numPr>
              <w:jc w:val="both"/>
              <w:rPr>
                <w:rFonts w:ascii="Century Gothic" w:eastAsiaTheme="minorHAnsi" w:hAnsi="Century Gothic" w:cstheme="minorHAnsi"/>
                <w:color w:val="auto"/>
                <w:sz w:val="20"/>
                <w:szCs w:val="20"/>
                <w:lang w:val="es-EC" w:eastAsia="es-ES"/>
              </w:rPr>
            </w:pPr>
            <w:r w:rsidRPr="005877DE">
              <w:rPr>
                <w:rFonts w:ascii="Century Gothic" w:eastAsiaTheme="minorHAnsi" w:hAnsi="Century Gothic" w:cstheme="minorHAnsi"/>
                <w:b/>
                <w:bCs/>
                <w:color w:val="auto"/>
                <w:sz w:val="20"/>
                <w:szCs w:val="20"/>
                <w:lang w:val="es-EC" w:eastAsia="es-ES"/>
              </w:rPr>
              <w:t>Valor de custodia digital mensual:</w:t>
            </w:r>
            <w:r>
              <w:rPr>
                <w:rFonts w:ascii="Century Gothic" w:eastAsiaTheme="minorHAnsi" w:hAnsi="Century Gothic" w:cstheme="minorHAnsi"/>
                <w:color w:val="auto"/>
                <w:sz w:val="20"/>
                <w:szCs w:val="20"/>
                <w:lang w:val="es-EC" w:eastAsia="es-ES"/>
              </w:rPr>
              <w:t xml:space="preserve"> $</w:t>
            </w:r>
            <w:r w:rsidR="00F90927">
              <w:rPr>
                <w:rFonts w:ascii="Century Gothic" w:eastAsiaTheme="minorHAnsi" w:hAnsi="Century Gothic" w:cstheme="minorHAnsi"/>
                <w:color w:val="auto"/>
                <w:sz w:val="20"/>
                <w:szCs w:val="20"/>
                <w:lang w:val="es-EC" w:eastAsia="es-ES"/>
              </w:rPr>
              <w:t>289</w:t>
            </w:r>
            <w:r>
              <w:rPr>
                <w:rFonts w:ascii="Century Gothic" w:eastAsiaTheme="minorHAnsi" w:hAnsi="Century Gothic" w:cstheme="minorHAnsi"/>
                <w:color w:val="auto"/>
                <w:sz w:val="20"/>
                <w:szCs w:val="20"/>
                <w:lang w:val="es-EC" w:eastAsia="es-ES"/>
              </w:rPr>
              <w:t xml:space="preserve">,00 </w:t>
            </w:r>
          </w:p>
          <w:p w14:paraId="0902CF1A" w14:textId="77777777" w:rsidR="00FC6893" w:rsidRPr="00431781" w:rsidRDefault="00FC6893" w:rsidP="00FC6893">
            <w:pPr>
              <w:pStyle w:val="Default"/>
              <w:ind w:left="720"/>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w:t>
            </w:r>
            <w:r w:rsidR="00F90927">
              <w:rPr>
                <w:rFonts w:ascii="Century Gothic" w:eastAsiaTheme="minorHAnsi" w:hAnsi="Century Gothic" w:cstheme="minorHAnsi"/>
                <w:color w:val="auto"/>
                <w:sz w:val="20"/>
                <w:szCs w:val="20"/>
                <w:lang w:val="es-EC" w:eastAsia="es-ES"/>
              </w:rPr>
              <w:t>dos cientos ochenta y nueve con</w:t>
            </w:r>
            <w:r>
              <w:rPr>
                <w:rFonts w:ascii="Century Gothic" w:eastAsiaTheme="minorHAnsi" w:hAnsi="Century Gothic" w:cstheme="minorHAnsi"/>
                <w:color w:val="auto"/>
                <w:sz w:val="20"/>
                <w:szCs w:val="20"/>
                <w:lang w:val="es-EC" w:eastAsia="es-ES"/>
              </w:rPr>
              <w:t xml:space="preserve"> 00/100) + IVA.</w:t>
            </w:r>
          </w:p>
          <w:p w14:paraId="4BCFBD03" w14:textId="77777777" w:rsidR="00FE4017" w:rsidRPr="00042B3D" w:rsidRDefault="00FE4017" w:rsidP="00FC6893">
            <w:pPr>
              <w:pStyle w:val="Default"/>
              <w:ind w:left="720"/>
              <w:jc w:val="both"/>
              <w:rPr>
                <w:rFonts w:ascii="Century Gothic" w:eastAsiaTheme="minorHAnsi" w:hAnsi="Century Gothic" w:cstheme="minorHAnsi"/>
                <w:color w:val="auto"/>
                <w:sz w:val="20"/>
                <w:szCs w:val="20"/>
                <w:lang w:val="es-EC" w:eastAsia="es-ES"/>
              </w:rPr>
            </w:pPr>
          </w:p>
        </w:tc>
      </w:tr>
      <w:tr w:rsidR="00FE4017" w:rsidRPr="00227B2C" w14:paraId="0C8413AF" w14:textId="77777777" w:rsidTr="002E3D7E">
        <w:trPr>
          <w:trHeight w:val="436"/>
          <w:jc w:val="center"/>
        </w:trPr>
        <w:tc>
          <w:tcPr>
            <w:tcW w:w="4957" w:type="dxa"/>
            <w:tcBorders>
              <w:top w:val="single" w:sz="4" w:space="0" w:color="auto"/>
              <w:left w:val="nil"/>
              <w:bottom w:val="single" w:sz="4" w:space="0" w:color="auto"/>
              <w:right w:val="nil"/>
            </w:tcBorders>
          </w:tcPr>
          <w:p w14:paraId="4DE094EE" w14:textId="77777777" w:rsidR="00FE4017" w:rsidRPr="002C6C88" w:rsidRDefault="00FE4017" w:rsidP="00774323">
            <w:pPr>
              <w:pStyle w:val="Default"/>
              <w:rPr>
                <w:rFonts w:ascii="Arial Narrow" w:hAnsi="Arial Narrow" w:cs="Arial"/>
                <w:b/>
                <w:sz w:val="22"/>
                <w:szCs w:val="22"/>
                <w:lang w:val="es-ES_tradnl"/>
              </w:rPr>
            </w:pPr>
          </w:p>
        </w:tc>
        <w:tc>
          <w:tcPr>
            <w:tcW w:w="5244" w:type="dxa"/>
            <w:tcBorders>
              <w:top w:val="single" w:sz="4" w:space="0" w:color="auto"/>
              <w:left w:val="nil"/>
              <w:bottom w:val="single" w:sz="4" w:space="0" w:color="auto"/>
              <w:right w:val="nil"/>
            </w:tcBorders>
          </w:tcPr>
          <w:p w14:paraId="3BBE3F02" w14:textId="77777777" w:rsidR="00FE4017" w:rsidRPr="002C6C88" w:rsidRDefault="00FE4017" w:rsidP="00774323">
            <w:pPr>
              <w:pStyle w:val="CM6"/>
              <w:spacing w:line="240" w:lineRule="auto"/>
              <w:rPr>
                <w:rFonts w:ascii="Arial Narrow" w:hAnsi="Arial Narrow" w:cs="Arial"/>
                <w:b/>
                <w:sz w:val="22"/>
                <w:szCs w:val="22"/>
                <w:lang w:val="es-EC"/>
              </w:rPr>
            </w:pPr>
          </w:p>
        </w:tc>
      </w:tr>
      <w:tr w:rsidR="00FE4017" w:rsidRPr="00964D63" w14:paraId="43E0F3F6" w14:textId="77777777" w:rsidTr="00774323">
        <w:trPr>
          <w:trHeight w:val="521"/>
          <w:jc w:val="center"/>
        </w:trPr>
        <w:tc>
          <w:tcPr>
            <w:tcW w:w="10201" w:type="dxa"/>
            <w:gridSpan w:val="2"/>
            <w:tcBorders>
              <w:top w:val="single" w:sz="4" w:space="0" w:color="auto"/>
            </w:tcBorders>
            <w:vAlign w:val="center"/>
          </w:tcPr>
          <w:p w14:paraId="41F3DFE4" w14:textId="77777777" w:rsidR="00FE4017" w:rsidRPr="00431781" w:rsidRDefault="00FE4017" w:rsidP="00774323">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PARTICIPANTES DE LA REUNI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 xml:space="preserve">N INICIAL DE ORDENAMIENTO POR FILE DE ARCHIVO FISICO </w:t>
            </w:r>
            <w:r w:rsidR="005877DE">
              <w:rPr>
                <w:rFonts w:ascii="Century Gothic" w:eastAsiaTheme="minorHAnsi" w:hAnsi="Century Gothic" w:cstheme="minorHAnsi"/>
                <w:b/>
                <w:color w:val="auto"/>
                <w:sz w:val="20"/>
                <w:szCs w:val="20"/>
                <w:lang w:val="es-EC" w:eastAsia="es-ES"/>
              </w:rPr>
              <w:t xml:space="preserve">Y DIGITALIZACIÓN </w:t>
            </w:r>
            <w:r w:rsidR="0040310B" w:rsidRPr="00EC7A4C">
              <w:rPr>
                <w:rFonts w:ascii="Century Gothic" w:eastAsiaTheme="minorHAnsi" w:hAnsi="Century Gothic" w:cstheme="minorHAnsi"/>
                <w:b/>
                <w:bCs/>
                <w:color w:val="auto"/>
                <w:sz w:val="20"/>
                <w:szCs w:val="20"/>
                <w:lang w:val="es-EC" w:eastAsia="es-ES"/>
              </w:rPr>
              <w:t>CHAMPION TECHNOLOGIES DEL ECUADOR CIA. LTDA. - ECOLAB ECUADOR CIA. LTDA.</w:t>
            </w:r>
            <w:r w:rsidR="0040310B">
              <w:rPr>
                <w:rFonts w:ascii="Century Gothic" w:eastAsiaTheme="minorHAnsi" w:hAnsi="Century Gothic" w:cstheme="minorHAnsi"/>
                <w:b/>
                <w:color w:val="auto"/>
                <w:sz w:val="20"/>
                <w:szCs w:val="20"/>
                <w:lang w:val="es-EC" w:eastAsia="es-ES"/>
              </w:rPr>
              <w:t xml:space="preserve"> </w:t>
            </w:r>
            <w:r w:rsidR="00FC6893">
              <w:rPr>
                <w:rFonts w:ascii="Century Gothic" w:eastAsiaTheme="minorHAnsi" w:hAnsi="Century Gothic" w:cstheme="minorHAnsi"/>
                <w:b/>
                <w:color w:val="auto"/>
                <w:sz w:val="20"/>
                <w:szCs w:val="20"/>
                <w:lang w:val="es-EC" w:eastAsia="es-ES"/>
              </w:rPr>
              <w:t>.</w:t>
            </w:r>
          </w:p>
        </w:tc>
      </w:tr>
      <w:tr w:rsidR="00FE4017" w:rsidRPr="007735E3" w14:paraId="096B07E5" w14:textId="77777777" w:rsidTr="00774323">
        <w:trPr>
          <w:trHeight w:val="259"/>
          <w:jc w:val="center"/>
        </w:trPr>
        <w:tc>
          <w:tcPr>
            <w:tcW w:w="10201" w:type="dxa"/>
            <w:gridSpan w:val="2"/>
            <w:vAlign w:val="center"/>
          </w:tcPr>
          <w:p w14:paraId="27FBFECF" w14:textId="77777777" w:rsidR="00FE4017" w:rsidRPr="00431781" w:rsidRDefault="00FE4017" w:rsidP="00774323">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N Y RESPONSABILIDAD - DATASOLUSIONS S.A.</w:t>
            </w:r>
          </w:p>
        </w:tc>
      </w:tr>
      <w:tr w:rsidR="005877DE" w:rsidRPr="00964D63" w14:paraId="367CE5EC" w14:textId="77777777" w:rsidTr="002E3D7E">
        <w:trPr>
          <w:trHeight w:val="439"/>
          <w:jc w:val="center"/>
        </w:trPr>
        <w:tc>
          <w:tcPr>
            <w:tcW w:w="4957" w:type="dxa"/>
            <w:vAlign w:val="center"/>
          </w:tcPr>
          <w:p w14:paraId="6A1A949C" w14:textId="77777777" w:rsidR="005877DE" w:rsidRPr="00D7320D" w:rsidRDefault="005877DE" w:rsidP="005877DE">
            <w:pPr>
              <w:pStyle w:val="Default"/>
              <w:jc w:val="both"/>
              <w:rPr>
                <w:rFonts w:ascii="Century Gothic" w:eastAsiaTheme="minorHAnsi" w:hAnsi="Century Gothic" w:cstheme="minorHAnsi"/>
                <w:color w:val="auto"/>
                <w:sz w:val="18"/>
                <w:szCs w:val="18"/>
                <w:lang w:val="es-EC" w:eastAsia="es-ES"/>
              </w:rPr>
            </w:pPr>
            <w:r w:rsidRPr="00D7320D">
              <w:rPr>
                <w:rFonts w:ascii="Century Gothic" w:hAnsi="Century Gothic" w:cstheme="minorHAnsi"/>
                <w:sz w:val="18"/>
                <w:szCs w:val="18"/>
                <w:lang w:val="es-ES_tradnl"/>
              </w:rPr>
              <w:t xml:space="preserve">Sr. </w:t>
            </w:r>
            <w:r w:rsidR="00F90927">
              <w:rPr>
                <w:rFonts w:ascii="Century Gothic" w:hAnsi="Century Gothic" w:cstheme="minorHAnsi"/>
                <w:sz w:val="18"/>
                <w:szCs w:val="18"/>
                <w:lang w:val="es-ES_tradnl"/>
              </w:rPr>
              <w:t>Alex Perez</w:t>
            </w:r>
            <w:r w:rsidRPr="00D7320D">
              <w:rPr>
                <w:rFonts w:ascii="Century Gothic" w:hAnsi="Century Gothic" w:cstheme="minorHAnsi"/>
                <w:sz w:val="18"/>
                <w:szCs w:val="18"/>
                <w:lang w:val="es-ES_tradnl"/>
              </w:rPr>
              <w:t xml:space="preserve"> – </w:t>
            </w:r>
            <w:r w:rsidR="00F90927">
              <w:rPr>
                <w:rFonts w:ascii="Century Gothic" w:hAnsi="Century Gothic" w:cstheme="minorHAnsi"/>
                <w:sz w:val="18"/>
                <w:szCs w:val="18"/>
                <w:lang w:val="es-ES_tradnl"/>
              </w:rPr>
              <w:t>Coordinador</w:t>
            </w:r>
            <w:r w:rsidRPr="00D7320D">
              <w:rPr>
                <w:rFonts w:ascii="Century Gothic" w:hAnsi="Century Gothic" w:cstheme="minorHAnsi"/>
                <w:sz w:val="18"/>
                <w:szCs w:val="18"/>
                <w:lang w:val="es-ES_tradnl"/>
              </w:rPr>
              <w:t xml:space="preserve"> Operativo</w:t>
            </w:r>
            <w:r w:rsidR="00F90927">
              <w:rPr>
                <w:rFonts w:ascii="Century Gothic" w:hAnsi="Century Gothic" w:cstheme="minorHAnsi"/>
                <w:sz w:val="18"/>
                <w:szCs w:val="18"/>
                <w:lang w:val="es-ES_tradnl"/>
              </w:rPr>
              <w:t xml:space="preserve"> UIO</w:t>
            </w:r>
          </w:p>
        </w:tc>
        <w:tc>
          <w:tcPr>
            <w:tcW w:w="5244" w:type="dxa"/>
            <w:vAlign w:val="center"/>
          </w:tcPr>
          <w:p w14:paraId="18C41C43" w14:textId="77777777" w:rsidR="005877DE" w:rsidRPr="001B5668" w:rsidRDefault="005877DE" w:rsidP="005877DE">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Pr>
                <w:rFonts w:ascii="Century Gothic" w:eastAsiaTheme="minorHAnsi" w:hAnsi="Century Gothic" w:cstheme="minorHAnsi"/>
                <w:sz w:val="20"/>
                <w:szCs w:val="20"/>
                <w:lang w:val="es-EC" w:eastAsia="es-ES"/>
              </w:rPr>
              <w:t xml:space="preserve"> </w:t>
            </w:r>
          </w:p>
        </w:tc>
      </w:tr>
      <w:tr w:rsidR="005877DE" w:rsidRPr="00964D63" w14:paraId="550BCA36" w14:textId="77777777" w:rsidTr="002E3D7E">
        <w:trPr>
          <w:trHeight w:val="439"/>
          <w:jc w:val="center"/>
        </w:trPr>
        <w:tc>
          <w:tcPr>
            <w:tcW w:w="4957" w:type="dxa"/>
            <w:vAlign w:val="center"/>
          </w:tcPr>
          <w:p w14:paraId="708D4F52" w14:textId="77777777" w:rsidR="005877DE" w:rsidRPr="00D7320D" w:rsidRDefault="005877DE" w:rsidP="005877DE">
            <w:pPr>
              <w:pStyle w:val="Default"/>
              <w:jc w:val="both"/>
              <w:rPr>
                <w:rFonts w:ascii="Century Gothic" w:eastAsiaTheme="minorHAnsi" w:hAnsi="Century Gothic" w:cstheme="minorHAnsi"/>
                <w:color w:val="auto"/>
                <w:sz w:val="18"/>
                <w:szCs w:val="18"/>
                <w:lang w:val="es-EC" w:eastAsia="es-ES"/>
              </w:rPr>
            </w:pPr>
            <w:r w:rsidRPr="00D7320D">
              <w:rPr>
                <w:rFonts w:ascii="Century Gothic" w:hAnsi="Century Gothic" w:cstheme="minorHAnsi"/>
                <w:sz w:val="18"/>
                <w:szCs w:val="18"/>
                <w:lang w:val="es-ES_tradnl"/>
              </w:rPr>
              <w:t>Ing. Santiago Gómez- Jefe Comercial</w:t>
            </w:r>
          </w:p>
        </w:tc>
        <w:tc>
          <w:tcPr>
            <w:tcW w:w="5244" w:type="dxa"/>
            <w:vAlign w:val="center"/>
          </w:tcPr>
          <w:p w14:paraId="7828ECA7" w14:textId="77777777" w:rsidR="005877DE" w:rsidRPr="001B5668" w:rsidRDefault="005877DE" w:rsidP="005877DE">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sidRPr="002E1014">
              <w:rPr>
                <w:noProof/>
                <w:sz w:val="20"/>
                <w:szCs w:val="20"/>
              </w:rPr>
              <w:t xml:space="preserve"> </w:t>
            </w:r>
          </w:p>
        </w:tc>
      </w:tr>
      <w:tr w:rsidR="00FE4017" w:rsidRPr="00212F33" w14:paraId="41479A1F" w14:textId="77777777" w:rsidTr="00774323">
        <w:trPr>
          <w:trHeight w:val="211"/>
          <w:jc w:val="center"/>
        </w:trPr>
        <w:tc>
          <w:tcPr>
            <w:tcW w:w="10201" w:type="dxa"/>
            <w:gridSpan w:val="2"/>
            <w:vAlign w:val="center"/>
          </w:tcPr>
          <w:p w14:paraId="40596A16" w14:textId="77777777" w:rsidR="00FE4017" w:rsidRPr="001B5668" w:rsidRDefault="00FE4017" w:rsidP="00774323">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 xml:space="preserve">N Y RESPONSABILIDAD – </w:t>
            </w:r>
            <w:r w:rsidR="00182931">
              <w:rPr>
                <w:rFonts w:ascii="Century Gothic" w:hAnsi="Century Gothic" w:cs="Arial"/>
                <w:b/>
                <w:bCs/>
                <w:sz w:val="20"/>
                <w:szCs w:val="20"/>
                <w:lang w:val="es-ES"/>
              </w:rPr>
              <w:t xml:space="preserve">Champion Technologies </w:t>
            </w:r>
            <w:r w:rsidR="00C076F7">
              <w:rPr>
                <w:rFonts w:ascii="Century Gothic" w:hAnsi="Century Gothic" w:cs="Arial"/>
                <w:b/>
                <w:bCs/>
                <w:sz w:val="20"/>
                <w:szCs w:val="20"/>
                <w:lang w:val="es-ES"/>
              </w:rPr>
              <w:t xml:space="preserve">del Ecuador Cia. LTDA – </w:t>
            </w:r>
            <w:proofErr w:type="spellStart"/>
            <w:r w:rsidR="00C076F7">
              <w:rPr>
                <w:rFonts w:ascii="Century Gothic" w:hAnsi="Century Gothic" w:cs="Arial"/>
                <w:b/>
                <w:bCs/>
                <w:sz w:val="20"/>
                <w:szCs w:val="20"/>
                <w:lang w:val="es-ES"/>
              </w:rPr>
              <w:t>Ecolab</w:t>
            </w:r>
            <w:proofErr w:type="spellEnd"/>
            <w:r w:rsidR="00C076F7">
              <w:rPr>
                <w:rFonts w:ascii="Century Gothic" w:hAnsi="Century Gothic" w:cs="Arial"/>
                <w:b/>
                <w:bCs/>
                <w:sz w:val="20"/>
                <w:szCs w:val="20"/>
                <w:lang w:val="es-ES"/>
              </w:rPr>
              <w:t xml:space="preserve"> Ecuador Cia. Ltda</w:t>
            </w:r>
          </w:p>
        </w:tc>
      </w:tr>
      <w:tr w:rsidR="00D7320D" w:rsidRPr="00964D63" w14:paraId="0CB395CF" w14:textId="77777777" w:rsidTr="002E3D7E">
        <w:trPr>
          <w:trHeight w:val="439"/>
          <w:jc w:val="center"/>
        </w:trPr>
        <w:tc>
          <w:tcPr>
            <w:tcW w:w="4957" w:type="dxa"/>
            <w:vAlign w:val="center"/>
          </w:tcPr>
          <w:p w14:paraId="72F05FB7" w14:textId="77777777" w:rsidR="00D7320D" w:rsidRPr="00D7320D" w:rsidRDefault="00F90927" w:rsidP="00F90927">
            <w:pPr>
              <w:pStyle w:val="Default"/>
              <w:jc w:val="both"/>
              <w:rPr>
                <w:rFonts w:ascii="Century Gothic" w:eastAsiaTheme="minorHAnsi" w:hAnsi="Century Gothic" w:cstheme="minorHAnsi"/>
                <w:color w:val="auto"/>
                <w:sz w:val="18"/>
                <w:szCs w:val="18"/>
                <w:lang w:val="es-EC" w:eastAsia="es-ES"/>
              </w:rPr>
            </w:pPr>
            <w:r w:rsidRPr="00F90927">
              <w:rPr>
                <w:rFonts w:ascii="Century Gothic" w:hAnsi="Century Gothic" w:cstheme="minorHAnsi"/>
                <w:sz w:val="18"/>
                <w:szCs w:val="18"/>
                <w:lang w:val="es-ES_tradnl"/>
              </w:rPr>
              <w:t>Srta.</w:t>
            </w:r>
            <w:r>
              <w:rPr>
                <w:rFonts w:ascii="Century Gothic" w:hAnsi="Century Gothic" w:cstheme="minorHAnsi"/>
                <w:sz w:val="18"/>
                <w:szCs w:val="18"/>
                <w:lang w:val="es-ES_tradnl"/>
              </w:rPr>
              <w:t xml:space="preserve"> </w:t>
            </w:r>
            <w:r w:rsidRPr="00F90927">
              <w:rPr>
                <w:rFonts w:ascii="Century Gothic" w:hAnsi="Century Gothic" w:cstheme="minorHAnsi"/>
                <w:sz w:val="18"/>
                <w:szCs w:val="18"/>
                <w:lang w:val="es-ES_tradnl"/>
              </w:rPr>
              <w:t>Johana Barros</w:t>
            </w:r>
            <w:r>
              <w:rPr>
                <w:rFonts w:ascii="Century Gothic" w:hAnsi="Century Gothic" w:cstheme="minorHAnsi"/>
                <w:sz w:val="18"/>
                <w:szCs w:val="18"/>
                <w:lang w:val="es-ES_tradnl"/>
              </w:rPr>
              <w:t xml:space="preserve"> </w:t>
            </w:r>
            <w:r w:rsidR="00D7320D" w:rsidRPr="00D7320D">
              <w:rPr>
                <w:rFonts w:ascii="Century Gothic" w:hAnsi="Century Gothic" w:cstheme="minorHAnsi"/>
                <w:sz w:val="18"/>
                <w:szCs w:val="18"/>
                <w:lang w:val="es-ES_tradnl"/>
              </w:rPr>
              <w:t xml:space="preserve">– </w:t>
            </w:r>
            <w:proofErr w:type="gramStart"/>
            <w:r w:rsidR="00FC6893">
              <w:rPr>
                <w:rFonts w:ascii="Century Gothic" w:hAnsi="Century Gothic" w:cstheme="minorHAnsi"/>
                <w:sz w:val="18"/>
                <w:szCs w:val="18"/>
                <w:lang w:val="es-ES_tradnl"/>
              </w:rPr>
              <w:t>R</w:t>
            </w:r>
            <w:r w:rsidR="00FC6893" w:rsidRPr="00D7320D">
              <w:rPr>
                <w:rFonts w:ascii="Century Gothic" w:hAnsi="Century Gothic" w:cstheme="minorHAnsi"/>
                <w:sz w:val="18"/>
                <w:szCs w:val="18"/>
                <w:lang w:val="es-ES_tradnl"/>
              </w:rPr>
              <w:t>esp</w:t>
            </w:r>
            <w:bookmarkStart w:id="0" w:name="_GoBack"/>
            <w:bookmarkEnd w:id="0"/>
            <w:r w:rsidR="00FC6893" w:rsidRPr="00D7320D">
              <w:rPr>
                <w:rFonts w:ascii="Century Gothic" w:hAnsi="Century Gothic" w:cstheme="minorHAnsi"/>
                <w:sz w:val="18"/>
                <w:szCs w:val="18"/>
                <w:lang w:val="es-ES_tradnl"/>
              </w:rPr>
              <w:t>onsable</w:t>
            </w:r>
            <w:proofErr w:type="gramEnd"/>
            <w:r w:rsidR="00D7320D" w:rsidRPr="00D7320D">
              <w:rPr>
                <w:rFonts w:ascii="Century Gothic" w:hAnsi="Century Gothic" w:cstheme="minorHAnsi"/>
                <w:sz w:val="18"/>
                <w:szCs w:val="18"/>
                <w:lang w:val="es-ES_tradnl"/>
              </w:rPr>
              <w:t xml:space="preserve"> del Proyecto </w:t>
            </w:r>
          </w:p>
        </w:tc>
        <w:tc>
          <w:tcPr>
            <w:tcW w:w="5244" w:type="dxa"/>
            <w:vAlign w:val="center"/>
          </w:tcPr>
          <w:p w14:paraId="0A94E220" w14:textId="77777777" w:rsidR="00D7320D" w:rsidRPr="001B5668" w:rsidRDefault="00D7320D" w:rsidP="00D7320D">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FE4017" w:rsidRPr="004735B8" w14:paraId="3C9BC030" w14:textId="77777777" w:rsidTr="002E3D7E">
        <w:trPr>
          <w:trHeight w:val="352"/>
          <w:jc w:val="center"/>
        </w:trPr>
        <w:tc>
          <w:tcPr>
            <w:tcW w:w="4957" w:type="dxa"/>
          </w:tcPr>
          <w:p w14:paraId="6086D1CE" w14:textId="77777777" w:rsidR="00FE4017" w:rsidRPr="00AD6194" w:rsidRDefault="00FE4017" w:rsidP="00774323">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TEMAS TRATADOS</w:t>
            </w:r>
          </w:p>
        </w:tc>
        <w:tc>
          <w:tcPr>
            <w:tcW w:w="5244" w:type="dxa"/>
          </w:tcPr>
          <w:p w14:paraId="2F2BC11A" w14:textId="77777777" w:rsidR="00FE4017" w:rsidRPr="00AD6194" w:rsidRDefault="002E3D7E" w:rsidP="00774323">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ACEPTACIÓN Y DEFINICIÓN DE ENTREGABLES</w:t>
            </w:r>
          </w:p>
        </w:tc>
      </w:tr>
      <w:tr w:rsidR="00D7320D" w:rsidRPr="004735B8" w14:paraId="4EC20035" w14:textId="77777777" w:rsidTr="002E3D7E">
        <w:trPr>
          <w:trHeight w:val="1089"/>
          <w:jc w:val="center"/>
        </w:trPr>
        <w:tc>
          <w:tcPr>
            <w:tcW w:w="4957" w:type="dxa"/>
          </w:tcPr>
          <w:p w14:paraId="3E28BEB0" w14:textId="77777777" w:rsidR="00D7320D" w:rsidRDefault="00D7320D" w:rsidP="00A469BF">
            <w:pPr>
              <w:pStyle w:val="Default"/>
              <w:jc w:val="both"/>
              <w:rPr>
                <w:rFonts w:ascii="Century Gothic" w:eastAsiaTheme="minorHAnsi" w:hAnsi="Century Gothic" w:cstheme="minorHAnsi"/>
                <w:color w:val="auto"/>
                <w:sz w:val="20"/>
                <w:szCs w:val="20"/>
                <w:lang w:val="es-EC" w:eastAsia="es-ES"/>
              </w:rPr>
            </w:pPr>
          </w:p>
          <w:p w14:paraId="3C284A31" w14:textId="77777777" w:rsidR="00434238" w:rsidRPr="00434238" w:rsidRDefault="00434238" w:rsidP="00434238">
            <w:pPr>
              <w:pStyle w:val="Default"/>
              <w:numPr>
                <w:ilvl w:val="0"/>
                <w:numId w:val="32"/>
              </w:numPr>
              <w:jc w:val="both"/>
              <w:rPr>
                <w:rFonts w:ascii="Century Gothic" w:eastAsiaTheme="minorHAnsi" w:hAnsi="Century Gothic" w:cstheme="minorHAnsi"/>
                <w:color w:val="auto"/>
                <w:sz w:val="20"/>
                <w:szCs w:val="20"/>
                <w:lang w:val="es-EC" w:eastAsia="es-ES"/>
              </w:rPr>
            </w:pPr>
            <w:r w:rsidRPr="00434238">
              <w:rPr>
                <w:rFonts w:ascii="Century Gothic" w:eastAsiaTheme="minorHAnsi" w:hAnsi="Century Gothic" w:cstheme="minorHAnsi"/>
                <w:color w:val="auto"/>
                <w:sz w:val="20"/>
                <w:szCs w:val="20"/>
                <w:lang w:val="es-EC" w:eastAsia="es-ES"/>
              </w:rPr>
              <w:t xml:space="preserve">Digitalizar todos los documentos correspondientes a </w:t>
            </w:r>
            <w:r>
              <w:rPr>
                <w:rFonts w:ascii="Century Gothic" w:eastAsiaTheme="minorHAnsi" w:hAnsi="Century Gothic" w:cstheme="minorHAnsi"/>
                <w:color w:val="auto"/>
                <w:sz w:val="20"/>
                <w:szCs w:val="20"/>
                <w:lang w:val="es-EC" w:eastAsia="es-ES"/>
              </w:rPr>
              <w:t xml:space="preserve">las </w:t>
            </w:r>
            <w:r w:rsidR="007233E4">
              <w:rPr>
                <w:rFonts w:ascii="Century Gothic" w:eastAsiaTheme="minorHAnsi" w:hAnsi="Century Gothic" w:cstheme="minorHAnsi"/>
                <w:color w:val="auto"/>
                <w:sz w:val="20"/>
                <w:szCs w:val="20"/>
                <w:lang w:val="es-EC" w:eastAsia="es-ES"/>
              </w:rPr>
              <w:t>agrupaciones (</w:t>
            </w:r>
            <w:r w:rsidRPr="00434238">
              <w:rPr>
                <w:rFonts w:ascii="Century Gothic" w:eastAsiaTheme="minorHAnsi" w:hAnsi="Century Gothic" w:cstheme="minorHAnsi"/>
                <w:color w:val="auto"/>
                <w:sz w:val="20"/>
                <w:szCs w:val="20"/>
                <w:lang w:val="es-EC" w:eastAsia="es-ES"/>
              </w:rPr>
              <w:t>files</w:t>
            </w:r>
            <w:r w:rsidR="007233E4">
              <w:rPr>
                <w:rFonts w:ascii="Century Gothic" w:eastAsiaTheme="minorHAnsi" w:hAnsi="Century Gothic" w:cstheme="minorHAnsi"/>
                <w:color w:val="auto"/>
                <w:sz w:val="20"/>
                <w:szCs w:val="20"/>
                <w:lang w:val="es-EC" w:eastAsia="es-ES"/>
              </w:rPr>
              <w:t>)</w:t>
            </w:r>
            <w:r w:rsidRPr="00434238">
              <w:rPr>
                <w:rFonts w:ascii="Century Gothic" w:eastAsiaTheme="minorHAnsi" w:hAnsi="Century Gothic" w:cstheme="minorHAnsi"/>
                <w:color w:val="auto"/>
                <w:sz w:val="20"/>
                <w:szCs w:val="20"/>
                <w:lang w:val="es-EC" w:eastAsia="es-ES"/>
              </w:rPr>
              <w:t xml:space="preserve"> de empleados </w:t>
            </w:r>
            <w:r w:rsidR="007233E4">
              <w:rPr>
                <w:rFonts w:ascii="Century Gothic" w:eastAsiaTheme="minorHAnsi" w:hAnsi="Century Gothic" w:cstheme="minorHAnsi"/>
                <w:color w:val="auto"/>
                <w:sz w:val="20"/>
                <w:szCs w:val="20"/>
                <w:lang w:val="es-EC" w:eastAsia="es-ES"/>
              </w:rPr>
              <w:t xml:space="preserve">de las empresas </w:t>
            </w:r>
            <w:r w:rsidR="00EC7A4C" w:rsidRPr="00EC7A4C">
              <w:rPr>
                <w:rFonts w:ascii="Century Gothic" w:eastAsiaTheme="minorHAnsi" w:hAnsi="Century Gothic" w:cstheme="minorHAnsi"/>
                <w:b/>
                <w:bCs/>
                <w:color w:val="auto"/>
                <w:sz w:val="20"/>
                <w:szCs w:val="20"/>
                <w:lang w:val="es-EC" w:eastAsia="es-ES"/>
              </w:rPr>
              <w:t>CHAMPION TECHNOLOGIES DEL ECUADOR CIA. LTDA. - ECOLAB ECUADOR CIA. LTDA.,</w:t>
            </w:r>
            <w:r w:rsidR="00EC7A4C">
              <w:rPr>
                <w:rFonts w:ascii="Century Gothic" w:eastAsiaTheme="minorHAnsi" w:hAnsi="Century Gothic" w:cstheme="minorHAnsi"/>
                <w:color w:val="auto"/>
                <w:sz w:val="20"/>
                <w:szCs w:val="20"/>
                <w:lang w:val="es-EC" w:eastAsia="es-ES"/>
              </w:rPr>
              <w:t xml:space="preserve"> </w:t>
            </w:r>
            <w:r w:rsidR="007233E4">
              <w:rPr>
                <w:rFonts w:ascii="Century Gothic" w:eastAsiaTheme="minorHAnsi" w:hAnsi="Century Gothic" w:cstheme="minorHAnsi"/>
                <w:color w:val="auto"/>
                <w:sz w:val="20"/>
                <w:szCs w:val="20"/>
                <w:lang w:val="es-EC" w:eastAsia="es-ES"/>
              </w:rPr>
              <w:t xml:space="preserve">correspondiente al departamento de </w:t>
            </w:r>
            <w:r w:rsidRPr="00434238">
              <w:rPr>
                <w:rFonts w:ascii="Century Gothic" w:eastAsiaTheme="minorHAnsi" w:hAnsi="Century Gothic" w:cstheme="minorHAnsi"/>
                <w:color w:val="auto"/>
                <w:sz w:val="20"/>
                <w:szCs w:val="20"/>
                <w:lang w:val="es-EC" w:eastAsia="es-ES"/>
              </w:rPr>
              <w:t>Talento Humano (Pasivo y Activo)</w:t>
            </w:r>
          </w:p>
          <w:p w14:paraId="70B314FC" w14:textId="77777777" w:rsidR="00434238" w:rsidRDefault="00434238" w:rsidP="007233E4">
            <w:pPr>
              <w:pStyle w:val="Default"/>
              <w:numPr>
                <w:ilvl w:val="0"/>
                <w:numId w:val="32"/>
              </w:numPr>
              <w:jc w:val="both"/>
              <w:rPr>
                <w:rFonts w:ascii="Century Gothic" w:eastAsiaTheme="minorHAnsi" w:hAnsi="Century Gothic" w:cstheme="minorHAnsi"/>
                <w:color w:val="auto"/>
                <w:sz w:val="20"/>
                <w:szCs w:val="20"/>
                <w:lang w:val="es-EC" w:eastAsia="es-ES"/>
              </w:rPr>
            </w:pPr>
            <w:r w:rsidRPr="00434238">
              <w:rPr>
                <w:rFonts w:ascii="Century Gothic" w:eastAsiaTheme="minorHAnsi" w:hAnsi="Century Gothic" w:cstheme="minorHAnsi"/>
                <w:color w:val="auto"/>
                <w:sz w:val="20"/>
                <w:szCs w:val="20"/>
                <w:lang w:val="es-EC" w:eastAsia="es-ES"/>
              </w:rPr>
              <w:t>Verificación de</w:t>
            </w:r>
            <w:r w:rsidR="007233E4">
              <w:rPr>
                <w:rFonts w:ascii="Century Gothic" w:eastAsiaTheme="minorHAnsi" w:hAnsi="Century Gothic" w:cstheme="minorHAnsi"/>
                <w:color w:val="auto"/>
                <w:sz w:val="20"/>
                <w:szCs w:val="20"/>
                <w:lang w:val="es-EC" w:eastAsia="es-ES"/>
              </w:rPr>
              <w:t xml:space="preserve"> </w:t>
            </w:r>
            <w:r w:rsidRPr="00434238">
              <w:rPr>
                <w:rFonts w:ascii="Century Gothic" w:eastAsiaTheme="minorHAnsi" w:hAnsi="Century Gothic" w:cstheme="minorHAnsi"/>
                <w:color w:val="auto"/>
                <w:sz w:val="20"/>
                <w:szCs w:val="20"/>
                <w:lang w:val="es-EC" w:eastAsia="es-ES"/>
              </w:rPr>
              <w:t>documentos mediante Check List emitido por el cliente</w:t>
            </w:r>
            <w:r w:rsidR="007233E4">
              <w:rPr>
                <w:rFonts w:ascii="Century Gothic" w:eastAsiaTheme="minorHAnsi" w:hAnsi="Century Gothic" w:cstheme="minorHAnsi"/>
                <w:color w:val="auto"/>
                <w:sz w:val="20"/>
                <w:szCs w:val="20"/>
                <w:lang w:val="es-EC" w:eastAsia="es-ES"/>
              </w:rPr>
              <w:t xml:space="preserve">, mismo que debe ser entregado para que </w:t>
            </w:r>
            <w:r w:rsidR="007233E4" w:rsidRPr="00EC7A4C">
              <w:rPr>
                <w:rFonts w:ascii="Century Gothic" w:eastAsiaTheme="minorHAnsi" w:hAnsi="Century Gothic" w:cstheme="minorHAnsi"/>
                <w:b/>
                <w:bCs/>
                <w:color w:val="auto"/>
                <w:sz w:val="20"/>
                <w:szCs w:val="20"/>
                <w:lang w:val="es-EC" w:eastAsia="es-ES"/>
              </w:rPr>
              <w:t>DATASOLUTIONS S.A.</w:t>
            </w:r>
            <w:r w:rsidR="007233E4">
              <w:rPr>
                <w:rFonts w:ascii="Century Gothic" w:eastAsiaTheme="minorHAnsi" w:hAnsi="Century Gothic" w:cstheme="minorHAnsi"/>
                <w:color w:val="auto"/>
                <w:sz w:val="20"/>
                <w:szCs w:val="20"/>
                <w:lang w:val="es-EC" w:eastAsia="es-ES"/>
              </w:rPr>
              <w:t xml:space="preserve">, </w:t>
            </w:r>
            <w:r w:rsidR="003A3CBC">
              <w:rPr>
                <w:rFonts w:ascii="Century Gothic" w:eastAsiaTheme="minorHAnsi" w:hAnsi="Century Gothic" w:cstheme="minorHAnsi"/>
                <w:color w:val="auto"/>
                <w:sz w:val="20"/>
                <w:szCs w:val="20"/>
                <w:lang w:val="es-EC" w:eastAsia="es-ES"/>
              </w:rPr>
              <w:t>pueda realizar el proceso requerido para el registro en la plataforma de gestión documental</w:t>
            </w:r>
            <w:r w:rsidR="006D55A7">
              <w:rPr>
                <w:rFonts w:ascii="Century Gothic" w:eastAsiaTheme="minorHAnsi" w:hAnsi="Century Gothic" w:cstheme="minorHAnsi"/>
                <w:color w:val="auto"/>
                <w:sz w:val="20"/>
                <w:szCs w:val="20"/>
                <w:lang w:val="es-EC" w:eastAsia="es-ES"/>
              </w:rPr>
              <w:t xml:space="preserve">, cabe manifestar que si este documento no es entregado a la firma del acta no se podrá </w:t>
            </w:r>
            <w:r w:rsidR="00323C68">
              <w:rPr>
                <w:rFonts w:ascii="Century Gothic" w:eastAsiaTheme="minorHAnsi" w:hAnsi="Century Gothic" w:cstheme="minorHAnsi"/>
                <w:color w:val="auto"/>
                <w:sz w:val="20"/>
                <w:szCs w:val="20"/>
                <w:lang w:val="es-EC" w:eastAsia="es-ES"/>
              </w:rPr>
              <w:t>iniciar</w:t>
            </w:r>
            <w:r w:rsidR="006D55A7">
              <w:rPr>
                <w:rFonts w:ascii="Century Gothic" w:eastAsiaTheme="minorHAnsi" w:hAnsi="Century Gothic" w:cstheme="minorHAnsi"/>
                <w:color w:val="auto"/>
                <w:sz w:val="20"/>
                <w:szCs w:val="20"/>
                <w:lang w:val="es-EC" w:eastAsia="es-ES"/>
              </w:rPr>
              <w:t xml:space="preserve"> </w:t>
            </w:r>
            <w:r w:rsidR="00323C68">
              <w:rPr>
                <w:rFonts w:ascii="Century Gothic" w:eastAsiaTheme="minorHAnsi" w:hAnsi="Century Gothic" w:cstheme="minorHAnsi"/>
                <w:color w:val="auto"/>
                <w:sz w:val="20"/>
                <w:szCs w:val="20"/>
                <w:lang w:val="es-EC" w:eastAsia="es-ES"/>
              </w:rPr>
              <w:t>y dar</w:t>
            </w:r>
            <w:r w:rsidR="006D55A7">
              <w:rPr>
                <w:rFonts w:ascii="Century Gothic" w:eastAsiaTheme="minorHAnsi" w:hAnsi="Century Gothic" w:cstheme="minorHAnsi"/>
                <w:color w:val="auto"/>
                <w:sz w:val="20"/>
                <w:szCs w:val="20"/>
                <w:lang w:val="es-EC" w:eastAsia="es-ES"/>
              </w:rPr>
              <w:t xml:space="preserve"> ejecución </w:t>
            </w:r>
            <w:r w:rsidR="00323C68">
              <w:rPr>
                <w:rFonts w:ascii="Century Gothic" w:eastAsiaTheme="minorHAnsi" w:hAnsi="Century Gothic" w:cstheme="minorHAnsi"/>
                <w:color w:val="auto"/>
                <w:sz w:val="20"/>
                <w:szCs w:val="20"/>
                <w:lang w:val="es-EC" w:eastAsia="es-ES"/>
              </w:rPr>
              <w:t>a</w:t>
            </w:r>
            <w:r w:rsidR="006D55A7">
              <w:rPr>
                <w:rFonts w:ascii="Century Gothic" w:eastAsiaTheme="minorHAnsi" w:hAnsi="Century Gothic" w:cstheme="minorHAnsi"/>
                <w:color w:val="auto"/>
                <w:sz w:val="20"/>
                <w:szCs w:val="20"/>
                <w:lang w:val="es-EC" w:eastAsia="es-ES"/>
              </w:rPr>
              <w:t>l proyecto</w:t>
            </w:r>
            <w:r w:rsidR="00323C68">
              <w:rPr>
                <w:rFonts w:ascii="Century Gothic" w:eastAsiaTheme="minorHAnsi" w:hAnsi="Century Gothic" w:cstheme="minorHAnsi"/>
                <w:color w:val="auto"/>
                <w:sz w:val="20"/>
                <w:szCs w:val="20"/>
                <w:lang w:val="es-EC" w:eastAsia="es-ES"/>
              </w:rPr>
              <w:t>, este es un documento que debe ser parte integrante de esta acta, adicional debe estar detallado de manera muy clara el orden y los documentos que cada file</w:t>
            </w:r>
            <w:r w:rsidR="00EF38D0">
              <w:rPr>
                <w:rFonts w:ascii="Century Gothic" w:eastAsiaTheme="minorHAnsi" w:hAnsi="Century Gothic" w:cstheme="minorHAnsi"/>
                <w:color w:val="auto"/>
                <w:sz w:val="20"/>
                <w:szCs w:val="20"/>
                <w:lang w:val="es-EC" w:eastAsia="es-ES"/>
              </w:rPr>
              <w:t xml:space="preserve"> </w:t>
            </w:r>
            <w:r w:rsidR="00323C68">
              <w:rPr>
                <w:rFonts w:ascii="Century Gothic" w:eastAsiaTheme="minorHAnsi" w:hAnsi="Century Gothic" w:cstheme="minorHAnsi"/>
                <w:color w:val="auto"/>
                <w:sz w:val="20"/>
                <w:szCs w:val="20"/>
                <w:lang w:val="es-EC" w:eastAsia="es-ES"/>
              </w:rPr>
              <w:t xml:space="preserve">deben </w:t>
            </w:r>
            <w:r w:rsidR="00EF38D0">
              <w:rPr>
                <w:rFonts w:ascii="Century Gothic" w:eastAsiaTheme="minorHAnsi" w:hAnsi="Century Gothic" w:cstheme="minorHAnsi"/>
                <w:color w:val="auto"/>
                <w:sz w:val="20"/>
                <w:szCs w:val="20"/>
                <w:lang w:val="es-EC" w:eastAsia="es-ES"/>
              </w:rPr>
              <w:t>poseer</w:t>
            </w:r>
            <w:r w:rsidRPr="00434238">
              <w:rPr>
                <w:rFonts w:ascii="Century Gothic" w:eastAsiaTheme="minorHAnsi" w:hAnsi="Century Gothic" w:cstheme="minorHAnsi"/>
                <w:color w:val="auto"/>
                <w:sz w:val="20"/>
                <w:szCs w:val="20"/>
                <w:lang w:val="es-EC" w:eastAsia="es-ES"/>
              </w:rPr>
              <w:t>.</w:t>
            </w:r>
          </w:p>
          <w:p w14:paraId="213909ED" w14:textId="77777777" w:rsidR="000A193E" w:rsidRPr="000A193E" w:rsidRDefault="000A193E" w:rsidP="000A193E">
            <w:pPr>
              <w:pStyle w:val="Default"/>
              <w:numPr>
                <w:ilvl w:val="0"/>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Si alguna carpeta no posee la documentación completa será remitida a Johana Barros para que defina como se procederá con esta documentación.</w:t>
            </w:r>
          </w:p>
          <w:p w14:paraId="243E7EAC" w14:textId="77777777" w:rsidR="003A3CBC" w:rsidRPr="00E85DE0" w:rsidRDefault="00434238" w:rsidP="00E85DE0">
            <w:pPr>
              <w:pStyle w:val="Default"/>
              <w:numPr>
                <w:ilvl w:val="0"/>
                <w:numId w:val="32"/>
              </w:numPr>
              <w:jc w:val="both"/>
              <w:rPr>
                <w:rFonts w:ascii="Century Gothic" w:eastAsiaTheme="minorHAnsi" w:hAnsi="Century Gothic" w:cstheme="minorHAnsi"/>
                <w:color w:val="auto"/>
                <w:sz w:val="20"/>
                <w:szCs w:val="20"/>
                <w:lang w:val="es-EC" w:eastAsia="es-ES"/>
              </w:rPr>
            </w:pPr>
            <w:r w:rsidRPr="00434238">
              <w:rPr>
                <w:rFonts w:ascii="Century Gothic" w:eastAsiaTheme="minorHAnsi" w:hAnsi="Century Gothic" w:cstheme="minorHAnsi"/>
                <w:color w:val="auto"/>
                <w:sz w:val="20"/>
                <w:szCs w:val="20"/>
                <w:lang w:val="es-EC" w:eastAsia="es-ES"/>
              </w:rPr>
              <w:t>Prioridad de Digitalización</w:t>
            </w:r>
            <w:r w:rsidR="003A3CBC">
              <w:rPr>
                <w:rFonts w:ascii="Century Gothic" w:eastAsiaTheme="minorHAnsi" w:hAnsi="Century Gothic" w:cstheme="minorHAnsi"/>
                <w:color w:val="auto"/>
                <w:sz w:val="20"/>
                <w:szCs w:val="20"/>
                <w:lang w:val="es-EC" w:eastAsia="es-ES"/>
              </w:rPr>
              <w:t xml:space="preserve"> el</w:t>
            </w:r>
            <w:r w:rsidRPr="00434238">
              <w:rPr>
                <w:rFonts w:ascii="Century Gothic" w:eastAsiaTheme="minorHAnsi" w:hAnsi="Century Gothic" w:cstheme="minorHAnsi"/>
                <w:color w:val="auto"/>
                <w:sz w:val="20"/>
                <w:szCs w:val="20"/>
                <w:lang w:val="es-EC" w:eastAsia="es-ES"/>
              </w:rPr>
              <w:t xml:space="preserve"> Personal Activo </w:t>
            </w:r>
            <w:r w:rsidR="003A3CBC">
              <w:rPr>
                <w:rFonts w:ascii="Century Gothic" w:eastAsiaTheme="minorHAnsi" w:hAnsi="Century Gothic" w:cstheme="minorHAnsi"/>
                <w:color w:val="auto"/>
                <w:sz w:val="20"/>
                <w:szCs w:val="20"/>
                <w:lang w:val="es-EC" w:eastAsia="es-ES"/>
              </w:rPr>
              <w:t>y posterior a este el Pasivo.</w:t>
            </w:r>
          </w:p>
          <w:p w14:paraId="0C8E6175" w14:textId="77777777" w:rsidR="00826E14" w:rsidRDefault="00434238" w:rsidP="00434238">
            <w:pPr>
              <w:pStyle w:val="Default"/>
              <w:numPr>
                <w:ilvl w:val="0"/>
                <w:numId w:val="32"/>
              </w:numPr>
              <w:jc w:val="both"/>
              <w:rPr>
                <w:rFonts w:ascii="Century Gothic" w:eastAsiaTheme="minorHAnsi" w:hAnsi="Century Gothic" w:cstheme="minorHAnsi"/>
                <w:color w:val="auto"/>
                <w:sz w:val="20"/>
                <w:szCs w:val="20"/>
                <w:lang w:val="es-EC" w:eastAsia="es-ES"/>
              </w:rPr>
            </w:pPr>
            <w:r w:rsidRPr="00434238">
              <w:rPr>
                <w:rFonts w:ascii="Century Gothic" w:eastAsiaTheme="minorHAnsi" w:hAnsi="Century Gothic" w:cstheme="minorHAnsi"/>
                <w:color w:val="auto"/>
                <w:sz w:val="20"/>
                <w:szCs w:val="20"/>
                <w:lang w:val="es-EC" w:eastAsia="es-ES"/>
              </w:rPr>
              <w:t xml:space="preserve">Adecuación </w:t>
            </w:r>
            <w:r w:rsidR="00415401">
              <w:rPr>
                <w:rFonts w:ascii="Century Gothic" w:eastAsiaTheme="minorHAnsi" w:hAnsi="Century Gothic" w:cstheme="minorHAnsi"/>
                <w:color w:val="auto"/>
                <w:sz w:val="20"/>
                <w:szCs w:val="20"/>
                <w:lang w:val="es-EC" w:eastAsia="es-ES"/>
              </w:rPr>
              <w:t>de la sala para la ejecución del proyecto es responsabilidad del cliente</w:t>
            </w:r>
            <w:r w:rsidR="00323C68">
              <w:rPr>
                <w:rFonts w:ascii="Century Gothic" w:eastAsiaTheme="minorHAnsi" w:hAnsi="Century Gothic" w:cstheme="minorHAnsi"/>
                <w:color w:val="auto"/>
                <w:sz w:val="20"/>
                <w:szCs w:val="20"/>
                <w:lang w:val="es-EC" w:eastAsia="es-ES"/>
              </w:rPr>
              <w:t>, por lo que para su ejecución se debe contar con lo siguiente</w:t>
            </w:r>
            <w:r w:rsidR="00826E14">
              <w:rPr>
                <w:rFonts w:ascii="Century Gothic" w:eastAsiaTheme="minorHAnsi" w:hAnsi="Century Gothic" w:cstheme="minorHAnsi"/>
                <w:color w:val="auto"/>
                <w:sz w:val="20"/>
                <w:szCs w:val="20"/>
                <w:lang w:val="es-EC" w:eastAsia="es-ES"/>
              </w:rPr>
              <w:t>:</w:t>
            </w:r>
          </w:p>
          <w:p w14:paraId="4D3D783B" w14:textId="77777777" w:rsidR="00D25043" w:rsidRPr="006D55A7" w:rsidRDefault="00D25043" w:rsidP="00D25043">
            <w:pPr>
              <w:pStyle w:val="Default"/>
              <w:numPr>
                <w:ilvl w:val="1"/>
                <w:numId w:val="32"/>
              </w:numPr>
              <w:jc w:val="both"/>
              <w:rPr>
                <w:rFonts w:ascii="Century Gothic" w:eastAsiaTheme="minorHAnsi" w:hAnsi="Century Gothic" w:cstheme="minorHAnsi"/>
                <w:color w:val="auto"/>
                <w:sz w:val="20"/>
                <w:szCs w:val="20"/>
                <w:lang w:val="es-EC" w:eastAsia="es-ES"/>
              </w:rPr>
            </w:pPr>
            <w:r w:rsidRPr="006D55A7">
              <w:rPr>
                <w:rFonts w:ascii="Century Gothic" w:eastAsiaTheme="minorHAnsi" w:hAnsi="Century Gothic" w:cstheme="minorHAnsi"/>
                <w:color w:val="auto"/>
                <w:sz w:val="20"/>
                <w:szCs w:val="20"/>
                <w:lang w:val="es-EC" w:eastAsia="es-ES"/>
              </w:rPr>
              <w:t>Credencial (Si es necesario).</w:t>
            </w:r>
          </w:p>
          <w:p w14:paraId="4A3A4826" w14:textId="77777777" w:rsidR="00D25043" w:rsidRPr="006D55A7" w:rsidRDefault="00D25043" w:rsidP="00D25043">
            <w:pPr>
              <w:pStyle w:val="Default"/>
              <w:numPr>
                <w:ilvl w:val="1"/>
                <w:numId w:val="32"/>
              </w:numPr>
              <w:jc w:val="both"/>
              <w:rPr>
                <w:rFonts w:ascii="Century Gothic" w:eastAsiaTheme="minorHAnsi" w:hAnsi="Century Gothic" w:cstheme="minorHAnsi"/>
                <w:color w:val="auto"/>
                <w:sz w:val="20"/>
                <w:szCs w:val="20"/>
                <w:lang w:val="es-EC" w:eastAsia="es-ES"/>
              </w:rPr>
            </w:pPr>
            <w:r w:rsidRPr="006D55A7">
              <w:rPr>
                <w:rFonts w:ascii="Century Gothic" w:eastAsiaTheme="minorHAnsi" w:hAnsi="Century Gothic" w:cstheme="minorHAnsi"/>
                <w:color w:val="auto"/>
                <w:sz w:val="20"/>
                <w:szCs w:val="20"/>
                <w:lang w:val="es-EC" w:eastAsia="es-ES"/>
              </w:rPr>
              <w:t>Silla.</w:t>
            </w:r>
          </w:p>
          <w:p w14:paraId="38EEB60B" w14:textId="77777777" w:rsidR="00D25043" w:rsidRPr="006D55A7" w:rsidRDefault="00D25043" w:rsidP="00D25043">
            <w:pPr>
              <w:pStyle w:val="Default"/>
              <w:numPr>
                <w:ilvl w:val="1"/>
                <w:numId w:val="32"/>
              </w:numPr>
              <w:jc w:val="both"/>
              <w:rPr>
                <w:rFonts w:ascii="Century Gothic" w:eastAsiaTheme="minorHAnsi" w:hAnsi="Century Gothic" w:cstheme="minorHAnsi"/>
                <w:color w:val="auto"/>
                <w:sz w:val="20"/>
                <w:szCs w:val="20"/>
                <w:lang w:val="es-EC" w:eastAsia="es-ES"/>
              </w:rPr>
            </w:pPr>
            <w:r w:rsidRPr="006D55A7">
              <w:rPr>
                <w:rFonts w:ascii="Century Gothic" w:eastAsiaTheme="minorHAnsi" w:hAnsi="Century Gothic" w:cstheme="minorHAnsi"/>
                <w:color w:val="auto"/>
                <w:sz w:val="20"/>
                <w:szCs w:val="20"/>
                <w:lang w:val="es-EC" w:eastAsia="es-ES"/>
              </w:rPr>
              <w:t>Escritorio.</w:t>
            </w:r>
          </w:p>
          <w:p w14:paraId="38CA8E7A" w14:textId="77777777" w:rsidR="00E85DE0" w:rsidRPr="00D25043" w:rsidRDefault="00D25043" w:rsidP="005B079D">
            <w:pPr>
              <w:pStyle w:val="Default"/>
              <w:numPr>
                <w:ilvl w:val="1"/>
                <w:numId w:val="32"/>
              </w:numPr>
              <w:jc w:val="both"/>
              <w:rPr>
                <w:rFonts w:ascii="Century Gothic" w:eastAsiaTheme="minorHAnsi" w:hAnsi="Century Gothic" w:cstheme="minorHAnsi"/>
                <w:color w:val="auto"/>
                <w:sz w:val="20"/>
                <w:szCs w:val="20"/>
                <w:lang w:val="es-EC" w:eastAsia="es-ES"/>
              </w:rPr>
            </w:pPr>
            <w:r w:rsidRPr="006D55A7">
              <w:rPr>
                <w:rFonts w:ascii="Century Gothic" w:eastAsiaTheme="minorHAnsi" w:hAnsi="Century Gothic" w:cstheme="minorHAnsi"/>
                <w:color w:val="auto"/>
                <w:sz w:val="20"/>
                <w:szCs w:val="20"/>
                <w:lang w:val="es-EC" w:eastAsia="es-ES"/>
              </w:rPr>
              <w:t>Conexión a Internet</w:t>
            </w:r>
            <w:r w:rsidR="008B32B5" w:rsidRPr="00D25043">
              <w:rPr>
                <w:rFonts w:ascii="Century Gothic" w:eastAsiaTheme="minorHAnsi" w:hAnsi="Century Gothic" w:cstheme="minorHAnsi"/>
                <w:color w:val="auto"/>
                <w:sz w:val="20"/>
                <w:szCs w:val="20"/>
                <w:lang w:val="es-EC" w:eastAsia="es-ES"/>
              </w:rPr>
              <w:t xml:space="preserve"> </w:t>
            </w:r>
          </w:p>
          <w:p w14:paraId="4DC8A6ED" w14:textId="77777777" w:rsidR="00F365BB" w:rsidRDefault="008B32B5" w:rsidP="00434238">
            <w:pPr>
              <w:pStyle w:val="Default"/>
              <w:numPr>
                <w:ilvl w:val="0"/>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Se tomarán fotos previo al comienzo del proyecto para que ambas partes tengan cl</w:t>
            </w:r>
            <w:r w:rsidR="000A193E">
              <w:rPr>
                <w:rFonts w:ascii="Century Gothic" w:eastAsiaTheme="minorHAnsi" w:hAnsi="Century Gothic" w:cstheme="minorHAnsi"/>
                <w:color w:val="auto"/>
                <w:sz w:val="20"/>
                <w:szCs w:val="20"/>
                <w:lang w:val="es-EC" w:eastAsia="es-ES"/>
              </w:rPr>
              <w:t>a</w:t>
            </w:r>
            <w:r>
              <w:rPr>
                <w:rFonts w:ascii="Century Gothic" w:eastAsiaTheme="minorHAnsi" w:hAnsi="Century Gothic" w:cstheme="minorHAnsi"/>
                <w:color w:val="auto"/>
                <w:sz w:val="20"/>
                <w:szCs w:val="20"/>
                <w:lang w:val="es-EC" w:eastAsia="es-ES"/>
              </w:rPr>
              <w:t>ro commo se reciibieron las instalaciones y constatarlo cuando se entregue el proyecto final</w:t>
            </w:r>
            <w:r w:rsidR="000A193E">
              <w:rPr>
                <w:rFonts w:ascii="Century Gothic" w:eastAsiaTheme="minorHAnsi" w:hAnsi="Century Gothic" w:cstheme="minorHAnsi"/>
                <w:color w:val="auto"/>
                <w:sz w:val="20"/>
                <w:szCs w:val="20"/>
                <w:lang w:val="es-EC" w:eastAsia="es-ES"/>
              </w:rPr>
              <w:t>.</w:t>
            </w:r>
          </w:p>
          <w:p w14:paraId="25B8AC50" w14:textId="77777777" w:rsidR="00434238" w:rsidRPr="00E85DE0" w:rsidRDefault="00E85DE0" w:rsidP="00434238">
            <w:pPr>
              <w:pStyle w:val="Default"/>
              <w:numPr>
                <w:ilvl w:val="0"/>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Al momento de digitalizar y registrar los d</w:t>
            </w:r>
            <w:r w:rsidR="00434238" w:rsidRPr="00E85DE0">
              <w:rPr>
                <w:rFonts w:ascii="Century Gothic" w:eastAsiaTheme="minorHAnsi" w:hAnsi="Century Gothic" w:cstheme="minorHAnsi"/>
                <w:color w:val="auto"/>
                <w:sz w:val="20"/>
                <w:szCs w:val="20"/>
                <w:lang w:val="es-EC" w:eastAsia="es-ES"/>
              </w:rPr>
              <w:t>ocumentos será</w:t>
            </w:r>
            <w:r>
              <w:rPr>
                <w:rFonts w:ascii="Century Gothic" w:eastAsiaTheme="minorHAnsi" w:hAnsi="Century Gothic" w:cstheme="minorHAnsi"/>
                <w:color w:val="auto"/>
                <w:sz w:val="20"/>
                <w:szCs w:val="20"/>
                <w:lang w:val="es-EC" w:eastAsia="es-ES"/>
              </w:rPr>
              <w:t>n nombrados por</w:t>
            </w:r>
            <w:r w:rsidR="00434238" w:rsidRPr="00E85DE0">
              <w:rPr>
                <w:rFonts w:ascii="Century Gothic" w:eastAsiaTheme="minorHAnsi" w:hAnsi="Century Gothic" w:cstheme="minorHAnsi"/>
                <w:color w:val="auto"/>
                <w:sz w:val="20"/>
                <w:szCs w:val="20"/>
                <w:lang w:val="es-EC" w:eastAsia="es-ES"/>
              </w:rPr>
              <w:t xml:space="preserve"> empresa y por nombre del empleado</w:t>
            </w:r>
            <w:r>
              <w:rPr>
                <w:rFonts w:ascii="Century Gothic" w:eastAsiaTheme="minorHAnsi" w:hAnsi="Century Gothic" w:cstheme="minorHAnsi"/>
                <w:color w:val="auto"/>
                <w:sz w:val="20"/>
                <w:szCs w:val="20"/>
                <w:lang w:val="es-EC" w:eastAsia="es-ES"/>
              </w:rPr>
              <w:t xml:space="preserve">, por ejemplo: </w:t>
            </w:r>
            <w:r w:rsidR="00434238" w:rsidRPr="00415401">
              <w:rPr>
                <w:rFonts w:ascii="Century Gothic" w:eastAsiaTheme="minorHAnsi" w:hAnsi="Century Gothic" w:cstheme="minorHAnsi"/>
                <w:i/>
                <w:iCs/>
                <w:color w:val="1F497D" w:themeColor="text2"/>
                <w:sz w:val="20"/>
                <w:szCs w:val="20"/>
                <w:lang w:val="es-EC" w:eastAsia="es-ES"/>
              </w:rPr>
              <w:t>Ecolab_</w:t>
            </w:r>
            <w:r w:rsidR="00415401" w:rsidRPr="00415401">
              <w:rPr>
                <w:rFonts w:ascii="Century Gothic" w:eastAsiaTheme="minorHAnsi" w:hAnsi="Century Gothic" w:cstheme="minorHAnsi"/>
                <w:i/>
                <w:iCs/>
                <w:color w:val="1F497D" w:themeColor="text2"/>
                <w:sz w:val="20"/>
                <w:szCs w:val="20"/>
                <w:lang w:val="es-EC" w:eastAsia="es-ES"/>
              </w:rPr>
              <w:t>J</w:t>
            </w:r>
            <w:r w:rsidRPr="00415401">
              <w:rPr>
                <w:rFonts w:ascii="Century Gothic" w:eastAsiaTheme="minorHAnsi" w:hAnsi="Century Gothic" w:cstheme="minorHAnsi"/>
                <w:i/>
                <w:iCs/>
                <w:color w:val="1F497D" w:themeColor="text2"/>
                <w:sz w:val="20"/>
                <w:szCs w:val="20"/>
                <w:lang w:val="es-EC" w:eastAsia="es-ES"/>
              </w:rPr>
              <w:t>ohanna</w:t>
            </w:r>
            <w:r w:rsidR="00415401" w:rsidRPr="00415401">
              <w:rPr>
                <w:rFonts w:ascii="Century Gothic" w:eastAsiaTheme="minorHAnsi" w:hAnsi="Century Gothic" w:cstheme="minorHAnsi"/>
                <w:i/>
                <w:iCs/>
                <w:color w:val="1F497D" w:themeColor="text2"/>
                <w:sz w:val="20"/>
                <w:szCs w:val="20"/>
                <w:lang w:val="es-EC" w:eastAsia="es-ES"/>
              </w:rPr>
              <w:t>Barros</w:t>
            </w:r>
            <w:r w:rsidR="008B32B5">
              <w:rPr>
                <w:rFonts w:ascii="Century Gothic" w:eastAsiaTheme="minorHAnsi" w:hAnsi="Century Gothic" w:cstheme="minorHAnsi"/>
                <w:i/>
                <w:iCs/>
                <w:color w:val="1F497D" w:themeColor="text2"/>
                <w:sz w:val="20"/>
                <w:szCs w:val="20"/>
                <w:lang w:val="es-EC" w:eastAsia="es-ES"/>
              </w:rPr>
              <w:t xml:space="preserve"> </w:t>
            </w:r>
          </w:p>
          <w:p w14:paraId="38B74737" w14:textId="77777777" w:rsidR="00434238" w:rsidRPr="00434238" w:rsidRDefault="00434238" w:rsidP="00415401">
            <w:pPr>
              <w:pStyle w:val="Default"/>
              <w:numPr>
                <w:ilvl w:val="0"/>
                <w:numId w:val="32"/>
              </w:numPr>
              <w:jc w:val="both"/>
              <w:rPr>
                <w:rFonts w:ascii="Century Gothic" w:eastAsiaTheme="minorHAnsi" w:hAnsi="Century Gothic" w:cstheme="minorHAnsi"/>
                <w:color w:val="auto"/>
                <w:sz w:val="20"/>
                <w:szCs w:val="20"/>
                <w:lang w:val="es-EC" w:eastAsia="es-ES"/>
              </w:rPr>
            </w:pPr>
            <w:r w:rsidRPr="00434238">
              <w:rPr>
                <w:rFonts w:ascii="Century Gothic" w:eastAsiaTheme="minorHAnsi" w:hAnsi="Century Gothic" w:cstheme="minorHAnsi"/>
                <w:color w:val="auto"/>
                <w:sz w:val="20"/>
                <w:szCs w:val="20"/>
                <w:lang w:val="es-EC" w:eastAsia="es-ES"/>
              </w:rPr>
              <w:t xml:space="preserve">250 documentos por carpeta más gruesa y de 50 por la </w:t>
            </w:r>
            <w:r w:rsidR="00415401" w:rsidRPr="00434238">
              <w:rPr>
                <w:rFonts w:ascii="Century Gothic" w:eastAsiaTheme="minorHAnsi" w:hAnsi="Century Gothic" w:cstheme="minorHAnsi"/>
                <w:color w:val="auto"/>
                <w:sz w:val="20"/>
                <w:szCs w:val="20"/>
                <w:lang w:val="es-EC" w:eastAsia="es-ES"/>
              </w:rPr>
              <w:t>más</w:t>
            </w:r>
            <w:r w:rsidRPr="00434238">
              <w:rPr>
                <w:rFonts w:ascii="Century Gothic" w:eastAsiaTheme="minorHAnsi" w:hAnsi="Century Gothic" w:cstheme="minorHAnsi"/>
                <w:color w:val="auto"/>
                <w:sz w:val="20"/>
                <w:szCs w:val="20"/>
                <w:lang w:val="es-EC" w:eastAsia="es-ES"/>
              </w:rPr>
              <w:t xml:space="preserve"> delgada</w:t>
            </w:r>
            <w:r w:rsidR="00415401">
              <w:rPr>
                <w:rFonts w:ascii="Century Gothic" w:eastAsiaTheme="minorHAnsi" w:hAnsi="Century Gothic" w:cstheme="minorHAnsi"/>
                <w:color w:val="auto"/>
                <w:sz w:val="20"/>
                <w:szCs w:val="20"/>
                <w:lang w:val="es-EC" w:eastAsia="es-ES"/>
              </w:rPr>
              <w:t>, datos que se consideraron para el cálculo de 30000 imágenes a digitalizar.</w:t>
            </w:r>
          </w:p>
          <w:p w14:paraId="6A33CDC3" w14:textId="77777777" w:rsidR="00434238" w:rsidRDefault="00434238" w:rsidP="00415401">
            <w:pPr>
              <w:pStyle w:val="Default"/>
              <w:numPr>
                <w:ilvl w:val="0"/>
                <w:numId w:val="32"/>
              </w:numPr>
              <w:jc w:val="both"/>
              <w:rPr>
                <w:rFonts w:ascii="Century Gothic" w:eastAsiaTheme="minorHAnsi" w:hAnsi="Century Gothic" w:cstheme="minorHAnsi"/>
                <w:color w:val="auto"/>
                <w:sz w:val="20"/>
                <w:szCs w:val="20"/>
                <w:lang w:val="es-EC" w:eastAsia="es-ES"/>
              </w:rPr>
            </w:pPr>
            <w:r w:rsidRPr="00434238">
              <w:rPr>
                <w:rFonts w:ascii="Century Gothic" w:eastAsiaTheme="minorHAnsi" w:hAnsi="Century Gothic" w:cstheme="minorHAnsi"/>
                <w:color w:val="auto"/>
                <w:sz w:val="20"/>
                <w:szCs w:val="20"/>
                <w:lang w:val="es-EC" w:eastAsia="es-ES"/>
              </w:rPr>
              <w:t>Creación de 4 cajas virtuales que</w:t>
            </w:r>
            <w:r w:rsidR="00415401">
              <w:rPr>
                <w:rFonts w:ascii="Century Gothic" w:eastAsiaTheme="minorHAnsi" w:hAnsi="Century Gothic" w:cstheme="minorHAnsi"/>
                <w:color w:val="auto"/>
                <w:sz w:val="20"/>
                <w:szCs w:val="20"/>
                <w:lang w:val="es-EC" w:eastAsia="es-ES"/>
              </w:rPr>
              <w:t xml:space="preserve"> deberán relacionarse con los cuatro </w:t>
            </w:r>
            <w:r w:rsidR="00415401">
              <w:rPr>
                <w:rFonts w:ascii="Century Gothic" w:eastAsiaTheme="minorHAnsi" w:hAnsi="Century Gothic" w:cstheme="minorHAnsi"/>
                <w:color w:val="auto"/>
                <w:sz w:val="20"/>
                <w:szCs w:val="20"/>
                <w:lang w:val="es-EC" w:eastAsia="es-ES"/>
              </w:rPr>
              <w:lastRenderedPageBreak/>
              <w:t>cajones del archivador metálico que</w:t>
            </w:r>
            <w:r w:rsidRPr="00434238">
              <w:rPr>
                <w:rFonts w:ascii="Century Gothic" w:eastAsiaTheme="minorHAnsi" w:hAnsi="Century Gothic" w:cstheme="minorHAnsi"/>
                <w:color w:val="auto"/>
                <w:sz w:val="20"/>
                <w:szCs w:val="20"/>
                <w:lang w:val="es-EC" w:eastAsia="es-ES"/>
              </w:rPr>
              <w:t xml:space="preserve"> </w:t>
            </w:r>
            <w:r w:rsidR="00415401">
              <w:rPr>
                <w:rFonts w:ascii="Century Gothic" w:eastAsiaTheme="minorHAnsi" w:hAnsi="Century Gothic" w:cstheme="minorHAnsi"/>
                <w:color w:val="auto"/>
                <w:sz w:val="20"/>
                <w:szCs w:val="20"/>
                <w:lang w:val="es-EC" w:eastAsia="es-ES"/>
              </w:rPr>
              <w:t xml:space="preserve">reposarán en las instalaciones de </w:t>
            </w:r>
            <w:r w:rsidR="00EC7A4C" w:rsidRPr="00EC7A4C">
              <w:rPr>
                <w:rFonts w:ascii="Century Gothic" w:eastAsiaTheme="minorHAnsi" w:hAnsi="Century Gothic" w:cstheme="minorHAnsi"/>
                <w:b/>
                <w:bCs/>
                <w:color w:val="auto"/>
                <w:sz w:val="20"/>
                <w:szCs w:val="20"/>
                <w:lang w:val="es-EC" w:eastAsia="es-ES"/>
              </w:rPr>
              <w:t>CHAMPION TECHNOLOGIES DEL ECUADOR CIA. LTDA. - ECOLAB ECUADOR CIA. LTDA</w:t>
            </w:r>
            <w:r w:rsidR="00415401" w:rsidRPr="00EC7A4C">
              <w:rPr>
                <w:rFonts w:ascii="Century Gothic" w:eastAsiaTheme="minorHAnsi" w:hAnsi="Century Gothic" w:cstheme="minorHAnsi"/>
                <w:b/>
                <w:bCs/>
                <w:color w:val="auto"/>
                <w:sz w:val="20"/>
                <w:szCs w:val="20"/>
                <w:lang w:val="es-EC" w:eastAsia="es-ES"/>
              </w:rPr>
              <w:t>.</w:t>
            </w:r>
          </w:p>
          <w:p w14:paraId="6069A84D" w14:textId="77777777" w:rsidR="00415401" w:rsidRDefault="00415401" w:rsidP="00415401">
            <w:pPr>
              <w:pStyle w:val="Default"/>
              <w:numPr>
                <w:ilvl w:val="0"/>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Considerando el punto anterior mediante el periodo del proceso de ordenamiento y digitalización los únicos responsables de manipular y administrar la documentación correspondiente a los archivos pasivo y activo será el personal de DATASOLUTIONS S.A., y será responsable solo hasta el momento de entrega del proyecto, a partir de ese momento cualquier cambio o desorden sobre esa documentación será total responsabilidad del cliente y no será impedimento de pago por esta razón para el prestador de servicio.</w:t>
            </w:r>
          </w:p>
          <w:p w14:paraId="506A727B" w14:textId="77777777" w:rsidR="008B32B5" w:rsidRDefault="008B32B5" w:rsidP="00415401">
            <w:pPr>
              <w:pStyle w:val="Default"/>
              <w:numPr>
                <w:ilvl w:val="0"/>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Al realizarse este proyecto fuera de las oficinas de DataSolutions S.A. y tomando en cuenta que en el archivo activo habrán pedidos o agregamiento de información se propone lo siguiente:</w:t>
            </w:r>
          </w:p>
          <w:p w14:paraId="1EB6B0BA" w14:textId="77777777" w:rsidR="008B32B5" w:rsidRPr="005B079D" w:rsidRDefault="008B32B5" w:rsidP="005B079D">
            <w:pPr>
              <w:pStyle w:val="Default"/>
              <w:numPr>
                <w:ilvl w:val="1"/>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Que Champion</w:t>
            </w:r>
            <w:r w:rsidRPr="005B079D">
              <w:rPr>
                <w:rFonts w:ascii="Century Gothic" w:eastAsiaTheme="minorHAnsi" w:hAnsi="Century Gothic" w:cstheme="minorHAnsi"/>
                <w:color w:val="auto"/>
                <w:sz w:val="20"/>
                <w:szCs w:val="20"/>
                <w:lang w:val="es-ES" w:eastAsia="es-ES"/>
              </w:rPr>
              <w:t>/</w:t>
            </w:r>
            <w:proofErr w:type="spellStart"/>
            <w:r w:rsidRPr="005B079D">
              <w:rPr>
                <w:rFonts w:ascii="Century Gothic" w:eastAsiaTheme="minorHAnsi" w:hAnsi="Century Gothic" w:cstheme="minorHAnsi"/>
                <w:color w:val="auto"/>
                <w:sz w:val="20"/>
                <w:szCs w:val="20"/>
                <w:lang w:val="es-ES" w:eastAsia="es-ES"/>
              </w:rPr>
              <w:t>Eco</w:t>
            </w:r>
            <w:r w:rsidR="00F365BB">
              <w:rPr>
                <w:rFonts w:ascii="Century Gothic" w:eastAsiaTheme="minorHAnsi" w:hAnsi="Century Gothic" w:cstheme="minorHAnsi"/>
                <w:color w:val="auto"/>
                <w:sz w:val="20"/>
                <w:szCs w:val="20"/>
                <w:lang w:val="es-ES" w:eastAsia="es-ES"/>
              </w:rPr>
              <w:t>lab</w:t>
            </w:r>
            <w:proofErr w:type="spellEnd"/>
            <w:r w:rsidRPr="005B079D">
              <w:rPr>
                <w:rFonts w:ascii="Century Gothic" w:eastAsiaTheme="minorHAnsi" w:hAnsi="Century Gothic" w:cstheme="minorHAnsi"/>
                <w:color w:val="auto"/>
                <w:sz w:val="20"/>
                <w:szCs w:val="20"/>
                <w:lang w:val="es-ES" w:eastAsia="es-ES"/>
              </w:rPr>
              <w:t xml:space="preserve"> lleven una </w:t>
            </w:r>
            <w:proofErr w:type="spellStart"/>
            <w:r w:rsidRPr="005B079D">
              <w:rPr>
                <w:rFonts w:ascii="Century Gothic" w:eastAsiaTheme="minorHAnsi" w:hAnsi="Century Gothic" w:cstheme="minorHAnsi"/>
                <w:color w:val="auto"/>
                <w:sz w:val="20"/>
                <w:szCs w:val="20"/>
                <w:lang w:val="es-ES" w:eastAsia="es-ES"/>
              </w:rPr>
              <w:t>bitacora</w:t>
            </w:r>
            <w:proofErr w:type="spellEnd"/>
            <w:r w:rsidRPr="005B079D">
              <w:rPr>
                <w:rFonts w:ascii="Century Gothic" w:eastAsiaTheme="minorHAnsi" w:hAnsi="Century Gothic" w:cstheme="minorHAnsi"/>
                <w:color w:val="auto"/>
                <w:sz w:val="20"/>
                <w:szCs w:val="20"/>
                <w:lang w:val="es-ES" w:eastAsia="es-ES"/>
              </w:rPr>
              <w:t xml:space="preserve"> de control de agregaci</w:t>
            </w:r>
            <w:r>
              <w:rPr>
                <w:rFonts w:ascii="Century Gothic" w:eastAsiaTheme="minorHAnsi" w:hAnsi="Century Gothic" w:cstheme="minorHAnsi"/>
                <w:color w:val="auto"/>
                <w:sz w:val="20"/>
                <w:szCs w:val="20"/>
                <w:lang w:val="es-ES" w:eastAsia="es-ES"/>
              </w:rPr>
              <w:t>ón de documentos a las carpetas del archivo activo</w:t>
            </w:r>
          </w:p>
          <w:p w14:paraId="61A69374" w14:textId="77777777" w:rsidR="008B32B5" w:rsidRDefault="008B32B5" w:rsidP="005B079D">
            <w:pPr>
              <w:pStyle w:val="Default"/>
              <w:numPr>
                <w:ilvl w:val="1"/>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Esta bitacora deberá contener lo siguiente:</w:t>
            </w:r>
          </w:p>
          <w:p w14:paraId="4E73B8B5" w14:textId="77777777" w:rsidR="008B32B5" w:rsidRDefault="008B32B5" w:rsidP="005B079D">
            <w:pPr>
              <w:pStyle w:val="Default"/>
              <w:numPr>
                <w:ilvl w:val="2"/>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Nombre de usuario que agrega informacion</w:t>
            </w:r>
          </w:p>
          <w:p w14:paraId="4881E35A" w14:textId="77777777" w:rsidR="008B32B5" w:rsidRDefault="00F25860" w:rsidP="005B079D">
            <w:pPr>
              <w:pStyle w:val="Default"/>
              <w:numPr>
                <w:ilvl w:val="2"/>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Fecha de agregación de información. </w:t>
            </w:r>
          </w:p>
          <w:p w14:paraId="39FBC73E" w14:textId="77777777" w:rsidR="00F25860" w:rsidRDefault="00F25860" w:rsidP="005B079D">
            <w:pPr>
              <w:pStyle w:val="Default"/>
              <w:numPr>
                <w:ilvl w:val="2"/>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Detalle de agregación de información.</w:t>
            </w:r>
          </w:p>
          <w:p w14:paraId="0B175D4F" w14:textId="77777777" w:rsidR="00F25860" w:rsidRDefault="00F25860" w:rsidP="005B079D">
            <w:pPr>
              <w:pStyle w:val="Default"/>
              <w:numPr>
                <w:ilvl w:val="1"/>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Que DataSolutions S.A. se compromete al final del proyecto a agregar todo lo nuevo que haya sido incluido por cada usuario</w:t>
            </w:r>
          </w:p>
          <w:p w14:paraId="1A6353A1" w14:textId="77777777" w:rsidR="00F25860" w:rsidRDefault="00F25860" w:rsidP="00F25860">
            <w:pPr>
              <w:pStyle w:val="Default"/>
              <w:numPr>
                <w:ilvl w:val="0"/>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EL procedimiento de trabajo será el siguiente:</w:t>
            </w:r>
          </w:p>
          <w:p w14:paraId="6F8BF63E" w14:textId="77777777" w:rsidR="00F25860" w:rsidRDefault="00F25860" w:rsidP="005B079D">
            <w:pPr>
              <w:pStyle w:val="Default"/>
              <w:numPr>
                <w:ilvl w:val="1"/>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Se tomarán las carpetas del repositorio</w:t>
            </w:r>
          </w:p>
          <w:p w14:paraId="67728F8C" w14:textId="77777777" w:rsidR="00F25860" w:rsidRDefault="00F25860" w:rsidP="005B079D">
            <w:pPr>
              <w:pStyle w:val="Default"/>
              <w:numPr>
                <w:ilvl w:val="1"/>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Se preparará la documentación</w:t>
            </w:r>
          </w:p>
          <w:p w14:paraId="30F9E4C6" w14:textId="77777777" w:rsidR="00F25860" w:rsidRDefault="00F27A6D" w:rsidP="005B079D">
            <w:pPr>
              <w:pStyle w:val="Default"/>
              <w:numPr>
                <w:ilvl w:val="2"/>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 este proceso se sacarán las grapas, clips, etc</w:t>
            </w:r>
          </w:p>
          <w:p w14:paraId="7DCA3D84" w14:textId="77777777" w:rsidR="00F27A6D" w:rsidRDefault="00F27A6D" w:rsidP="005B079D">
            <w:pPr>
              <w:pStyle w:val="Default"/>
              <w:numPr>
                <w:ilvl w:val="1"/>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Se digitalizará la información</w:t>
            </w:r>
          </w:p>
          <w:p w14:paraId="52A6FCFE" w14:textId="77777777" w:rsidR="00F27A6D" w:rsidRDefault="00F27A6D" w:rsidP="005B079D">
            <w:pPr>
              <w:pStyle w:val="Default"/>
              <w:numPr>
                <w:ilvl w:val="1"/>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Se indexará la infomración </w:t>
            </w:r>
          </w:p>
          <w:p w14:paraId="6B4488D8" w14:textId="77777777" w:rsidR="00F27A6D" w:rsidRDefault="00F27A6D" w:rsidP="005B079D">
            <w:pPr>
              <w:pStyle w:val="Default"/>
              <w:numPr>
                <w:ilvl w:val="1"/>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Se cargará la información a los </w:t>
            </w:r>
            <w:r>
              <w:rPr>
                <w:rFonts w:ascii="Century Gothic" w:eastAsiaTheme="minorHAnsi" w:hAnsi="Century Gothic" w:cstheme="minorHAnsi"/>
                <w:color w:val="auto"/>
                <w:sz w:val="20"/>
                <w:szCs w:val="20"/>
                <w:lang w:val="es-EC" w:eastAsia="es-ES"/>
              </w:rPr>
              <w:lastRenderedPageBreak/>
              <w:t>servidores</w:t>
            </w:r>
          </w:p>
          <w:p w14:paraId="3F42A7E0" w14:textId="77777777" w:rsidR="00F27A6D" w:rsidRDefault="00F27A6D" w:rsidP="005B079D">
            <w:pPr>
              <w:pStyle w:val="Default"/>
              <w:numPr>
                <w:ilvl w:val="1"/>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Se retornará la información</w:t>
            </w:r>
            <w:r w:rsidR="00947921">
              <w:rPr>
                <w:rFonts w:ascii="Century Gothic" w:eastAsiaTheme="minorHAnsi" w:hAnsi="Century Gothic" w:cstheme="minorHAnsi"/>
                <w:color w:val="auto"/>
                <w:sz w:val="20"/>
                <w:szCs w:val="20"/>
                <w:lang w:val="es-EC" w:eastAsia="es-ES"/>
              </w:rPr>
              <w:t xml:space="preserve"> bajo el siguiente procedimiento:</w:t>
            </w:r>
          </w:p>
          <w:p w14:paraId="7B2F1B4E" w14:textId="77777777" w:rsidR="00F27A6D" w:rsidRDefault="00F365BB" w:rsidP="005B079D">
            <w:pPr>
              <w:pStyle w:val="Default"/>
              <w:numPr>
                <w:ilvl w:val="2"/>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La información se engrapa de acuerdo a como fue recibida. </w:t>
            </w:r>
          </w:p>
          <w:p w14:paraId="593784DB" w14:textId="77777777" w:rsidR="00F365BB" w:rsidRDefault="00F365BB" w:rsidP="005B079D">
            <w:pPr>
              <w:pStyle w:val="Default"/>
              <w:numPr>
                <w:ilvl w:val="2"/>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La información es colocada en cada una de las carpetas</w:t>
            </w:r>
            <w:r w:rsidR="00C87D4A">
              <w:rPr>
                <w:rFonts w:ascii="Century Gothic" w:eastAsiaTheme="minorHAnsi" w:hAnsi="Century Gothic" w:cstheme="minorHAnsi"/>
                <w:color w:val="auto"/>
                <w:sz w:val="20"/>
                <w:szCs w:val="20"/>
                <w:lang w:val="es-EC" w:eastAsia="es-ES"/>
              </w:rPr>
              <w:t xml:space="preserve"> de las que fueron entregadas conservando el orden.</w:t>
            </w:r>
          </w:p>
          <w:p w14:paraId="41F0B9C6" w14:textId="77777777" w:rsidR="00F365BB" w:rsidRDefault="00F365BB" w:rsidP="005B079D">
            <w:pPr>
              <w:pStyle w:val="Default"/>
              <w:numPr>
                <w:ilvl w:val="2"/>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 las carpetas se le coloca un código de barras en la parte superior derecha</w:t>
            </w:r>
            <w:r w:rsidR="000A193E">
              <w:rPr>
                <w:rFonts w:ascii="Century Gothic" w:eastAsiaTheme="minorHAnsi" w:hAnsi="Century Gothic" w:cstheme="minorHAnsi"/>
                <w:color w:val="auto"/>
                <w:sz w:val="20"/>
                <w:szCs w:val="20"/>
                <w:lang w:val="es-EC" w:eastAsia="es-ES"/>
              </w:rPr>
              <w:t xml:space="preserve"> mediante una etiqueta.</w:t>
            </w:r>
          </w:p>
          <w:p w14:paraId="4B13B034" w14:textId="77777777" w:rsidR="00F365BB" w:rsidRDefault="00F365BB" w:rsidP="005B079D">
            <w:pPr>
              <w:pStyle w:val="Default"/>
              <w:numPr>
                <w:ilvl w:val="2"/>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Se coloca un código de barras a cada uno de los 4 cajones de archivos del repositorio donde se encuentran las carpetas</w:t>
            </w:r>
            <w:r w:rsidR="000A193E">
              <w:rPr>
                <w:rFonts w:ascii="Century Gothic" w:eastAsiaTheme="minorHAnsi" w:hAnsi="Century Gothic" w:cstheme="minorHAnsi"/>
                <w:color w:val="auto"/>
                <w:sz w:val="20"/>
                <w:szCs w:val="20"/>
                <w:lang w:val="es-EC" w:eastAsia="es-ES"/>
              </w:rPr>
              <w:t>.</w:t>
            </w:r>
          </w:p>
          <w:p w14:paraId="4D5B9B79" w14:textId="77777777" w:rsidR="00C87D4A" w:rsidRPr="00C87D4A" w:rsidRDefault="00C87D4A" w:rsidP="00C87D4A">
            <w:pPr>
              <w:pStyle w:val="Default"/>
              <w:numPr>
                <w:ilvl w:val="2"/>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Indexación en la plataforma.</w:t>
            </w:r>
          </w:p>
          <w:p w14:paraId="4E684FF7" w14:textId="77777777" w:rsidR="00C87D4A" w:rsidRDefault="00C87D4A" w:rsidP="00C076F7">
            <w:pPr>
              <w:pStyle w:val="Default"/>
              <w:numPr>
                <w:ilvl w:val="2"/>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Custodia de la información por parte de DATASOLUTIONS S.A. hasta finalizar la digitalización e indexación en sitio.</w:t>
            </w:r>
          </w:p>
          <w:p w14:paraId="12D09CDC" w14:textId="77777777" w:rsidR="00C87D4A" w:rsidRDefault="00C87D4A" w:rsidP="00C076F7">
            <w:pPr>
              <w:pStyle w:val="Default"/>
              <w:numPr>
                <w:ilvl w:val="2"/>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Finalización de Digitalización y dada de alta en el sistema.</w:t>
            </w:r>
          </w:p>
          <w:p w14:paraId="681E6D80" w14:textId="77777777" w:rsidR="00C87D4A" w:rsidRDefault="00C87D4A" w:rsidP="005B079D">
            <w:pPr>
              <w:pStyle w:val="Default"/>
              <w:numPr>
                <w:ilvl w:val="2"/>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Capacitación.</w:t>
            </w:r>
          </w:p>
          <w:p w14:paraId="725BAF93" w14:textId="77777777" w:rsidR="00F365BB" w:rsidRDefault="00F365BB" w:rsidP="005B079D">
            <w:pPr>
              <w:pStyle w:val="Default"/>
              <w:numPr>
                <w:ilvl w:val="2"/>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Se termina colocando cada una de las carpetas </w:t>
            </w:r>
            <w:r w:rsidR="00C87D4A">
              <w:rPr>
                <w:rFonts w:ascii="Century Gothic" w:eastAsiaTheme="minorHAnsi" w:hAnsi="Century Gothic" w:cstheme="minorHAnsi"/>
                <w:color w:val="auto"/>
                <w:sz w:val="20"/>
                <w:szCs w:val="20"/>
                <w:lang w:val="es-EC" w:eastAsia="es-ES"/>
              </w:rPr>
              <w:t>en</w:t>
            </w:r>
            <w:r>
              <w:rPr>
                <w:rFonts w:ascii="Century Gothic" w:eastAsiaTheme="minorHAnsi" w:hAnsi="Century Gothic" w:cstheme="minorHAnsi"/>
                <w:color w:val="auto"/>
                <w:sz w:val="20"/>
                <w:szCs w:val="20"/>
                <w:lang w:val="es-EC" w:eastAsia="es-ES"/>
              </w:rPr>
              <w:t xml:space="preserve"> orden alfabético</w:t>
            </w:r>
            <w:r w:rsidR="00C87D4A">
              <w:rPr>
                <w:rFonts w:ascii="Century Gothic" w:eastAsiaTheme="minorHAnsi" w:hAnsi="Century Gothic" w:cstheme="minorHAnsi"/>
                <w:color w:val="auto"/>
                <w:sz w:val="20"/>
                <w:szCs w:val="20"/>
                <w:lang w:val="es-EC" w:eastAsia="es-ES"/>
              </w:rPr>
              <w:t xml:space="preserve"> y por empresa según lo definido y de acuerdo a los cajones asignados para cada una.</w:t>
            </w:r>
          </w:p>
          <w:p w14:paraId="426B7FB5" w14:textId="77777777" w:rsidR="00C87D4A" w:rsidRPr="00C87D4A" w:rsidRDefault="00C87D4A" w:rsidP="00C87D4A">
            <w:pPr>
              <w:pStyle w:val="Default"/>
              <w:numPr>
                <w:ilvl w:val="2"/>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Devolución de los documentos al cliente mediante acta.</w:t>
            </w:r>
          </w:p>
          <w:p w14:paraId="310F0C69" w14:textId="77777777" w:rsidR="00F27A6D" w:rsidRPr="00F27A6D" w:rsidRDefault="00F27A6D" w:rsidP="005B079D">
            <w:pPr>
              <w:pStyle w:val="Default"/>
              <w:ind w:left="720"/>
              <w:jc w:val="both"/>
              <w:rPr>
                <w:rFonts w:ascii="Century Gothic" w:eastAsiaTheme="minorHAnsi" w:hAnsi="Century Gothic" w:cstheme="minorHAnsi"/>
                <w:color w:val="auto"/>
                <w:sz w:val="20"/>
                <w:szCs w:val="20"/>
                <w:lang w:val="es-EC" w:eastAsia="es-ES"/>
              </w:rPr>
            </w:pPr>
          </w:p>
          <w:p w14:paraId="295BE0D4" w14:textId="77777777" w:rsidR="002128AF" w:rsidRDefault="00434238" w:rsidP="00434238">
            <w:pPr>
              <w:pStyle w:val="Default"/>
              <w:numPr>
                <w:ilvl w:val="0"/>
                <w:numId w:val="32"/>
              </w:numPr>
              <w:jc w:val="both"/>
              <w:rPr>
                <w:rFonts w:ascii="Century Gothic" w:eastAsiaTheme="minorHAnsi" w:hAnsi="Century Gothic" w:cstheme="minorHAnsi"/>
                <w:color w:val="auto"/>
                <w:sz w:val="20"/>
                <w:szCs w:val="20"/>
                <w:lang w:val="es-EC" w:eastAsia="es-ES"/>
              </w:rPr>
            </w:pPr>
            <w:r w:rsidRPr="00434238">
              <w:rPr>
                <w:rFonts w:ascii="Century Gothic" w:eastAsiaTheme="minorHAnsi" w:hAnsi="Century Gothic" w:cstheme="minorHAnsi"/>
                <w:color w:val="auto"/>
                <w:sz w:val="20"/>
                <w:szCs w:val="20"/>
                <w:lang w:val="es-EC" w:eastAsia="es-ES"/>
              </w:rPr>
              <w:t xml:space="preserve">Creación </w:t>
            </w:r>
            <w:r w:rsidR="00415401">
              <w:rPr>
                <w:rFonts w:ascii="Century Gothic" w:eastAsiaTheme="minorHAnsi" w:hAnsi="Century Gothic" w:cstheme="minorHAnsi"/>
                <w:color w:val="auto"/>
                <w:sz w:val="20"/>
                <w:szCs w:val="20"/>
                <w:lang w:val="es-EC" w:eastAsia="es-ES"/>
              </w:rPr>
              <w:t xml:space="preserve">de </w:t>
            </w:r>
            <w:r w:rsidRPr="00434238">
              <w:rPr>
                <w:rFonts w:ascii="Century Gothic" w:eastAsiaTheme="minorHAnsi" w:hAnsi="Century Gothic" w:cstheme="minorHAnsi"/>
                <w:color w:val="auto"/>
                <w:sz w:val="20"/>
                <w:szCs w:val="20"/>
                <w:lang w:val="es-EC" w:eastAsia="es-ES"/>
              </w:rPr>
              <w:t>Caja</w:t>
            </w:r>
            <w:r w:rsidR="00415401">
              <w:rPr>
                <w:rFonts w:ascii="Century Gothic" w:eastAsiaTheme="minorHAnsi" w:hAnsi="Century Gothic" w:cstheme="minorHAnsi"/>
                <w:color w:val="auto"/>
                <w:sz w:val="20"/>
                <w:szCs w:val="20"/>
                <w:lang w:val="es-EC" w:eastAsia="es-ES"/>
              </w:rPr>
              <w:t>s</w:t>
            </w:r>
            <w:r w:rsidRPr="00434238">
              <w:rPr>
                <w:rFonts w:ascii="Century Gothic" w:eastAsiaTheme="minorHAnsi" w:hAnsi="Century Gothic" w:cstheme="minorHAnsi"/>
                <w:color w:val="auto"/>
                <w:sz w:val="20"/>
                <w:szCs w:val="20"/>
                <w:lang w:val="es-EC" w:eastAsia="es-ES"/>
              </w:rPr>
              <w:t xml:space="preserve"> Física</w:t>
            </w:r>
            <w:r w:rsidR="00415401">
              <w:rPr>
                <w:rFonts w:ascii="Century Gothic" w:eastAsiaTheme="minorHAnsi" w:hAnsi="Century Gothic" w:cstheme="minorHAnsi"/>
                <w:color w:val="auto"/>
                <w:sz w:val="20"/>
                <w:szCs w:val="20"/>
                <w:lang w:val="es-EC" w:eastAsia="es-ES"/>
              </w:rPr>
              <w:t>s</w:t>
            </w:r>
            <w:r w:rsidRPr="00434238">
              <w:rPr>
                <w:rFonts w:ascii="Century Gothic" w:eastAsiaTheme="minorHAnsi" w:hAnsi="Century Gothic" w:cstheme="minorHAnsi"/>
                <w:color w:val="auto"/>
                <w:sz w:val="20"/>
                <w:szCs w:val="20"/>
                <w:lang w:val="es-EC" w:eastAsia="es-ES"/>
              </w:rPr>
              <w:t xml:space="preserve"> para archivo pasivo y </w:t>
            </w:r>
            <w:r w:rsidR="00415401">
              <w:rPr>
                <w:rFonts w:ascii="Century Gothic" w:eastAsiaTheme="minorHAnsi" w:hAnsi="Century Gothic" w:cstheme="minorHAnsi"/>
                <w:color w:val="auto"/>
                <w:sz w:val="20"/>
                <w:szCs w:val="20"/>
                <w:lang w:val="es-EC" w:eastAsia="es-ES"/>
              </w:rPr>
              <w:t xml:space="preserve">se entregara a DATASOLUTIONS S.A., para </w:t>
            </w:r>
            <w:r w:rsidRPr="00434238">
              <w:rPr>
                <w:rFonts w:ascii="Century Gothic" w:eastAsiaTheme="minorHAnsi" w:hAnsi="Century Gothic" w:cstheme="minorHAnsi"/>
                <w:color w:val="auto"/>
                <w:sz w:val="20"/>
                <w:szCs w:val="20"/>
                <w:lang w:val="es-EC" w:eastAsia="es-ES"/>
              </w:rPr>
              <w:t>custodiar en nuestras instalaciones.</w:t>
            </w:r>
          </w:p>
          <w:p w14:paraId="44CCDFD6" w14:textId="77777777" w:rsidR="002128AF" w:rsidRDefault="00434238" w:rsidP="00434238">
            <w:pPr>
              <w:pStyle w:val="Default"/>
              <w:numPr>
                <w:ilvl w:val="0"/>
                <w:numId w:val="32"/>
              </w:numPr>
              <w:jc w:val="both"/>
              <w:rPr>
                <w:rFonts w:ascii="Century Gothic" w:eastAsiaTheme="minorHAnsi" w:hAnsi="Century Gothic" w:cstheme="minorHAnsi"/>
                <w:color w:val="auto"/>
                <w:sz w:val="20"/>
                <w:szCs w:val="20"/>
                <w:lang w:val="es-EC" w:eastAsia="es-ES"/>
              </w:rPr>
            </w:pPr>
            <w:r w:rsidRPr="002128AF">
              <w:rPr>
                <w:rFonts w:ascii="Century Gothic" w:eastAsiaTheme="minorHAnsi" w:hAnsi="Century Gothic" w:cstheme="minorHAnsi"/>
                <w:color w:val="auto"/>
                <w:sz w:val="20"/>
                <w:szCs w:val="20"/>
                <w:lang w:val="es-EC" w:eastAsia="es-ES"/>
              </w:rPr>
              <w:t xml:space="preserve">Reunión de avance </w:t>
            </w:r>
            <w:r w:rsidR="002128AF">
              <w:rPr>
                <w:rFonts w:ascii="Century Gothic" w:eastAsiaTheme="minorHAnsi" w:hAnsi="Century Gothic" w:cstheme="minorHAnsi"/>
                <w:color w:val="auto"/>
                <w:sz w:val="20"/>
                <w:szCs w:val="20"/>
                <w:lang w:val="es-EC" w:eastAsia="es-ES"/>
              </w:rPr>
              <w:t>se la realizará cuando se posea el 10% del proyecto ejecutado de tal forma que el cliente pueda verificar, validar y aprobación la ejecución total del mismo.</w:t>
            </w:r>
          </w:p>
          <w:p w14:paraId="02B3DEC7" w14:textId="77777777" w:rsidR="002128AF" w:rsidRDefault="002128AF" w:rsidP="00434238">
            <w:pPr>
              <w:pStyle w:val="Default"/>
              <w:numPr>
                <w:ilvl w:val="0"/>
                <w:numId w:val="3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Se establece como c</w:t>
            </w:r>
            <w:r w:rsidR="00434238" w:rsidRPr="002128AF">
              <w:rPr>
                <w:rFonts w:ascii="Century Gothic" w:eastAsiaTheme="minorHAnsi" w:hAnsi="Century Gothic" w:cstheme="minorHAnsi"/>
                <w:color w:val="auto"/>
                <w:sz w:val="20"/>
                <w:szCs w:val="20"/>
                <w:lang w:val="es-EC" w:eastAsia="es-ES"/>
              </w:rPr>
              <w:t xml:space="preserve">antidad </w:t>
            </w:r>
            <w:r>
              <w:rPr>
                <w:rFonts w:ascii="Century Gothic" w:eastAsiaTheme="minorHAnsi" w:hAnsi="Century Gothic" w:cstheme="minorHAnsi"/>
                <w:color w:val="auto"/>
                <w:sz w:val="20"/>
                <w:szCs w:val="20"/>
                <w:lang w:val="es-EC" w:eastAsia="es-ES"/>
              </w:rPr>
              <w:t xml:space="preserve">total </w:t>
            </w:r>
            <w:r w:rsidR="00434238" w:rsidRPr="002128AF">
              <w:rPr>
                <w:rFonts w:ascii="Century Gothic" w:eastAsiaTheme="minorHAnsi" w:hAnsi="Century Gothic" w:cstheme="minorHAnsi"/>
                <w:color w:val="auto"/>
                <w:sz w:val="20"/>
                <w:szCs w:val="20"/>
                <w:lang w:val="es-EC" w:eastAsia="es-ES"/>
              </w:rPr>
              <w:t xml:space="preserve">de </w:t>
            </w:r>
            <w:r w:rsidR="00434238" w:rsidRPr="002128AF">
              <w:rPr>
                <w:rFonts w:ascii="Century Gothic" w:eastAsiaTheme="minorHAnsi" w:hAnsi="Century Gothic" w:cstheme="minorHAnsi"/>
                <w:color w:val="auto"/>
                <w:sz w:val="20"/>
                <w:szCs w:val="20"/>
                <w:lang w:val="es-EC" w:eastAsia="es-ES"/>
              </w:rPr>
              <w:lastRenderedPageBreak/>
              <w:t>Archivo Activo 92</w:t>
            </w:r>
            <w:r>
              <w:rPr>
                <w:rFonts w:ascii="Century Gothic" w:eastAsiaTheme="minorHAnsi" w:hAnsi="Century Gothic" w:cstheme="minorHAnsi"/>
                <w:color w:val="auto"/>
                <w:sz w:val="20"/>
                <w:szCs w:val="20"/>
                <w:lang w:val="es-EC" w:eastAsia="es-ES"/>
              </w:rPr>
              <w:t xml:space="preserve"> files para</w:t>
            </w:r>
            <w:r w:rsidR="00434238" w:rsidRPr="002128AF">
              <w:rPr>
                <w:rFonts w:ascii="Century Gothic" w:eastAsiaTheme="minorHAnsi" w:hAnsi="Century Gothic" w:cstheme="minorHAnsi"/>
                <w:color w:val="auto"/>
                <w:sz w:val="20"/>
                <w:szCs w:val="20"/>
                <w:lang w:val="es-EC" w:eastAsia="es-ES"/>
              </w:rPr>
              <w:t xml:space="preserve"> Champion y 15</w:t>
            </w:r>
            <w:r>
              <w:rPr>
                <w:rFonts w:ascii="Century Gothic" w:eastAsiaTheme="minorHAnsi" w:hAnsi="Century Gothic" w:cstheme="minorHAnsi"/>
                <w:color w:val="auto"/>
                <w:sz w:val="20"/>
                <w:szCs w:val="20"/>
                <w:lang w:val="es-EC" w:eastAsia="es-ES"/>
              </w:rPr>
              <w:t xml:space="preserve"> files para</w:t>
            </w:r>
            <w:r w:rsidR="00434238" w:rsidRPr="002128AF">
              <w:rPr>
                <w:rFonts w:ascii="Century Gothic" w:eastAsiaTheme="minorHAnsi" w:hAnsi="Century Gothic" w:cstheme="minorHAnsi"/>
                <w:color w:val="auto"/>
                <w:sz w:val="20"/>
                <w:szCs w:val="20"/>
                <w:lang w:val="es-EC" w:eastAsia="es-ES"/>
              </w:rPr>
              <w:t xml:space="preserve"> Ecolab</w:t>
            </w:r>
            <w:r>
              <w:rPr>
                <w:rFonts w:ascii="Century Gothic" w:eastAsiaTheme="minorHAnsi" w:hAnsi="Century Gothic" w:cstheme="minorHAnsi"/>
                <w:color w:val="auto"/>
                <w:sz w:val="20"/>
                <w:szCs w:val="20"/>
                <w:lang w:val="es-EC" w:eastAsia="es-ES"/>
              </w:rPr>
              <w:t>.</w:t>
            </w:r>
          </w:p>
          <w:p w14:paraId="49761717" w14:textId="77777777" w:rsidR="00434238" w:rsidRPr="002128AF" w:rsidRDefault="002128AF" w:rsidP="00434238">
            <w:pPr>
              <w:pStyle w:val="Default"/>
              <w:numPr>
                <w:ilvl w:val="0"/>
                <w:numId w:val="32"/>
              </w:numPr>
              <w:jc w:val="both"/>
              <w:rPr>
                <w:rFonts w:ascii="Century Gothic" w:eastAsiaTheme="minorHAnsi" w:hAnsi="Century Gothic" w:cstheme="minorHAnsi"/>
                <w:color w:val="auto"/>
                <w:sz w:val="20"/>
                <w:szCs w:val="20"/>
                <w:lang w:val="es-EC" w:eastAsia="es-ES"/>
              </w:rPr>
            </w:pPr>
            <w:r w:rsidRPr="002128AF">
              <w:rPr>
                <w:rFonts w:ascii="Century Gothic" w:eastAsiaTheme="minorHAnsi" w:hAnsi="Century Gothic" w:cstheme="minorHAnsi"/>
                <w:color w:val="auto"/>
                <w:sz w:val="20"/>
                <w:szCs w:val="20"/>
                <w:lang w:val="es-EC" w:eastAsia="es-ES"/>
              </w:rPr>
              <w:t xml:space="preserve">Se establece como cantidad total </w:t>
            </w:r>
            <w:r w:rsidR="00434238" w:rsidRPr="002128AF">
              <w:rPr>
                <w:rFonts w:ascii="Century Gothic" w:eastAsiaTheme="minorHAnsi" w:hAnsi="Century Gothic" w:cstheme="minorHAnsi"/>
                <w:color w:val="auto"/>
                <w:sz w:val="20"/>
                <w:szCs w:val="20"/>
                <w:lang w:val="es-EC" w:eastAsia="es-ES"/>
              </w:rPr>
              <w:t>de Archivo Pasivo de 10 a 12</w:t>
            </w:r>
            <w:r>
              <w:rPr>
                <w:rFonts w:ascii="Century Gothic" w:eastAsiaTheme="minorHAnsi" w:hAnsi="Century Gothic" w:cstheme="minorHAnsi"/>
                <w:color w:val="auto"/>
                <w:sz w:val="20"/>
                <w:szCs w:val="20"/>
                <w:lang w:val="es-EC" w:eastAsia="es-ES"/>
              </w:rPr>
              <w:t xml:space="preserve"> files entre las dos empresas </w:t>
            </w:r>
            <w:r w:rsidR="00EC7A4C" w:rsidRPr="00EC7A4C">
              <w:rPr>
                <w:rFonts w:ascii="Century Gothic" w:eastAsiaTheme="minorHAnsi" w:hAnsi="Century Gothic" w:cstheme="minorHAnsi"/>
                <w:b/>
                <w:bCs/>
                <w:color w:val="auto"/>
                <w:sz w:val="20"/>
                <w:szCs w:val="20"/>
                <w:lang w:val="es-EC" w:eastAsia="es-ES"/>
              </w:rPr>
              <w:t>CHAMPION TECHNOLOGIES DEL ECUADOR CIA. LTDA. - ECOLAB ECUADOR CIA. LTDA.</w:t>
            </w:r>
          </w:p>
        </w:tc>
        <w:tc>
          <w:tcPr>
            <w:tcW w:w="5244" w:type="dxa"/>
          </w:tcPr>
          <w:p w14:paraId="526099EF" w14:textId="77777777" w:rsidR="00D7320D" w:rsidRPr="001B5668" w:rsidRDefault="00D7320D" w:rsidP="00D7320D">
            <w:pPr>
              <w:pStyle w:val="Default"/>
              <w:rPr>
                <w:rFonts w:ascii="Century Gothic" w:eastAsiaTheme="minorHAnsi" w:hAnsi="Century Gothic" w:cstheme="minorHAnsi"/>
                <w:color w:val="auto"/>
                <w:sz w:val="20"/>
                <w:szCs w:val="20"/>
                <w:lang w:val="es-EC" w:eastAsia="es-ES"/>
              </w:rPr>
            </w:pPr>
          </w:p>
          <w:p w14:paraId="5EFE48BA" w14:textId="77777777" w:rsidR="00D7320D" w:rsidRDefault="00D7320D" w:rsidP="002E3D7E">
            <w:pPr>
              <w:pStyle w:val="Default"/>
              <w:numPr>
                <w:ilvl w:val="0"/>
                <w:numId w:val="20"/>
              </w:numPr>
              <w:jc w:val="both"/>
              <w:rPr>
                <w:rFonts w:ascii="Century Gothic" w:eastAsiaTheme="minorHAnsi" w:hAnsi="Century Gothic" w:cstheme="minorHAnsi"/>
                <w:color w:val="auto"/>
                <w:sz w:val="20"/>
                <w:szCs w:val="20"/>
                <w:lang w:val="es-EC" w:eastAsia="es-ES"/>
              </w:rPr>
            </w:pPr>
            <w:r w:rsidRPr="001B5668">
              <w:rPr>
                <w:rFonts w:ascii="Century Gothic" w:eastAsiaTheme="minorHAnsi" w:hAnsi="Century Gothic" w:cstheme="minorHAnsi"/>
                <w:color w:val="auto"/>
                <w:sz w:val="20"/>
                <w:szCs w:val="20"/>
                <w:lang w:val="es-EC" w:eastAsia="es-ES"/>
              </w:rPr>
              <w:t xml:space="preserve">Aceptado </w:t>
            </w:r>
            <w:r>
              <w:rPr>
                <w:rFonts w:ascii="Century Gothic" w:eastAsiaTheme="minorHAnsi" w:hAnsi="Century Gothic" w:cstheme="minorHAnsi"/>
                <w:color w:val="auto"/>
                <w:sz w:val="20"/>
                <w:szCs w:val="20"/>
                <w:lang w:val="es-EC" w:eastAsia="es-ES"/>
              </w:rPr>
              <w:t xml:space="preserve">por los participantes </w:t>
            </w:r>
            <w:r w:rsidRPr="001B5668">
              <w:rPr>
                <w:rFonts w:ascii="Century Gothic" w:eastAsiaTheme="minorHAnsi" w:hAnsi="Century Gothic" w:cstheme="minorHAnsi"/>
                <w:color w:val="auto"/>
                <w:sz w:val="20"/>
                <w:szCs w:val="20"/>
                <w:lang w:val="es-EC" w:eastAsia="es-ES"/>
              </w:rPr>
              <w:t xml:space="preserve">según lo detallado en </w:t>
            </w:r>
            <w:r>
              <w:rPr>
                <w:rFonts w:ascii="Century Gothic" w:eastAsiaTheme="minorHAnsi" w:hAnsi="Century Gothic" w:cstheme="minorHAnsi"/>
                <w:color w:val="auto"/>
                <w:sz w:val="20"/>
                <w:szCs w:val="20"/>
                <w:lang w:val="es-EC" w:eastAsia="es-ES"/>
              </w:rPr>
              <w:t>la presente</w:t>
            </w:r>
            <w:r w:rsidRPr="001B5668">
              <w:rPr>
                <w:rFonts w:ascii="Century Gothic" w:eastAsiaTheme="minorHAnsi" w:hAnsi="Century Gothic" w:cstheme="minorHAnsi"/>
                <w:color w:val="auto"/>
                <w:sz w:val="20"/>
                <w:szCs w:val="20"/>
                <w:lang w:val="es-EC" w:eastAsia="es-ES"/>
              </w:rPr>
              <w:t xml:space="preserve"> acta </w:t>
            </w:r>
            <w:r>
              <w:rPr>
                <w:rFonts w:ascii="Century Gothic" w:eastAsiaTheme="minorHAnsi" w:hAnsi="Century Gothic" w:cstheme="minorHAnsi"/>
                <w:color w:val="auto"/>
                <w:sz w:val="20"/>
                <w:szCs w:val="20"/>
                <w:lang w:val="es-EC" w:eastAsia="es-ES"/>
              </w:rPr>
              <w:t>y definido en cada punto más adelante.</w:t>
            </w:r>
          </w:p>
          <w:p w14:paraId="5C38FEC8" w14:textId="77777777" w:rsidR="002E3D7E" w:rsidRDefault="002E3D7E" w:rsidP="002E3D7E">
            <w:pPr>
              <w:pStyle w:val="Default"/>
              <w:jc w:val="both"/>
              <w:rPr>
                <w:rFonts w:ascii="Century Gothic" w:hAnsi="Century Gothic" w:cstheme="minorHAnsi"/>
                <w:b/>
                <w:color w:val="auto"/>
                <w:sz w:val="20"/>
                <w:szCs w:val="20"/>
                <w:lang w:val="es-ES"/>
              </w:rPr>
            </w:pPr>
          </w:p>
          <w:p w14:paraId="11931820" w14:textId="77777777" w:rsidR="002E3D7E" w:rsidRPr="002E3D7E" w:rsidRDefault="002E3D7E" w:rsidP="002E3D7E">
            <w:pPr>
              <w:pStyle w:val="Default"/>
              <w:jc w:val="both"/>
              <w:rPr>
                <w:rFonts w:ascii="Century Gothic" w:hAnsi="Century Gothic" w:cstheme="minorHAnsi"/>
                <w:b/>
                <w:color w:val="auto"/>
                <w:sz w:val="20"/>
                <w:szCs w:val="20"/>
                <w:lang w:val="es-ES"/>
              </w:rPr>
            </w:pPr>
            <w:r w:rsidRPr="002E3D7E">
              <w:rPr>
                <w:rFonts w:ascii="Century Gothic" w:hAnsi="Century Gothic" w:cstheme="minorHAnsi"/>
                <w:b/>
                <w:color w:val="auto"/>
                <w:sz w:val="20"/>
                <w:szCs w:val="20"/>
                <w:lang w:val="es-ES"/>
              </w:rPr>
              <w:t>Entregables del proyecto:</w:t>
            </w:r>
          </w:p>
          <w:p w14:paraId="53113274" w14:textId="77777777" w:rsidR="002E3D7E" w:rsidRPr="002E3D7E" w:rsidRDefault="002E3D7E" w:rsidP="002E3D7E">
            <w:pPr>
              <w:pStyle w:val="Default"/>
              <w:jc w:val="both"/>
              <w:rPr>
                <w:rFonts w:ascii="Century Gothic" w:hAnsi="Century Gothic" w:cstheme="minorHAnsi"/>
                <w:b/>
                <w:color w:val="auto"/>
                <w:sz w:val="20"/>
                <w:szCs w:val="20"/>
                <w:lang w:val="es-ES"/>
              </w:rPr>
            </w:pPr>
          </w:p>
          <w:p w14:paraId="55C97A22" w14:textId="77777777" w:rsidR="002E3D7E" w:rsidRPr="002E3D7E" w:rsidRDefault="002E3D7E" w:rsidP="002E3D7E">
            <w:pPr>
              <w:pStyle w:val="Default"/>
              <w:numPr>
                <w:ilvl w:val="0"/>
                <w:numId w:val="31"/>
              </w:numPr>
              <w:jc w:val="both"/>
              <w:rPr>
                <w:rFonts w:ascii="Century Gothic" w:hAnsi="Century Gothic" w:cstheme="minorHAnsi"/>
                <w:color w:val="auto"/>
                <w:sz w:val="20"/>
                <w:szCs w:val="20"/>
                <w:lang w:val="es-ES"/>
              </w:rPr>
            </w:pPr>
            <w:r w:rsidRPr="002E3D7E">
              <w:rPr>
                <w:rFonts w:ascii="Century Gothic" w:hAnsi="Century Gothic" w:cstheme="minorHAnsi"/>
                <w:color w:val="auto"/>
                <w:sz w:val="20"/>
                <w:szCs w:val="20"/>
                <w:lang w:val="es-ES"/>
              </w:rPr>
              <w:t>Informe de Documentos Ordenados por caja y files, visualizado e impreso en formato Excel.</w:t>
            </w:r>
          </w:p>
          <w:p w14:paraId="2D5F5D11" w14:textId="77777777" w:rsidR="002E3D7E" w:rsidRPr="002E3D7E" w:rsidRDefault="002E3D7E" w:rsidP="002E3D7E">
            <w:pPr>
              <w:pStyle w:val="Default"/>
              <w:numPr>
                <w:ilvl w:val="0"/>
                <w:numId w:val="31"/>
              </w:numPr>
              <w:jc w:val="both"/>
              <w:rPr>
                <w:rFonts w:ascii="Century Gothic" w:hAnsi="Century Gothic" w:cstheme="minorHAnsi"/>
                <w:color w:val="auto"/>
                <w:sz w:val="20"/>
                <w:szCs w:val="20"/>
                <w:lang w:val="es-ES"/>
              </w:rPr>
            </w:pPr>
            <w:r w:rsidRPr="002E3D7E">
              <w:rPr>
                <w:rFonts w:ascii="Century Gothic" w:hAnsi="Century Gothic" w:cstheme="minorHAnsi"/>
                <w:color w:val="auto"/>
                <w:sz w:val="20"/>
                <w:szCs w:val="20"/>
                <w:lang w:val="es-ES"/>
              </w:rPr>
              <w:t>Acceso a la Plataforma mediante interfase Web de Administración y Gestión Documental</w:t>
            </w:r>
            <w:r>
              <w:rPr>
                <w:rFonts w:ascii="Century Gothic" w:hAnsi="Century Gothic" w:cstheme="minorHAnsi"/>
                <w:color w:val="auto"/>
                <w:sz w:val="20"/>
                <w:szCs w:val="20"/>
                <w:lang w:val="es-ES"/>
              </w:rPr>
              <w:t xml:space="preserve"> </w:t>
            </w:r>
            <w:r w:rsidRPr="002E3D7E">
              <w:rPr>
                <w:rFonts w:ascii="Century Gothic" w:hAnsi="Century Gothic" w:cstheme="minorHAnsi"/>
                <w:color w:val="auto"/>
                <w:sz w:val="20"/>
                <w:szCs w:val="20"/>
                <w:lang w:val="es-ES"/>
              </w:rPr>
              <w:t>(Entrega de Usuarios y Claves).</w:t>
            </w:r>
          </w:p>
          <w:p w14:paraId="3E823289" w14:textId="77777777" w:rsidR="002E3D7E" w:rsidRPr="002E3D7E" w:rsidRDefault="002E3D7E" w:rsidP="002E3D7E">
            <w:pPr>
              <w:pStyle w:val="Default"/>
              <w:numPr>
                <w:ilvl w:val="0"/>
                <w:numId w:val="31"/>
              </w:numPr>
              <w:jc w:val="both"/>
              <w:rPr>
                <w:rFonts w:ascii="Century Gothic" w:hAnsi="Century Gothic" w:cstheme="minorHAnsi"/>
                <w:color w:val="auto"/>
                <w:sz w:val="20"/>
                <w:szCs w:val="20"/>
                <w:lang w:val="es-ES"/>
              </w:rPr>
            </w:pPr>
            <w:r w:rsidRPr="002E3D7E">
              <w:rPr>
                <w:rFonts w:ascii="Century Gothic" w:hAnsi="Century Gothic" w:cstheme="minorHAnsi"/>
                <w:color w:val="auto"/>
                <w:sz w:val="20"/>
                <w:szCs w:val="20"/>
                <w:lang w:val="es-ES"/>
              </w:rPr>
              <w:t>Manual de uso de la Herramienta de Visualización y Administración de Documentos Digitales RC WEB.</w:t>
            </w:r>
          </w:p>
          <w:p w14:paraId="23D9980C" w14:textId="77777777" w:rsidR="002E3D7E" w:rsidRPr="002E3D7E" w:rsidRDefault="002E3D7E" w:rsidP="002E3D7E">
            <w:pPr>
              <w:pStyle w:val="Default"/>
              <w:numPr>
                <w:ilvl w:val="0"/>
                <w:numId w:val="31"/>
              </w:numPr>
              <w:jc w:val="both"/>
              <w:rPr>
                <w:rFonts w:ascii="Century Gothic" w:hAnsi="Century Gothic" w:cstheme="minorHAnsi"/>
                <w:color w:val="auto"/>
                <w:sz w:val="20"/>
                <w:szCs w:val="20"/>
                <w:lang w:val="es-ES"/>
              </w:rPr>
            </w:pPr>
            <w:r w:rsidRPr="002E3D7E">
              <w:rPr>
                <w:rFonts w:ascii="Century Gothic" w:hAnsi="Century Gothic" w:cstheme="minorHAnsi"/>
                <w:color w:val="auto"/>
                <w:sz w:val="20"/>
                <w:szCs w:val="20"/>
                <w:lang w:val="es-ES"/>
              </w:rPr>
              <w:t xml:space="preserve">Capacitación y transmisión de conocimientos de la Herramienta Tecnológica RC WEB. </w:t>
            </w:r>
          </w:p>
          <w:p w14:paraId="6DAADBE0" w14:textId="77777777" w:rsidR="002E3D7E" w:rsidRPr="001B5668" w:rsidRDefault="002E3D7E" w:rsidP="002E3D7E">
            <w:pPr>
              <w:pStyle w:val="Default"/>
              <w:numPr>
                <w:ilvl w:val="0"/>
                <w:numId w:val="31"/>
              </w:numPr>
              <w:jc w:val="both"/>
              <w:rPr>
                <w:rFonts w:ascii="Century Gothic" w:eastAsiaTheme="minorHAnsi" w:hAnsi="Century Gothic" w:cstheme="minorHAnsi"/>
                <w:color w:val="auto"/>
                <w:sz w:val="20"/>
                <w:szCs w:val="20"/>
                <w:lang w:val="es-EC" w:eastAsia="es-ES"/>
              </w:rPr>
            </w:pPr>
            <w:r w:rsidRPr="002E3D7E">
              <w:rPr>
                <w:rFonts w:ascii="Century Gothic" w:hAnsi="Century Gothic" w:cstheme="minorHAnsi"/>
                <w:sz w:val="20"/>
                <w:szCs w:val="20"/>
                <w:lang w:val="es-ES"/>
              </w:rPr>
              <w:t>Acta de Entrega Recepción del Proyecto por file y digital.</w:t>
            </w:r>
          </w:p>
        </w:tc>
      </w:tr>
      <w:tr w:rsidR="003E7E5B" w:rsidRPr="004735B8" w14:paraId="19E9942F" w14:textId="77777777" w:rsidTr="00774323">
        <w:trPr>
          <w:trHeight w:val="327"/>
          <w:jc w:val="center"/>
        </w:trPr>
        <w:tc>
          <w:tcPr>
            <w:tcW w:w="10201" w:type="dxa"/>
            <w:gridSpan w:val="2"/>
            <w:vAlign w:val="center"/>
          </w:tcPr>
          <w:p w14:paraId="038ED763" w14:textId="77777777" w:rsidR="003E7E5B" w:rsidRPr="00AD6194" w:rsidRDefault="003E7E5B" w:rsidP="003E7E5B">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lastRenderedPageBreak/>
              <w:t>INFORMACIÓN DE USUARIOS</w:t>
            </w:r>
            <w:r w:rsidR="00EB5527">
              <w:rPr>
                <w:rFonts w:ascii="Century Gothic" w:eastAsiaTheme="minorHAnsi" w:hAnsi="Century Gothic" w:cstheme="minorHAnsi"/>
                <w:b/>
                <w:color w:val="auto"/>
                <w:sz w:val="20"/>
                <w:szCs w:val="20"/>
                <w:lang w:val="es-EC" w:eastAsia="es-ES"/>
              </w:rPr>
              <w:t xml:space="preserve"> </w:t>
            </w:r>
            <w:r w:rsidR="00A469BF">
              <w:rPr>
                <w:rFonts w:ascii="Century Gothic" w:eastAsiaTheme="minorHAnsi" w:hAnsi="Century Gothic" w:cstheme="minorHAnsi"/>
                <w:b/>
                <w:color w:val="auto"/>
                <w:sz w:val="20"/>
                <w:szCs w:val="20"/>
                <w:lang w:val="es-EC" w:eastAsia="es-ES"/>
              </w:rPr>
              <w:t xml:space="preserve">DE </w:t>
            </w:r>
            <w:r w:rsidR="00182931">
              <w:rPr>
                <w:rFonts w:ascii="Century Gothic" w:eastAsiaTheme="minorHAnsi" w:hAnsi="Century Gothic" w:cstheme="minorHAnsi"/>
                <w:b/>
                <w:color w:val="auto"/>
                <w:sz w:val="20"/>
                <w:szCs w:val="20"/>
                <w:lang w:val="es-EC" w:eastAsia="es-ES"/>
              </w:rPr>
              <w:t>Champion Technologies del Ecuador Cia. Ltda - Ecolab</w:t>
            </w:r>
          </w:p>
        </w:tc>
      </w:tr>
      <w:tr w:rsidR="002E3D7E" w:rsidRPr="004735B8" w14:paraId="382164B0" w14:textId="77777777" w:rsidTr="002E3D7E">
        <w:trPr>
          <w:trHeight w:val="327"/>
          <w:jc w:val="center"/>
        </w:trPr>
        <w:tc>
          <w:tcPr>
            <w:tcW w:w="4957" w:type="dxa"/>
            <w:vAlign w:val="center"/>
          </w:tcPr>
          <w:p w14:paraId="30E690CA" w14:textId="77777777" w:rsidR="002E3D7E" w:rsidRPr="002E3D7E" w:rsidRDefault="002E3D7E" w:rsidP="002E3D7E">
            <w:pPr>
              <w:pStyle w:val="Default"/>
              <w:jc w:val="both"/>
              <w:rPr>
                <w:rFonts w:ascii="Century Gothic" w:hAnsi="Century Gothic" w:cs="Arial"/>
                <w:b/>
                <w:sz w:val="20"/>
                <w:szCs w:val="20"/>
                <w:lang w:val="es-ES_tradnl"/>
              </w:rPr>
            </w:pPr>
            <w:r w:rsidRPr="002E3D7E">
              <w:rPr>
                <w:rFonts w:ascii="Century Gothic" w:hAnsi="Century Gothic" w:cs="Arial"/>
                <w:b/>
                <w:sz w:val="20"/>
                <w:szCs w:val="20"/>
                <w:lang w:val="es-ES_tradnl"/>
              </w:rPr>
              <w:t>Usuarios autorizados:</w:t>
            </w:r>
          </w:p>
          <w:p w14:paraId="184D5453" w14:textId="77777777" w:rsidR="00C87D4A" w:rsidRPr="00716534" w:rsidRDefault="00C87D4A" w:rsidP="00C87D4A">
            <w:pPr>
              <w:pStyle w:val="Default"/>
              <w:numPr>
                <w:ilvl w:val="0"/>
                <w:numId w:val="12"/>
              </w:numPr>
              <w:jc w:val="both"/>
              <w:rPr>
                <w:rFonts w:ascii="Century Gothic" w:hAnsi="Century Gothic" w:cs="Arial"/>
                <w:sz w:val="20"/>
                <w:szCs w:val="20"/>
                <w:lang w:val="es-ES_tradnl"/>
              </w:rPr>
            </w:pPr>
            <w:r w:rsidRPr="00716534">
              <w:rPr>
                <w:rFonts w:ascii="Century Gothic" w:hAnsi="Century Gothic" w:cs="Arial"/>
                <w:sz w:val="20"/>
                <w:szCs w:val="20"/>
                <w:lang w:val="es-ES_tradnl"/>
              </w:rPr>
              <w:t>Srta. Johana Barros.</w:t>
            </w:r>
          </w:p>
          <w:p w14:paraId="69A8BDCE" w14:textId="77777777" w:rsidR="00C87D4A" w:rsidRPr="00716534" w:rsidRDefault="00C87D4A" w:rsidP="00C87D4A">
            <w:pPr>
              <w:pStyle w:val="Default"/>
              <w:ind w:left="720"/>
              <w:jc w:val="both"/>
              <w:rPr>
                <w:rFonts w:ascii="Century Gothic" w:hAnsi="Century Gothic"/>
                <w:sz w:val="20"/>
                <w:szCs w:val="20"/>
                <w:shd w:val="clear" w:color="auto" w:fill="FFFFFF"/>
              </w:rPr>
            </w:pPr>
            <w:r w:rsidRPr="00716534">
              <w:rPr>
                <w:rFonts w:ascii="Century Gothic" w:hAnsi="Century Gothic" w:cs="Arial"/>
                <w:sz w:val="20"/>
                <w:szCs w:val="20"/>
                <w:lang w:val="es-ES_tradnl"/>
              </w:rPr>
              <w:t xml:space="preserve">Telf.: +593 </w:t>
            </w:r>
            <w:r w:rsidRPr="00716534">
              <w:rPr>
                <w:rFonts w:ascii="Century Gothic" w:hAnsi="Century Gothic"/>
                <w:sz w:val="20"/>
                <w:szCs w:val="20"/>
                <w:shd w:val="clear" w:color="auto" w:fill="FFFFFF"/>
              </w:rPr>
              <w:t>2500 1872</w:t>
            </w:r>
            <w:r w:rsidRPr="00716534">
              <w:rPr>
                <w:rFonts w:ascii="Century Gothic" w:hAnsi="Century Gothic"/>
                <w:sz w:val="20"/>
                <w:szCs w:val="20"/>
              </w:rPr>
              <w:t xml:space="preserve"> </w:t>
            </w:r>
          </w:p>
          <w:p w14:paraId="098676E2" w14:textId="77777777" w:rsidR="002E3D7E" w:rsidRPr="00A469BF" w:rsidRDefault="00C87D4A" w:rsidP="00A469BF">
            <w:pPr>
              <w:pStyle w:val="Default"/>
              <w:ind w:left="720"/>
              <w:jc w:val="both"/>
              <w:rPr>
                <w:rFonts w:ascii="Century Gothic" w:eastAsiaTheme="minorHAnsi" w:hAnsi="Century Gothic" w:cstheme="minorHAnsi"/>
                <w:b/>
                <w:color w:val="auto"/>
                <w:sz w:val="20"/>
                <w:szCs w:val="20"/>
                <w:lang w:val="es-EC" w:eastAsia="es-ES"/>
              </w:rPr>
            </w:pPr>
            <w:proofErr w:type="spellStart"/>
            <w:r w:rsidRPr="00716534">
              <w:rPr>
                <w:rFonts w:ascii="Century Gothic" w:hAnsi="Century Gothic"/>
                <w:sz w:val="20"/>
                <w:szCs w:val="20"/>
                <w:shd w:val="clear" w:color="auto" w:fill="FFFFFF"/>
              </w:rPr>
              <w:t>Cel</w:t>
            </w:r>
            <w:proofErr w:type="spellEnd"/>
            <w:r w:rsidRPr="00716534">
              <w:rPr>
                <w:rFonts w:ascii="Century Gothic" w:hAnsi="Century Gothic"/>
                <w:sz w:val="20"/>
                <w:szCs w:val="20"/>
                <w:shd w:val="clear" w:color="auto" w:fill="FFFFFF"/>
              </w:rPr>
              <w:t>.: +593 985 341 327</w:t>
            </w:r>
          </w:p>
        </w:tc>
        <w:tc>
          <w:tcPr>
            <w:tcW w:w="5244" w:type="dxa"/>
            <w:vAlign w:val="center"/>
          </w:tcPr>
          <w:p w14:paraId="068B76ED" w14:textId="77777777" w:rsidR="002E3D7E" w:rsidRPr="002E3D7E" w:rsidRDefault="002E3D7E" w:rsidP="002E3D7E">
            <w:pPr>
              <w:pStyle w:val="Default"/>
              <w:jc w:val="both"/>
              <w:rPr>
                <w:rFonts w:ascii="Century Gothic" w:hAnsi="Century Gothic" w:cs="Arial Narrow"/>
                <w:b/>
                <w:color w:val="auto"/>
                <w:sz w:val="20"/>
                <w:szCs w:val="20"/>
                <w:lang w:val="es-ES"/>
              </w:rPr>
            </w:pPr>
            <w:r w:rsidRPr="002E3D7E">
              <w:rPr>
                <w:rFonts w:ascii="Century Gothic" w:hAnsi="Century Gothic" w:cs="Arial Narrow"/>
                <w:b/>
                <w:color w:val="auto"/>
                <w:sz w:val="20"/>
                <w:szCs w:val="20"/>
                <w:lang w:val="es-ES"/>
              </w:rPr>
              <w:t>Datos de los usuarios:</w:t>
            </w:r>
          </w:p>
          <w:p w14:paraId="2F5E05C4" w14:textId="77777777" w:rsidR="00C87D4A" w:rsidRPr="00716534" w:rsidRDefault="00084179" w:rsidP="00C87D4A">
            <w:pPr>
              <w:pStyle w:val="Default"/>
              <w:numPr>
                <w:ilvl w:val="0"/>
                <w:numId w:val="33"/>
              </w:numPr>
              <w:jc w:val="both"/>
              <w:rPr>
                <w:sz w:val="20"/>
                <w:szCs w:val="20"/>
              </w:rPr>
            </w:pPr>
            <w:hyperlink r:id="rId8" w:history="1">
              <w:r w:rsidR="00C87D4A" w:rsidRPr="00716534">
                <w:rPr>
                  <w:rStyle w:val="Hipervnculo"/>
                  <w:sz w:val="20"/>
                  <w:szCs w:val="20"/>
                </w:rPr>
                <w:t>johana.barros@ecolab.com</w:t>
              </w:r>
            </w:hyperlink>
          </w:p>
          <w:p w14:paraId="450FF55D" w14:textId="77777777" w:rsidR="00C87D4A" w:rsidRPr="00716534" w:rsidRDefault="00C87D4A" w:rsidP="00C87D4A">
            <w:pPr>
              <w:pStyle w:val="Default"/>
              <w:ind w:left="1080"/>
              <w:jc w:val="both"/>
              <w:rPr>
                <w:rFonts w:ascii="Century Gothic" w:hAnsi="Century Gothic" w:cstheme="minorHAnsi"/>
                <w:color w:val="auto"/>
                <w:sz w:val="20"/>
                <w:szCs w:val="20"/>
                <w:lang w:val="es-EC"/>
              </w:rPr>
            </w:pPr>
            <w:r w:rsidRPr="00716534">
              <w:rPr>
                <w:rFonts w:ascii="Century Gothic" w:hAnsi="Century Gothic" w:cstheme="minorHAnsi"/>
                <w:sz w:val="20"/>
                <w:szCs w:val="20"/>
                <w:lang w:val="es-EC"/>
              </w:rPr>
              <w:t>Recursos Humanos</w:t>
            </w:r>
          </w:p>
          <w:p w14:paraId="1044BD5D" w14:textId="77777777" w:rsidR="002E3D7E" w:rsidRPr="00AD6194" w:rsidRDefault="002E3D7E" w:rsidP="00A469BF">
            <w:pPr>
              <w:pStyle w:val="Default"/>
              <w:ind w:left="720"/>
              <w:jc w:val="both"/>
              <w:rPr>
                <w:rFonts w:ascii="Century Gothic" w:eastAsiaTheme="minorHAnsi" w:hAnsi="Century Gothic" w:cstheme="minorHAnsi"/>
                <w:b/>
                <w:color w:val="auto"/>
                <w:sz w:val="20"/>
                <w:szCs w:val="20"/>
                <w:lang w:val="es-EC" w:eastAsia="es-ES"/>
              </w:rPr>
            </w:pPr>
          </w:p>
        </w:tc>
      </w:tr>
      <w:tr w:rsidR="003E7E5B" w:rsidRPr="004735B8" w14:paraId="05C5D81B" w14:textId="77777777" w:rsidTr="00774323">
        <w:trPr>
          <w:trHeight w:val="327"/>
          <w:jc w:val="center"/>
        </w:trPr>
        <w:tc>
          <w:tcPr>
            <w:tcW w:w="4957" w:type="dxa"/>
          </w:tcPr>
          <w:p w14:paraId="74208DD9" w14:textId="77777777" w:rsidR="003E7E5B" w:rsidRPr="003E7E5B" w:rsidRDefault="003E7E5B" w:rsidP="003E7E5B">
            <w:pPr>
              <w:pStyle w:val="Default"/>
              <w:jc w:val="both"/>
              <w:rPr>
                <w:rFonts w:ascii="Century Gothic" w:hAnsi="Century Gothic" w:cs="Arial"/>
                <w:b/>
                <w:sz w:val="20"/>
                <w:szCs w:val="20"/>
                <w:lang w:val="es-ES_tradnl"/>
              </w:rPr>
            </w:pPr>
            <w:r w:rsidRPr="003E7E5B">
              <w:rPr>
                <w:rFonts w:ascii="Century Gothic" w:hAnsi="Century Gothic" w:cs="Arial"/>
                <w:b/>
                <w:sz w:val="20"/>
                <w:szCs w:val="20"/>
                <w:lang w:val="es-ES_tradnl"/>
              </w:rPr>
              <w:t>Notificaciones:</w:t>
            </w:r>
          </w:p>
          <w:p w14:paraId="1FEEBCD6" w14:textId="77777777" w:rsidR="003E7E5B" w:rsidRPr="003E7E5B" w:rsidRDefault="003E7E5B" w:rsidP="003E7E5B">
            <w:pPr>
              <w:jc w:val="both"/>
              <w:rPr>
                <w:rFonts w:ascii="Century Gothic" w:hAnsi="Century Gothic" w:cs="Arial"/>
                <w:bCs/>
                <w:sz w:val="20"/>
                <w:szCs w:val="20"/>
              </w:rPr>
            </w:pPr>
            <w:r w:rsidRPr="003E7E5B">
              <w:rPr>
                <w:rFonts w:ascii="Century Gothic" w:hAnsi="Century Gothic" w:cs="Arial"/>
                <w:bCs/>
                <w:sz w:val="20"/>
                <w:szCs w:val="20"/>
              </w:rPr>
              <w:t xml:space="preserve">Para el éxito de la relación con el cliente es clave tener una interacción eficiente con el cliente. El cliente debe de comunicar a </w:t>
            </w:r>
            <w:r w:rsidR="00EC7A4C" w:rsidRPr="003E7E5B">
              <w:rPr>
                <w:rFonts w:ascii="Century Gothic" w:hAnsi="Century Gothic" w:cs="Arial"/>
                <w:bCs/>
                <w:sz w:val="20"/>
                <w:szCs w:val="20"/>
              </w:rPr>
              <w:t>DATASOLUTIONS</w:t>
            </w:r>
            <w:r w:rsidRPr="003E7E5B">
              <w:rPr>
                <w:rFonts w:ascii="Century Gothic" w:hAnsi="Century Gothic" w:cs="Arial"/>
                <w:bCs/>
                <w:sz w:val="20"/>
                <w:szCs w:val="20"/>
              </w:rPr>
              <w:t xml:space="preserve"> S.A.</w:t>
            </w:r>
            <w:r w:rsidR="00EC7A4C">
              <w:rPr>
                <w:rFonts w:ascii="Century Gothic" w:hAnsi="Century Gothic" w:cs="Arial"/>
                <w:bCs/>
                <w:sz w:val="20"/>
                <w:szCs w:val="20"/>
              </w:rPr>
              <w:t>,</w:t>
            </w:r>
            <w:r w:rsidRPr="003E7E5B">
              <w:rPr>
                <w:rFonts w:ascii="Century Gothic" w:hAnsi="Century Gothic" w:cs="Arial"/>
                <w:bCs/>
                <w:sz w:val="20"/>
                <w:szCs w:val="20"/>
              </w:rPr>
              <w:t xml:space="preserve"> cuando sucedan cualquiera de los siguientes sucesos:</w:t>
            </w:r>
          </w:p>
          <w:p w14:paraId="24CF3316" w14:textId="77777777" w:rsidR="003E7E5B" w:rsidRPr="003E7E5B" w:rsidRDefault="003E7E5B" w:rsidP="003E7E5B">
            <w:pPr>
              <w:jc w:val="both"/>
              <w:rPr>
                <w:rFonts w:ascii="Century Gothic" w:hAnsi="Century Gothic" w:cs="Arial"/>
                <w:bCs/>
                <w:sz w:val="20"/>
                <w:szCs w:val="20"/>
              </w:rPr>
            </w:pPr>
          </w:p>
          <w:p w14:paraId="3BE7A890" w14:textId="77777777" w:rsidR="003E7E5B" w:rsidRPr="003E7E5B" w:rsidRDefault="003E7E5B" w:rsidP="003E7E5B">
            <w:pPr>
              <w:jc w:val="both"/>
              <w:rPr>
                <w:rFonts w:ascii="Century Gothic" w:hAnsi="Century Gothic" w:cs="Arial"/>
                <w:bCs/>
                <w:sz w:val="20"/>
                <w:szCs w:val="20"/>
              </w:rPr>
            </w:pPr>
          </w:p>
          <w:p w14:paraId="413A606C" w14:textId="77777777" w:rsidR="003E7E5B" w:rsidRPr="003E7E5B" w:rsidRDefault="003E7E5B" w:rsidP="003E7E5B">
            <w:pPr>
              <w:pStyle w:val="Prrafodelista"/>
              <w:numPr>
                <w:ilvl w:val="0"/>
                <w:numId w:val="5"/>
              </w:numPr>
              <w:jc w:val="both"/>
              <w:rPr>
                <w:rFonts w:ascii="Century Gothic" w:hAnsi="Century Gothic" w:cs="Arial"/>
                <w:bCs/>
                <w:sz w:val="20"/>
                <w:szCs w:val="20"/>
              </w:rPr>
            </w:pPr>
            <w:r w:rsidRPr="003E7E5B">
              <w:rPr>
                <w:rFonts w:ascii="Century Gothic" w:hAnsi="Century Gothic" w:cs="Arial"/>
                <w:bCs/>
                <w:sz w:val="20"/>
                <w:szCs w:val="20"/>
              </w:rPr>
              <w:t>Cambio de usuarios.</w:t>
            </w:r>
          </w:p>
          <w:p w14:paraId="7791ED57" w14:textId="77777777" w:rsidR="003E7E5B" w:rsidRPr="003E7E5B" w:rsidRDefault="003E7E5B" w:rsidP="003E7E5B">
            <w:pPr>
              <w:pStyle w:val="Prrafodelista"/>
              <w:numPr>
                <w:ilvl w:val="0"/>
                <w:numId w:val="5"/>
              </w:numPr>
              <w:jc w:val="both"/>
              <w:rPr>
                <w:rFonts w:ascii="Century Gothic" w:hAnsi="Century Gothic" w:cs="Arial"/>
                <w:bCs/>
                <w:sz w:val="20"/>
                <w:szCs w:val="20"/>
              </w:rPr>
            </w:pPr>
            <w:r w:rsidRPr="003E7E5B">
              <w:rPr>
                <w:rFonts w:ascii="Century Gothic" w:hAnsi="Century Gothic" w:cs="Arial"/>
                <w:bCs/>
                <w:sz w:val="20"/>
                <w:szCs w:val="20"/>
              </w:rPr>
              <w:t>Salida de líderes de proyectos.</w:t>
            </w:r>
          </w:p>
          <w:p w14:paraId="344B2834" w14:textId="77777777" w:rsidR="003E7E5B" w:rsidRPr="003E7E5B" w:rsidRDefault="003E7E5B" w:rsidP="003E7E5B">
            <w:pPr>
              <w:pStyle w:val="Prrafodelista"/>
              <w:numPr>
                <w:ilvl w:val="0"/>
                <w:numId w:val="5"/>
              </w:numPr>
              <w:jc w:val="both"/>
              <w:rPr>
                <w:rFonts w:ascii="Century Gothic" w:hAnsi="Century Gothic" w:cs="Arial"/>
                <w:bCs/>
                <w:sz w:val="20"/>
                <w:szCs w:val="20"/>
              </w:rPr>
            </w:pPr>
            <w:r w:rsidRPr="003E7E5B">
              <w:rPr>
                <w:rFonts w:ascii="Century Gothic" w:hAnsi="Century Gothic" w:cs="Arial"/>
                <w:bCs/>
                <w:sz w:val="20"/>
                <w:szCs w:val="20"/>
              </w:rPr>
              <w:t>Cuando crean necesaria una nueva capacitación.</w:t>
            </w:r>
          </w:p>
          <w:p w14:paraId="425227A2" w14:textId="77777777" w:rsidR="003E7E5B" w:rsidRPr="003E7E5B" w:rsidRDefault="003E7E5B" w:rsidP="003E7E5B">
            <w:pPr>
              <w:jc w:val="both"/>
              <w:rPr>
                <w:rFonts w:ascii="Century Gothic" w:hAnsi="Century Gothic" w:cs="Arial"/>
                <w:bCs/>
                <w:sz w:val="20"/>
                <w:szCs w:val="20"/>
              </w:rPr>
            </w:pPr>
          </w:p>
          <w:p w14:paraId="64C75C66" w14:textId="77777777" w:rsidR="003E7E5B" w:rsidRPr="003E7E5B" w:rsidRDefault="003E7E5B" w:rsidP="003E7E5B">
            <w:pPr>
              <w:pStyle w:val="Default"/>
              <w:jc w:val="center"/>
              <w:rPr>
                <w:rFonts w:ascii="Century Gothic" w:eastAsiaTheme="minorHAnsi" w:hAnsi="Century Gothic" w:cstheme="minorHAnsi"/>
                <w:b/>
                <w:color w:val="auto"/>
                <w:sz w:val="20"/>
                <w:szCs w:val="20"/>
                <w:lang w:val="es-EC" w:eastAsia="es-ES"/>
              </w:rPr>
            </w:pPr>
          </w:p>
        </w:tc>
        <w:tc>
          <w:tcPr>
            <w:tcW w:w="5244" w:type="dxa"/>
            <w:vAlign w:val="center"/>
          </w:tcPr>
          <w:p w14:paraId="4F309A22" w14:textId="77777777" w:rsidR="003E7E5B" w:rsidRPr="003E7E5B" w:rsidRDefault="003E7E5B" w:rsidP="003E7E5B">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 y Responsables:</w:t>
            </w:r>
          </w:p>
          <w:p w14:paraId="1695E578" w14:textId="77777777" w:rsidR="003E7E5B" w:rsidRPr="003E7E5B" w:rsidRDefault="003E7E5B" w:rsidP="003E7E5B">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w:t>
            </w:r>
          </w:p>
          <w:p w14:paraId="0F90DB47" w14:textId="77777777" w:rsidR="003E7E5B" w:rsidRPr="003E7E5B" w:rsidRDefault="00EC7A4C" w:rsidP="003E7E5B">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DATASOLUTIONS</w:t>
            </w:r>
            <w:r>
              <w:rPr>
                <w:rFonts w:ascii="Century Gothic" w:hAnsi="Century Gothic" w:cs="Arial Narrow"/>
                <w:color w:val="auto"/>
                <w:sz w:val="20"/>
                <w:szCs w:val="20"/>
                <w:lang w:val="es-ES"/>
              </w:rPr>
              <w:t xml:space="preserve"> S.A.,</w:t>
            </w:r>
            <w:r w:rsidR="003E7E5B" w:rsidRPr="003E7E5B">
              <w:rPr>
                <w:rFonts w:ascii="Century Gothic" w:hAnsi="Century Gothic" w:cs="Arial Narrow"/>
                <w:color w:val="auto"/>
                <w:sz w:val="20"/>
                <w:szCs w:val="20"/>
                <w:lang w:val="es-ES"/>
              </w:rPr>
              <w:t xml:space="preserve"> ofrece al cliente los siguientes puntos de contacto:</w:t>
            </w:r>
          </w:p>
          <w:p w14:paraId="4338EC7D" w14:textId="77777777" w:rsidR="003E7E5B" w:rsidRPr="003E7E5B" w:rsidRDefault="003E7E5B" w:rsidP="003E7E5B">
            <w:pPr>
              <w:pStyle w:val="Default"/>
              <w:numPr>
                <w:ilvl w:val="0"/>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Servicio al cliente: Encargado de administrar la relación operativa con el cliente</w:t>
            </w:r>
          </w:p>
          <w:p w14:paraId="79D54C00" w14:textId="77777777" w:rsidR="003E7E5B" w:rsidRPr="003E7E5B" w:rsidRDefault="003E7E5B" w:rsidP="003E7E5B">
            <w:pPr>
              <w:pStyle w:val="Default"/>
              <w:numPr>
                <w:ilvl w:val="1"/>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Jazmín Torres</w:t>
            </w:r>
          </w:p>
          <w:p w14:paraId="06D19EFA" w14:textId="77777777" w:rsidR="003E7E5B" w:rsidRPr="003E7E5B" w:rsidRDefault="00084179" w:rsidP="003E7E5B">
            <w:pPr>
              <w:pStyle w:val="Default"/>
              <w:numPr>
                <w:ilvl w:val="1"/>
                <w:numId w:val="7"/>
              </w:numPr>
              <w:jc w:val="both"/>
              <w:rPr>
                <w:rFonts w:ascii="Century Gothic" w:hAnsi="Century Gothic" w:cs="Arial Narrow"/>
                <w:color w:val="auto"/>
                <w:sz w:val="20"/>
                <w:szCs w:val="20"/>
                <w:lang w:val="es-ES"/>
              </w:rPr>
            </w:pPr>
            <w:hyperlink r:id="rId9" w:history="1">
              <w:r w:rsidR="003E7E5B" w:rsidRPr="003E7E5B">
                <w:rPr>
                  <w:rStyle w:val="Hipervnculo"/>
                  <w:rFonts w:ascii="Century Gothic" w:hAnsi="Century Gothic" w:cs="Arial Narrow"/>
                  <w:sz w:val="20"/>
                  <w:szCs w:val="20"/>
                  <w:lang w:val="es-ES"/>
                </w:rPr>
                <w:t>Servicioalcliente</w:t>
              </w:r>
              <w:r w:rsidR="003E7E5B" w:rsidRPr="003E7E5B">
                <w:rPr>
                  <w:rStyle w:val="Hipervnculo"/>
                  <w:rFonts w:ascii="Century Gothic" w:hAnsi="Century Gothic" w:cs="Arial Narrow"/>
                  <w:sz w:val="20"/>
                  <w:szCs w:val="20"/>
                </w:rPr>
                <w:t>@datasolutons.com.ec</w:t>
              </w:r>
            </w:hyperlink>
          </w:p>
          <w:p w14:paraId="32CCA3C7" w14:textId="77777777" w:rsidR="003E7E5B" w:rsidRPr="003E7E5B" w:rsidRDefault="003E7E5B" w:rsidP="003E7E5B">
            <w:pPr>
              <w:pStyle w:val="Default"/>
              <w:numPr>
                <w:ilvl w:val="1"/>
                <w:numId w:val="7"/>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4242</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9977</w:t>
            </w:r>
            <w:r>
              <w:rPr>
                <w:rFonts w:ascii="Century Gothic" w:hAnsi="Century Gothic" w:cs="Arial Narrow"/>
                <w:color w:val="auto"/>
                <w:sz w:val="20"/>
                <w:szCs w:val="20"/>
              </w:rPr>
              <w:t xml:space="preserve"> Ext. 101</w:t>
            </w:r>
          </w:p>
          <w:p w14:paraId="6FB3E3A7" w14:textId="77777777" w:rsidR="003E7E5B" w:rsidRPr="003E7E5B" w:rsidRDefault="003E7E5B" w:rsidP="003E7E5B">
            <w:pPr>
              <w:pStyle w:val="Default"/>
              <w:numPr>
                <w:ilvl w:val="0"/>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Jefe de Operaciones.</w:t>
            </w:r>
          </w:p>
          <w:p w14:paraId="6331801E" w14:textId="77777777" w:rsidR="003E7E5B" w:rsidRPr="003E7E5B" w:rsidRDefault="003E7E5B" w:rsidP="003E7E5B">
            <w:pPr>
              <w:pStyle w:val="Default"/>
              <w:numPr>
                <w:ilvl w:val="1"/>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Christian Espinoza</w:t>
            </w:r>
          </w:p>
          <w:p w14:paraId="7D0CE1E0" w14:textId="77777777" w:rsidR="003E7E5B" w:rsidRPr="003E7E5B" w:rsidRDefault="00084179" w:rsidP="003E7E5B">
            <w:pPr>
              <w:pStyle w:val="Default"/>
              <w:numPr>
                <w:ilvl w:val="1"/>
                <w:numId w:val="7"/>
              </w:numPr>
              <w:jc w:val="both"/>
              <w:rPr>
                <w:rStyle w:val="Hipervnculo"/>
                <w:rFonts w:ascii="Century Gothic" w:hAnsi="Century Gothic" w:cs="Arial Narrow"/>
                <w:color w:val="auto"/>
                <w:sz w:val="20"/>
                <w:szCs w:val="20"/>
                <w:lang w:val="es-ES"/>
              </w:rPr>
            </w:pPr>
            <w:hyperlink r:id="rId10" w:history="1">
              <w:r w:rsidR="003E7E5B" w:rsidRPr="003E7E5B">
                <w:rPr>
                  <w:rStyle w:val="Hipervnculo"/>
                  <w:rFonts w:ascii="Century Gothic" w:hAnsi="Century Gothic" w:cs="Arial Narrow"/>
                  <w:sz w:val="20"/>
                  <w:szCs w:val="20"/>
                  <w:lang w:val="es-ES"/>
                </w:rPr>
                <w:t>soporte@datasolutions.com.ec</w:t>
              </w:r>
            </w:hyperlink>
          </w:p>
          <w:p w14:paraId="72424C8D" w14:textId="77777777" w:rsidR="003E7E5B" w:rsidRPr="003E7E5B" w:rsidRDefault="003E7E5B" w:rsidP="003E7E5B">
            <w:pPr>
              <w:pStyle w:val="Default"/>
              <w:numPr>
                <w:ilvl w:val="1"/>
                <w:numId w:val="7"/>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960</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255</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887</w:t>
            </w:r>
          </w:p>
          <w:p w14:paraId="747FB8ED" w14:textId="77777777" w:rsidR="003E7E5B" w:rsidRPr="003E7E5B" w:rsidRDefault="003E7E5B" w:rsidP="003E7E5B">
            <w:pPr>
              <w:pStyle w:val="Default"/>
              <w:numPr>
                <w:ilvl w:val="0"/>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Jefe Comercial</w:t>
            </w:r>
          </w:p>
          <w:p w14:paraId="62E6581A" w14:textId="77777777" w:rsidR="003E7E5B" w:rsidRPr="003E7E5B" w:rsidRDefault="003E7E5B" w:rsidP="003E7E5B">
            <w:pPr>
              <w:pStyle w:val="Default"/>
              <w:numPr>
                <w:ilvl w:val="1"/>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Santiago Gomez</w:t>
            </w:r>
          </w:p>
          <w:p w14:paraId="39CECEF6" w14:textId="77777777" w:rsidR="003E7E5B" w:rsidRPr="003E7E5B" w:rsidRDefault="00084179" w:rsidP="003E7E5B">
            <w:pPr>
              <w:pStyle w:val="Default"/>
              <w:numPr>
                <w:ilvl w:val="1"/>
                <w:numId w:val="7"/>
              </w:numPr>
              <w:jc w:val="both"/>
              <w:rPr>
                <w:rStyle w:val="Hipervnculo"/>
                <w:rFonts w:ascii="Century Gothic" w:hAnsi="Century Gothic" w:cs="Arial Narrow"/>
                <w:color w:val="auto"/>
                <w:sz w:val="20"/>
                <w:szCs w:val="20"/>
                <w:lang w:val="es-ES"/>
              </w:rPr>
            </w:pPr>
            <w:hyperlink r:id="rId11" w:history="1">
              <w:r w:rsidR="003E7E5B" w:rsidRPr="003E7E5B">
                <w:rPr>
                  <w:rStyle w:val="Hipervnculo"/>
                  <w:rFonts w:ascii="Century Gothic" w:hAnsi="Century Gothic" w:cs="Arial Narrow"/>
                  <w:sz w:val="20"/>
                  <w:szCs w:val="20"/>
                  <w:lang w:val="es-ES"/>
                </w:rPr>
                <w:t>sgomez@datasolutions.com.ec</w:t>
              </w:r>
            </w:hyperlink>
          </w:p>
          <w:p w14:paraId="4DE69453" w14:textId="77777777" w:rsidR="003E7E5B" w:rsidRPr="003E7E5B" w:rsidRDefault="003E7E5B" w:rsidP="003E7E5B">
            <w:pPr>
              <w:pStyle w:val="Default"/>
              <w:numPr>
                <w:ilvl w:val="1"/>
                <w:numId w:val="7"/>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 xml:space="preserve">+593 </w:t>
            </w:r>
            <w:r w:rsidRPr="003E7E5B">
              <w:rPr>
                <w:rFonts w:ascii="Century Gothic" w:hAnsi="Century Gothic" w:cs="Arial Narrow"/>
                <w:color w:val="auto"/>
                <w:sz w:val="20"/>
                <w:szCs w:val="20"/>
                <w:lang w:val="es-ES"/>
              </w:rPr>
              <w:t>958</w:t>
            </w:r>
            <w:r>
              <w:rPr>
                <w:rFonts w:ascii="Century Gothic" w:hAnsi="Century Gothic" w:cs="Arial Narrow"/>
                <w:color w:val="auto"/>
                <w:sz w:val="20"/>
                <w:szCs w:val="20"/>
                <w:lang w:val="es-ES"/>
              </w:rPr>
              <w:t xml:space="preserve"> </w:t>
            </w:r>
            <w:r w:rsidRPr="003E7E5B">
              <w:rPr>
                <w:rFonts w:ascii="Century Gothic" w:hAnsi="Century Gothic" w:cs="Arial Narrow"/>
                <w:color w:val="auto"/>
                <w:sz w:val="20"/>
                <w:szCs w:val="20"/>
                <w:lang w:val="es-ES"/>
              </w:rPr>
              <w:t>924</w:t>
            </w:r>
            <w:r>
              <w:rPr>
                <w:rFonts w:ascii="Century Gothic" w:hAnsi="Century Gothic" w:cs="Arial Narrow"/>
                <w:color w:val="auto"/>
                <w:sz w:val="20"/>
                <w:szCs w:val="20"/>
                <w:lang w:val="es-ES"/>
              </w:rPr>
              <w:t xml:space="preserve"> </w:t>
            </w:r>
            <w:r w:rsidRPr="003E7E5B">
              <w:rPr>
                <w:rFonts w:ascii="Century Gothic" w:hAnsi="Century Gothic" w:cs="Arial Narrow"/>
                <w:color w:val="auto"/>
                <w:sz w:val="20"/>
                <w:szCs w:val="20"/>
                <w:lang w:val="es-ES"/>
              </w:rPr>
              <w:t>892</w:t>
            </w:r>
          </w:p>
          <w:p w14:paraId="21D50FA4" w14:textId="77777777" w:rsidR="003E7E5B" w:rsidRPr="00AD6194" w:rsidRDefault="003E7E5B" w:rsidP="003E7E5B">
            <w:pPr>
              <w:pStyle w:val="Default"/>
              <w:jc w:val="center"/>
              <w:rPr>
                <w:rFonts w:ascii="Century Gothic" w:eastAsiaTheme="minorHAnsi" w:hAnsi="Century Gothic" w:cstheme="minorHAnsi"/>
                <w:b/>
                <w:color w:val="auto"/>
                <w:sz w:val="20"/>
                <w:szCs w:val="20"/>
                <w:lang w:val="es-EC" w:eastAsia="es-ES"/>
              </w:rPr>
            </w:pPr>
          </w:p>
        </w:tc>
      </w:tr>
      <w:tr w:rsidR="003E7E5B" w:rsidRPr="004735B8" w14:paraId="18786F30" w14:textId="77777777" w:rsidTr="00774323">
        <w:trPr>
          <w:trHeight w:val="327"/>
          <w:jc w:val="center"/>
        </w:trPr>
        <w:tc>
          <w:tcPr>
            <w:tcW w:w="4957" w:type="dxa"/>
          </w:tcPr>
          <w:p w14:paraId="120028E7" w14:textId="77777777" w:rsidR="003E7E5B" w:rsidRPr="003E7E5B" w:rsidRDefault="003E7E5B" w:rsidP="003E7E5B">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w:b/>
                <w:sz w:val="20"/>
                <w:szCs w:val="20"/>
                <w:lang w:val="es-ES_tradnl"/>
              </w:rPr>
              <w:t>TEMAS TRATADOS</w:t>
            </w:r>
          </w:p>
        </w:tc>
        <w:tc>
          <w:tcPr>
            <w:tcW w:w="5244" w:type="dxa"/>
          </w:tcPr>
          <w:p w14:paraId="2B2DD606" w14:textId="77777777" w:rsidR="003E7E5B" w:rsidRPr="003E7E5B" w:rsidRDefault="003E7E5B" w:rsidP="003E7E5B">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Narrow"/>
                <w:b/>
                <w:color w:val="auto"/>
                <w:sz w:val="20"/>
                <w:szCs w:val="20"/>
                <w:lang w:val="es-ES"/>
              </w:rPr>
              <w:t>ACEPTACION DEL CLIENTE</w:t>
            </w:r>
          </w:p>
        </w:tc>
      </w:tr>
      <w:tr w:rsidR="003E7E5B" w:rsidRPr="004735B8" w14:paraId="69DC9BC5" w14:textId="77777777" w:rsidTr="00774323">
        <w:trPr>
          <w:trHeight w:val="327"/>
          <w:jc w:val="center"/>
        </w:trPr>
        <w:tc>
          <w:tcPr>
            <w:tcW w:w="4957" w:type="dxa"/>
          </w:tcPr>
          <w:p w14:paraId="5F4E3118" w14:textId="77777777" w:rsidR="003E7E5B" w:rsidRPr="003E7E5B" w:rsidRDefault="003E7E5B" w:rsidP="003E7E5B">
            <w:pPr>
              <w:pStyle w:val="Default"/>
              <w:jc w:val="both"/>
              <w:rPr>
                <w:rFonts w:ascii="Century Gothic" w:hAnsi="Century Gothic" w:cs="Arial"/>
                <w:b/>
                <w:sz w:val="20"/>
                <w:szCs w:val="20"/>
                <w:lang w:val="es-ES_tradnl"/>
              </w:rPr>
            </w:pPr>
          </w:p>
          <w:p w14:paraId="55BE4973"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Objetivo del Proyecto: </w:t>
            </w:r>
          </w:p>
          <w:p w14:paraId="0014918E" w14:textId="77777777" w:rsidR="003E7E5B" w:rsidRPr="003E7E5B" w:rsidRDefault="003E7E5B" w:rsidP="003E7E5B">
            <w:pPr>
              <w:pStyle w:val="Default"/>
              <w:numPr>
                <w:ilvl w:val="0"/>
                <w:numId w:val="18"/>
              </w:numPr>
              <w:jc w:val="both"/>
              <w:rPr>
                <w:rFonts w:ascii="Century Gothic" w:hAnsi="Century Gothic" w:cs="Arial"/>
                <w:sz w:val="20"/>
                <w:szCs w:val="20"/>
                <w:lang w:val="es-EC"/>
              </w:rPr>
            </w:pPr>
            <w:r w:rsidRPr="003E7E5B">
              <w:rPr>
                <w:rFonts w:ascii="Century Gothic" w:hAnsi="Century Gothic" w:cs="Arial"/>
                <w:sz w:val="20"/>
                <w:szCs w:val="20"/>
                <w:lang w:val="es-ES_tradnl"/>
              </w:rPr>
              <w:t>Definir los departamentos y tipo de documentos</w:t>
            </w:r>
          </w:p>
          <w:p w14:paraId="3020A0B8"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Alcance del proyecto.</w:t>
            </w:r>
          </w:p>
          <w:p w14:paraId="6EC28C28"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Expectativa del cliente con respecto a la contratación del servicio.</w:t>
            </w:r>
          </w:p>
          <w:p w14:paraId="3887D5CA"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Presentación del equipo de trabajo.</w:t>
            </w:r>
          </w:p>
          <w:p w14:paraId="4E217894"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 la línea efectiva de colaboración entre cliente y proveedor.</w:t>
            </w:r>
          </w:p>
          <w:p w14:paraId="751BA991" w14:textId="77777777" w:rsidR="003E7E5B" w:rsidRPr="003E7E5B" w:rsidRDefault="003E7E5B" w:rsidP="003E7E5B">
            <w:pPr>
              <w:pStyle w:val="Default"/>
              <w:numPr>
                <w:ilvl w:val="0"/>
                <w:numId w:val="18"/>
              </w:numPr>
              <w:jc w:val="both"/>
              <w:rPr>
                <w:rFonts w:ascii="Century Gothic" w:hAnsi="Century Gothic" w:cs="Arial"/>
                <w:b/>
                <w:sz w:val="20"/>
                <w:szCs w:val="20"/>
                <w:lang w:val="es-ES_tradnl"/>
              </w:rPr>
            </w:pPr>
            <w:r w:rsidRPr="003E7E5B">
              <w:rPr>
                <w:rFonts w:ascii="Century Gothic" w:hAnsi="Century Gothic" w:cs="Arial"/>
                <w:sz w:val="20"/>
                <w:szCs w:val="20"/>
                <w:lang w:val="es-ES_tradnl"/>
              </w:rPr>
              <w:t>Fecha de inicio y terminación del proyecto.</w:t>
            </w:r>
          </w:p>
          <w:p w14:paraId="41451DC8" w14:textId="77777777" w:rsidR="003E7E5B" w:rsidRPr="003E7E5B" w:rsidRDefault="003E7E5B" w:rsidP="003E7E5B">
            <w:pPr>
              <w:pStyle w:val="Default"/>
              <w:numPr>
                <w:ilvl w:val="0"/>
                <w:numId w:val="18"/>
              </w:numPr>
              <w:jc w:val="both"/>
              <w:rPr>
                <w:rFonts w:ascii="Century Gothic" w:hAnsi="Century Gothic" w:cs="Arial"/>
                <w:b/>
                <w:sz w:val="20"/>
                <w:szCs w:val="20"/>
                <w:lang w:val="es-ES_tradnl"/>
              </w:rPr>
            </w:pPr>
            <w:r w:rsidRPr="003E7E5B">
              <w:rPr>
                <w:rFonts w:ascii="Century Gothic" w:hAnsi="Century Gothic" w:cstheme="minorHAnsi"/>
                <w:sz w:val="20"/>
                <w:szCs w:val="20"/>
                <w:lang w:val="es-ES_tradnl"/>
              </w:rPr>
              <w:t>Definir un canal de comunicación efectivo y único entre cliente y proveedor.</w:t>
            </w:r>
          </w:p>
          <w:p w14:paraId="1394501C"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Definir los usuarios autorizados para el sistema.</w:t>
            </w:r>
          </w:p>
          <w:p w14:paraId="3BD1FC77"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lastRenderedPageBreak/>
              <w:t>Solicitar Documentos habilitantes para la elaboración y firma del contrato.</w:t>
            </w:r>
          </w:p>
          <w:p w14:paraId="01CF4736"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del periodo de tiempo de custodia física de documentos.</w:t>
            </w:r>
          </w:p>
          <w:p w14:paraId="07EB9E44" w14:textId="77777777" w:rsidR="003E7E5B" w:rsidRPr="003E7E5B" w:rsidRDefault="003E7E5B" w:rsidP="003E7E5B">
            <w:pPr>
              <w:pStyle w:val="Default"/>
              <w:jc w:val="both"/>
              <w:rPr>
                <w:rFonts w:ascii="Century Gothic" w:hAnsi="Century Gothic" w:cs="Arial"/>
                <w:b/>
                <w:sz w:val="20"/>
                <w:szCs w:val="20"/>
                <w:lang w:val="es-ES_tradnl"/>
              </w:rPr>
            </w:pPr>
          </w:p>
          <w:p w14:paraId="75233A4B" w14:textId="77777777" w:rsidR="003E7E5B" w:rsidRPr="003E7E5B" w:rsidRDefault="003E7E5B" w:rsidP="003E7E5B">
            <w:pPr>
              <w:pStyle w:val="Default"/>
              <w:jc w:val="center"/>
              <w:rPr>
                <w:rFonts w:ascii="Century Gothic" w:eastAsiaTheme="minorHAnsi" w:hAnsi="Century Gothic" w:cstheme="minorHAnsi"/>
                <w:b/>
                <w:color w:val="auto"/>
                <w:sz w:val="20"/>
                <w:szCs w:val="20"/>
                <w:lang w:val="es-EC" w:eastAsia="es-ES"/>
              </w:rPr>
            </w:pPr>
          </w:p>
        </w:tc>
        <w:tc>
          <w:tcPr>
            <w:tcW w:w="5244" w:type="dxa"/>
          </w:tcPr>
          <w:p w14:paraId="63804ACB" w14:textId="77777777" w:rsidR="003E7E5B" w:rsidRPr="003E7E5B" w:rsidRDefault="003E7E5B" w:rsidP="003E7E5B">
            <w:pPr>
              <w:pStyle w:val="Default"/>
              <w:jc w:val="both"/>
              <w:rPr>
                <w:rFonts w:ascii="Century Gothic" w:hAnsi="Century Gothic" w:cs="Arial Narrow"/>
                <w:b/>
                <w:color w:val="auto"/>
                <w:sz w:val="20"/>
                <w:szCs w:val="20"/>
                <w:lang w:val="es-ES"/>
              </w:rPr>
            </w:pPr>
          </w:p>
          <w:p w14:paraId="4BC22C88"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“Objetivos de Proyecto”</w:t>
            </w:r>
          </w:p>
          <w:p w14:paraId="73332EA0"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“Alcance de Proyecto”</w:t>
            </w:r>
          </w:p>
          <w:p w14:paraId="0D90AC6F"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“Alcance de Proyecto”</w:t>
            </w:r>
          </w:p>
          <w:p w14:paraId="0233DEFE"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 xml:space="preserve">“Alcance de Proyecto y </w:t>
            </w:r>
            <w:r w:rsidRPr="003E7E5B">
              <w:rPr>
                <w:rFonts w:ascii="Century Gothic" w:hAnsi="Century Gothic" w:cs="Arial"/>
                <w:b/>
                <w:sz w:val="20"/>
                <w:szCs w:val="20"/>
                <w:lang w:val="es-ES_tradnl"/>
              </w:rPr>
              <w:t>Objetivos de los servicios”</w:t>
            </w:r>
          </w:p>
          <w:p w14:paraId="1AFE6063"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“Participantes de la reunión inicial…”</w:t>
            </w:r>
          </w:p>
          <w:p w14:paraId="2BC46C97"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para la Ejecución del Proyecto”</w:t>
            </w:r>
          </w:p>
          <w:p w14:paraId="2986B74C"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C"/>
              </w:rPr>
            </w:pPr>
            <w:r w:rsidRPr="003E7E5B">
              <w:rPr>
                <w:rFonts w:ascii="Century Gothic" w:hAnsi="Century Gothic" w:cs="Arial Narrow"/>
                <w:color w:val="auto"/>
                <w:sz w:val="20"/>
                <w:szCs w:val="20"/>
                <w:lang w:val="es-EC"/>
              </w:rPr>
              <w:t xml:space="preserve">Fecha de Inicio: </w:t>
            </w:r>
            <w:r w:rsidR="00C87D4A">
              <w:rPr>
                <w:rFonts w:ascii="Century Gothic" w:hAnsi="Century Gothic" w:cs="Arial Narrow"/>
                <w:color w:val="auto"/>
                <w:sz w:val="20"/>
                <w:szCs w:val="20"/>
                <w:lang w:val="es-EC"/>
              </w:rPr>
              <w:t>5 dias posteriores a la firmwe del presente documento.</w:t>
            </w:r>
          </w:p>
          <w:p w14:paraId="30329B4D"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lastRenderedPageBreak/>
              <w:t xml:space="preserve">Definido según lo detallado en el acta en el apartado </w:t>
            </w:r>
            <w:r w:rsidRPr="003E7E5B">
              <w:rPr>
                <w:rFonts w:ascii="Century Gothic" w:hAnsi="Century Gothic" w:cs="Arial Narrow"/>
                <w:b/>
                <w:color w:val="auto"/>
                <w:sz w:val="20"/>
                <w:szCs w:val="20"/>
                <w:lang w:val="es-ES"/>
              </w:rPr>
              <w:t>“</w:t>
            </w:r>
            <w:proofErr w:type="gramStart"/>
            <w:r w:rsidRPr="003E7E5B">
              <w:rPr>
                <w:rFonts w:ascii="Century Gothic" w:hAnsi="Century Gothic" w:cs="Arial Narrow"/>
                <w:b/>
                <w:color w:val="auto"/>
                <w:sz w:val="20"/>
                <w:szCs w:val="20"/>
                <w:lang w:val="es-ES"/>
              </w:rPr>
              <w:t>Responsables</w:t>
            </w:r>
            <w:proofErr w:type="gramEnd"/>
            <w:r w:rsidRPr="003E7E5B">
              <w:rPr>
                <w:rFonts w:ascii="Century Gothic" w:hAnsi="Century Gothic" w:cs="Arial Narrow"/>
                <w:b/>
                <w:color w:val="auto"/>
                <w:sz w:val="20"/>
                <w:szCs w:val="20"/>
                <w:lang w:val="es-ES"/>
              </w:rPr>
              <w:t xml:space="preserve"> para la Ejecución del Proyecto”</w:t>
            </w:r>
          </w:p>
          <w:p w14:paraId="207CB7C2"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Autorizados”</w:t>
            </w:r>
          </w:p>
          <w:p w14:paraId="6BA25EB2"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 solicito como documentos habilitantes para el inicio de la contratación:</w:t>
            </w:r>
          </w:p>
          <w:p w14:paraId="4F17CEF8"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bookmarkStart w:id="1" w:name="_Hlk6923861"/>
            <w:r w:rsidRPr="003E7E5B">
              <w:rPr>
                <w:rFonts w:ascii="Century Gothic" w:hAnsi="Century Gothic" w:cs="Arial Narrow"/>
                <w:color w:val="auto"/>
                <w:sz w:val="20"/>
                <w:szCs w:val="20"/>
                <w:lang w:val="es-ES"/>
              </w:rPr>
              <w:t>Contrato:</w:t>
            </w:r>
          </w:p>
          <w:p w14:paraId="5F6BE71E" w14:textId="77777777" w:rsidR="003E7E5B" w:rsidRPr="003E7E5B" w:rsidRDefault="003E7E5B" w:rsidP="003E7E5B">
            <w:pPr>
              <w:pStyle w:val="Default"/>
              <w:numPr>
                <w:ilvl w:val="1"/>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RUC</w:t>
            </w:r>
          </w:p>
          <w:p w14:paraId="498E60BC" w14:textId="77777777" w:rsidR="003E7E5B" w:rsidRPr="003E7E5B" w:rsidRDefault="003E7E5B" w:rsidP="003E7E5B">
            <w:pPr>
              <w:pStyle w:val="Default"/>
              <w:numPr>
                <w:ilvl w:val="1"/>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Copia de Nombramiento del Representante Legal</w:t>
            </w:r>
          </w:p>
          <w:p w14:paraId="7621E948" w14:textId="77777777" w:rsidR="003E7E5B" w:rsidRPr="003E7E5B" w:rsidRDefault="003E7E5B" w:rsidP="003E7E5B">
            <w:pPr>
              <w:pStyle w:val="Default"/>
              <w:numPr>
                <w:ilvl w:val="1"/>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Cédula del Representante Legal</w:t>
            </w:r>
          </w:p>
          <w:p w14:paraId="0DFF58F5" w14:textId="77777777" w:rsidR="003E7E5B" w:rsidRPr="003E7E5B" w:rsidRDefault="003E7E5B" w:rsidP="003E7E5B">
            <w:pPr>
              <w:pStyle w:val="Default"/>
              <w:numPr>
                <w:ilvl w:val="1"/>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Constitución de la compañía</w:t>
            </w:r>
            <w:bookmarkEnd w:id="1"/>
            <w:r w:rsidRPr="003E7E5B">
              <w:rPr>
                <w:rFonts w:ascii="Century Gothic" w:hAnsi="Century Gothic" w:cs="Arial Narrow"/>
                <w:color w:val="auto"/>
                <w:sz w:val="20"/>
                <w:szCs w:val="20"/>
                <w:lang w:val="es-ES"/>
              </w:rPr>
              <w:t>.</w:t>
            </w:r>
          </w:p>
          <w:p w14:paraId="180474C4"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Se definió como tiempo de custodia </w:t>
            </w:r>
            <w:r w:rsidR="00C87D4A">
              <w:rPr>
                <w:rFonts w:ascii="Century Gothic" w:hAnsi="Century Gothic" w:cs="Arial Narrow"/>
                <w:color w:val="auto"/>
                <w:sz w:val="20"/>
                <w:szCs w:val="20"/>
                <w:lang w:val="es-ES"/>
              </w:rPr>
              <w:t xml:space="preserve">digital </w:t>
            </w:r>
            <w:r w:rsidRPr="003E7E5B">
              <w:rPr>
                <w:rFonts w:ascii="Century Gothic" w:hAnsi="Century Gothic" w:cs="Arial Narrow"/>
                <w:color w:val="auto"/>
                <w:sz w:val="20"/>
                <w:szCs w:val="20"/>
                <w:lang w:val="es-ES"/>
              </w:rPr>
              <w:t>de documentos 1 año.</w:t>
            </w:r>
          </w:p>
          <w:p w14:paraId="7E003ACC" w14:textId="77777777" w:rsidR="003E7E5B" w:rsidRPr="003E7E5B" w:rsidRDefault="003E7E5B" w:rsidP="003E7E5B">
            <w:pPr>
              <w:pStyle w:val="Default"/>
              <w:jc w:val="center"/>
              <w:rPr>
                <w:rFonts w:ascii="Century Gothic" w:eastAsiaTheme="minorHAnsi" w:hAnsi="Century Gothic" w:cstheme="minorHAnsi"/>
                <w:b/>
                <w:color w:val="auto"/>
                <w:sz w:val="20"/>
                <w:szCs w:val="20"/>
                <w:lang w:val="es-EC" w:eastAsia="es-ES"/>
              </w:rPr>
            </w:pPr>
          </w:p>
        </w:tc>
      </w:tr>
      <w:tr w:rsidR="003E7E5B" w:rsidRPr="004735B8" w14:paraId="6C15A3F0" w14:textId="77777777" w:rsidTr="002E3D7E">
        <w:trPr>
          <w:trHeight w:val="327"/>
          <w:jc w:val="center"/>
        </w:trPr>
        <w:tc>
          <w:tcPr>
            <w:tcW w:w="4957" w:type="dxa"/>
            <w:vAlign w:val="center"/>
          </w:tcPr>
          <w:p w14:paraId="4F50B18D" w14:textId="77777777" w:rsidR="003E7E5B" w:rsidRPr="00AD6194" w:rsidRDefault="003E7E5B" w:rsidP="003E7E5B">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lastRenderedPageBreak/>
              <w:t>ACUERDOS</w:t>
            </w:r>
          </w:p>
        </w:tc>
        <w:tc>
          <w:tcPr>
            <w:tcW w:w="5244" w:type="dxa"/>
            <w:vAlign w:val="center"/>
          </w:tcPr>
          <w:p w14:paraId="65B85805" w14:textId="77777777" w:rsidR="003E7E5B" w:rsidRPr="00AD6194" w:rsidRDefault="003E7E5B" w:rsidP="003E7E5B">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COMPROMISOS</w:t>
            </w:r>
          </w:p>
        </w:tc>
      </w:tr>
      <w:tr w:rsidR="002F55BB" w:rsidRPr="004735B8" w14:paraId="04DDBE28" w14:textId="77777777" w:rsidTr="002E3D7E">
        <w:trPr>
          <w:trHeight w:val="752"/>
          <w:jc w:val="center"/>
        </w:trPr>
        <w:tc>
          <w:tcPr>
            <w:tcW w:w="4957" w:type="dxa"/>
          </w:tcPr>
          <w:p w14:paraId="153F0C27" w14:textId="77777777" w:rsidR="002F55BB" w:rsidRDefault="002F55BB" w:rsidP="002F55BB">
            <w:pPr>
              <w:pStyle w:val="Default"/>
              <w:ind w:left="720"/>
              <w:jc w:val="both"/>
              <w:rPr>
                <w:rFonts w:ascii="Arial Narrow" w:hAnsi="Arial Narrow" w:cstheme="minorHAnsi"/>
                <w:sz w:val="20"/>
                <w:szCs w:val="20"/>
                <w:lang w:val="es-ES_tradnl"/>
              </w:rPr>
            </w:pPr>
          </w:p>
          <w:p w14:paraId="2EC1DF41" w14:textId="77777777" w:rsidR="002128AF" w:rsidRDefault="002F55BB" w:rsidP="002128AF">
            <w:pPr>
              <w:pStyle w:val="Default"/>
              <w:numPr>
                <w:ilvl w:val="0"/>
                <w:numId w:val="16"/>
              </w:numPr>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Se debe realizar la clasificación y el </w:t>
            </w:r>
            <w:r>
              <w:rPr>
                <w:rFonts w:ascii="Century Gothic" w:hAnsi="Century Gothic" w:cstheme="minorHAnsi"/>
                <w:sz w:val="20"/>
                <w:szCs w:val="20"/>
                <w:lang w:val="es-ES_tradnl"/>
              </w:rPr>
              <w:t>registro</w:t>
            </w:r>
            <w:r w:rsidRPr="003E7E5B">
              <w:rPr>
                <w:rFonts w:ascii="Century Gothic" w:hAnsi="Century Gothic" w:cstheme="minorHAnsi"/>
                <w:sz w:val="20"/>
                <w:szCs w:val="20"/>
                <w:lang w:val="es-ES_tradnl"/>
              </w:rPr>
              <w:t xml:space="preserve"> e Indexación por file de la documentación </w:t>
            </w:r>
            <w:r w:rsidR="002128AF">
              <w:rPr>
                <w:rFonts w:ascii="Century Gothic" w:hAnsi="Century Gothic" w:cstheme="minorHAnsi"/>
                <w:sz w:val="20"/>
                <w:szCs w:val="20"/>
                <w:lang w:val="es-ES_tradnl"/>
              </w:rPr>
              <w:t>según el siguiente detalle:</w:t>
            </w:r>
          </w:p>
          <w:p w14:paraId="5E9E8519" w14:textId="77777777" w:rsidR="002128AF" w:rsidRDefault="002128AF" w:rsidP="002128AF">
            <w:pPr>
              <w:pStyle w:val="Default"/>
              <w:numPr>
                <w:ilvl w:val="1"/>
                <w:numId w:val="1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Se establece como c</w:t>
            </w:r>
            <w:r w:rsidRPr="002128AF">
              <w:rPr>
                <w:rFonts w:ascii="Century Gothic" w:eastAsiaTheme="minorHAnsi" w:hAnsi="Century Gothic" w:cstheme="minorHAnsi"/>
                <w:color w:val="auto"/>
                <w:sz w:val="20"/>
                <w:szCs w:val="20"/>
                <w:lang w:val="es-EC" w:eastAsia="es-ES"/>
              </w:rPr>
              <w:t xml:space="preserve">antidad </w:t>
            </w:r>
            <w:r>
              <w:rPr>
                <w:rFonts w:ascii="Century Gothic" w:eastAsiaTheme="minorHAnsi" w:hAnsi="Century Gothic" w:cstheme="minorHAnsi"/>
                <w:color w:val="auto"/>
                <w:sz w:val="20"/>
                <w:szCs w:val="20"/>
                <w:lang w:val="es-EC" w:eastAsia="es-ES"/>
              </w:rPr>
              <w:t xml:space="preserve">total </w:t>
            </w:r>
            <w:r w:rsidRPr="002128AF">
              <w:rPr>
                <w:rFonts w:ascii="Century Gothic" w:eastAsiaTheme="minorHAnsi" w:hAnsi="Century Gothic" w:cstheme="minorHAnsi"/>
                <w:color w:val="auto"/>
                <w:sz w:val="20"/>
                <w:szCs w:val="20"/>
                <w:lang w:val="es-EC" w:eastAsia="es-ES"/>
              </w:rPr>
              <w:t>de Archivo Activo 92</w:t>
            </w:r>
            <w:r>
              <w:rPr>
                <w:rFonts w:ascii="Century Gothic" w:eastAsiaTheme="minorHAnsi" w:hAnsi="Century Gothic" w:cstheme="minorHAnsi"/>
                <w:color w:val="auto"/>
                <w:sz w:val="20"/>
                <w:szCs w:val="20"/>
                <w:lang w:val="es-EC" w:eastAsia="es-ES"/>
              </w:rPr>
              <w:t xml:space="preserve"> files para</w:t>
            </w:r>
            <w:r w:rsidRPr="002128AF">
              <w:rPr>
                <w:rFonts w:ascii="Century Gothic" w:eastAsiaTheme="minorHAnsi" w:hAnsi="Century Gothic" w:cstheme="minorHAnsi"/>
                <w:color w:val="auto"/>
                <w:sz w:val="20"/>
                <w:szCs w:val="20"/>
                <w:lang w:val="es-EC" w:eastAsia="es-ES"/>
              </w:rPr>
              <w:t xml:space="preserve"> CHAMPION y 15</w:t>
            </w:r>
            <w:r>
              <w:rPr>
                <w:rFonts w:ascii="Century Gothic" w:eastAsiaTheme="minorHAnsi" w:hAnsi="Century Gothic" w:cstheme="minorHAnsi"/>
                <w:color w:val="auto"/>
                <w:sz w:val="20"/>
                <w:szCs w:val="20"/>
                <w:lang w:val="es-EC" w:eastAsia="es-ES"/>
              </w:rPr>
              <w:t xml:space="preserve"> files para</w:t>
            </w:r>
            <w:r w:rsidRPr="002128AF">
              <w:rPr>
                <w:rFonts w:ascii="Century Gothic" w:eastAsiaTheme="minorHAnsi" w:hAnsi="Century Gothic" w:cstheme="minorHAnsi"/>
                <w:color w:val="auto"/>
                <w:sz w:val="20"/>
                <w:szCs w:val="20"/>
                <w:lang w:val="es-EC" w:eastAsia="es-ES"/>
              </w:rPr>
              <w:t xml:space="preserve"> ECOLAB</w:t>
            </w:r>
            <w:r>
              <w:rPr>
                <w:rFonts w:ascii="Century Gothic" w:eastAsiaTheme="minorHAnsi" w:hAnsi="Century Gothic" w:cstheme="minorHAnsi"/>
                <w:color w:val="auto"/>
                <w:sz w:val="20"/>
                <w:szCs w:val="20"/>
                <w:lang w:val="es-EC" w:eastAsia="es-ES"/>
              </w:rPr>
              <w:t>.</w:t>
            </w:r>
          </w:p>
          <w:p w14:paraId="0264EAAD" w14:textId="77777777" w:rsidR="002128AF" w:rsidRPr="002128AF" w:rsidRDefault="002128AF" w:rsidP="002128AF">
            <w:pPr>
              <w:pStyle w:val="Default"/>
              <w:numPr>
                <w:ilvl w:val="1"/>
                <w:numId w:val="16"/>
              </w:numPr>
              <w:jc w:val="both"/>
              <w:rPr>
                <w:rFonts w:ascii="Century Gothic" w:hAnsi="Century Gothic" w:cstheme="minorHAnsi"/>
                <w:sz w:val="20"/>
                <w:szCs w:val="20"/>
                <w:lang w:val="es-ES_tradnl"/>
              </w:rPr>
            </w:pPr>
            <w:r w:rsidRPr="002128AF">
              <w:rPr>
                <w:rFonts w:ascii="Century Gothic" w:eastAsiaTheme="minorHAnsi" w:hAnsi="Century Gothic" w:cstheme="minorHAnsi"/>
                <w:color w:val="auto"/>
                <w:sz w:val="20"/>
                <w:szCs w:val="20"/>
                <w:lang w:val="es-EC" w:eastAsia="es-ES"/>
              </w:rPr>
              <w:t>Se establece como cantidad total de Archivo Pasivo de 10 a 12</w:t>
            </w:r>
            <w:r>
              <w:rPr>
                <w:rFonts w:ascii="Century Gothic" w:eastAsiaTheme="minorHAnsi" w:hAnsi="Century Gothic" w:cstheme="minorHAnsi"/>
                <w:color w:val="auto"/>
                <w:sz w:val="20"/>
                <w:szCs w:val="20"/>
                <w:lang w:val="es-EC" w:eastAsia="es-ES"/>
              </w:rPr>
              <w:t xml:space="preserve"> files entre las dos empresas </w:t>
            </w:r>
            <w:r w:rsidR="00EC7A4C" w:rsidRPr="00EC7A4C">
              <w:rPr>
                <w:rFonts w:ascii="Century Gothic" w:eastAsiaTheme="minorHAnsi" w:hAnsi="Century Gothic" w:cstheme="minorHAnsi"/>
                <w:b/>
                <w:bCs/>
                <w:color w:val="auto"/>
                <w:sz w:val="20"/>
                <w:szCs w:val="20"/>
                <w:lang w:val="es-EC" w:eastAsia="es-ES"/>
              </w:rPr>
              <w:t>CHAMPION TECHNOLOGIES DEL ECUADOR CIA. LTDA. - ECOLAB ECUADOR CIA. LTDA.</w:t>
            </w:r>
          </w:p>
          <w:p w14:paraId="748B931C" w14:textId="77777777" w:rsidR="002F55BB" w:rsidRPr="003E7E5B" w:rsidRDefault="00EB5527" w:rsidP="002128AF">
            <w:pPr>
              <w:pStyle w:val="Default"/>
              <w:numPr>
                <w:ilvl w:val="0"/>
                <w:numId w:val="16"/>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sidR="002F55BB" w:rsidRPr="003E7E5B">
              <w:rPr>
                <w:rFonts w:ascii="Century Gothic" w:hAnsi="Century Gothic" w:cstheme="minorHAnsi"/>
                <w:sz w:val="20"/>
                <w:szCs w:val="20"/>
                <w:lang w:val="es-ES_tradnl"/>
              </w:rPr>
              <w:t xml:space="preserve"> debe realizar la digitalización a </w:t>
            </w:r>
            <w:r w:rsidR="002128AF">
              <w:rPr>
                <w:rFonts w:ascii="Century Gothic" w:hAnsi="Century Gothic" w:cstheme="minorHAnsi"/>
                <w:sz w:val="20"/>
                <w:szCs w:val="20"/>
                <w:lang w:val="es-ES_tradnl"/>
              </w:rPr>
              <w:t>30.000</w:t>
            </w:r>
            <w:r w:rsidR="002F55BB" w:rsidRPr="003E7E5B">
              <w:rPr>
                <w:rFonts w:ascii="Century Gothic" w:hAnsi="Century Gothic" w:cstheme="minorHAnsi"/>
                <w:sz w:val="20"/>
                <w:szCs w:val="20"/>
                <w:lang w:val="es-ES_tradnl"/>
              </w:rPr>
              <w:t xml:space="preserve"> imágenes</w:t>
            </w:r>
            <w:r w:rsidR="002128AF">
              <w:rPr>
                <w:rFonts w:ascii="Century Gothic" w:hAnsi="Century Gothic" w:cstheme="minorHAnsi"/>
                <w:sz w:val="20"/>
                <w:szCs w:val="20"/>
                <w:lang w:val="es-ES_tradnl"/>
              </w:rPr>
              <w:t xml:space="preserve"> aproximadas </w:t>
            </w:r>
            <w:r w:rsidR="002F55BB">
              <w:rPr>
                <w:rFonts w:ascii="Century Gothic" w:hAnsi="Century Gothic" w:cstheme="minorHAnsi"/>
                <w:sz w:val="20"/>
                <w:szCs w:val="20"/>
                <w:lang w:val="es-ES_tradnl"/>
              </w:rPr>
              <w:t xml:space="preserve">que corresponden </w:t>
            </w:r>
            <w:r w:rsidR="002128AF">
              <w:rPr>
                <w:rFonts w:ascii="Century Gothic" w:hAnsi="Century Gothic" w:cstheme="minorHAnsi"/>
                <w:sz w:val="20"/>
                <w:szCs w:val="20"/>
                <w:lang w:val="es-ES_tradnl"/>
              </w:rPr>
              <w:t>al archivo Activo y Pasivo correspondiente al departamento de Talento Humano de CHAMPION y ECOLAB</w:t>
            </w:r>
            <w:r w:rsidR="00A469BF">
              <w:rPr>
                <w:rFonts w:ascii="Century Gothic" w:hAnsi="Century Gothic" w:cstheme="minorHAnsi"/>
                <w:sz w:val="20"/>
                <w:szCs w:val="20"/>
                <w:lang w:val="es-ES_tradnl"/>
              </w:rPr>
              <w:t>.</w:t>
            </w:r>
          </w:p>
          <w:p w14:paraId="29979615" w14:textId="77777777" w:rsidR="002F55BB" w:rsidRDefault="00EB5527" w:rsidP="002128AF">
            <w:pPr>
              <w:pStyle w:val="Default"/>
              <w:numPr>
                <w:ilvl w:val="0"/>
                <w:numId w:val="16"/>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Pr>
                <w:rFonts w:ascii="Century Gothic" w:hAnsi="Century Gothic" w:cstheme="minorHAnsi"/>
                <w:b/>
                <w:bCs/>
                <w:sz w:val="20"/>
                <w:szCs w:val="20"/>
                <w:lang w:val="es-ES_tradnl"/>
              </w:rPr>
              <w:t xml:space="preserve"> </w:t>
            </w:r>
            <w:r w:rsidRPr="00EB5527">
              <w:rPr>
                <w:rFonts w:ascii="Century Gothic" w:hAnsi="Century Gothic" w:cstheme="minorHAnsi"/>
                <w:sz w:val="20"/>
                <w:szCs w:val="20"/>
                <w:lang w:val="es-ES_tradnl"/>
              </w:rPr>
              <w:t>debe</w:t>
            </w:r>
            <w:r>
              <w:rPr>
                <w:rFonts w:ascii="Century Gothic" w:hAnsi="Century Gothic" w:cstheme="minorHAnsi"/>
                <w:sz w:val="20"/>
                <w:szCs w:val="20"/>
                <w:lang w:val="es-ES_tradnl"/>
              </w:rPr>
              <w:t xml:space="preserve"> e</w:t>
            </w:r>
            <w:r w:rsidR="002F55BB" w:rsidRPr="003E7E5B">
              <w:rPr>
                <w:rFonts w:ascii="Century Gothic" w:hAnsi="Century Gothic" w:cstheme="minorHAnsi"/>
                <w:sz w:val="20"/>
                <w:szCs w:val="20"/>
                <w:lang w:val="es-ES_tradnl"/>
              </w:rPr>
              <w:t>mitir una factura independiente por concepto de este proyecto del valor total de inversión inicial</w:t>
            </w:r>
            <w:r w:rsidR="002F55BB">
              <w:rPr>
                <w:rFonts w:ascii="Century Gothic" w:hAnsi="Century Gothic" w:cstheme="minorHAnsi"/>
                <w:sz w:val="20"/>
                <w:szCs w:val="20"/>
                <w:lang w:val="es-ES_tradnl"/>
              </w:rPr>
              <w:t>, según los valores detallados en la propuesta aprobada</w:t>
            </w:r>
            <w:r w:rsidR="002128AF">
              <w:rPr>
                <w:rFonts w:ascii="Century Gothic" w:hAnsi="Century Gothic" w:cstheme="minorHAnsi"/>
                <w:sz w:val="20"/>
                <w:szCs w:val="20"/>
                <w:lang w:val="es-ES_tradnl"/>
              </w:rPr>
              <w:t xml:space="preserve">, con la consideración que esta </w:t>
            </w:r>
            <w:r w:rsidR="004972BB">
              <w:rPr>
                <w:rFonts w:ascii="Century Gothic" w:hAnsi="Century Gothic" w:cstheme="minorHAnsi"/>
                <w:sz w:val="20"/>
                <w:szCs w:val="20"/>
                <w:lang w:val="es-ES_tradnl"/>
              </w:rPr>
              <w:t xml:space="preserve">se cancelará posterior a la firma de entrega recepción del proyecto, si los valores expresados en el documento emitido incrementaran en el proceso estos serán facturados al finalizar el proyecto con la liquidación correspondiente para soporte de las </w:t>
            </w:r>
            <w:r w:rsidR="004972BB">
              <w:rPr>
                <w:rFonts w:ascii="Century Gothic" w:hAnsi="Century Gothic" w:cstheme="minorHAnsi"/>
                <w:sz w:val="20"/>
                <w:szCs w:val="20"/>
                <w:lang w:val="es-ES_tradnl"/>
              </w:rPr>
              <w:lastRenderedPageBreak/>
              <w:t>partes</w:t>
            </w:r>
            <w:r w:rsidR="002F55BB">
              <w:rPr>
                <w:rFonts w:ascii="Century Gothic" w:hAnsi="Century Gothic" w:cstheme="minorHAnsi"/>
                <w:sz w:val="20"/>
                <w:szCs w:val="20"/>
                <w:lang w:val="es-ES_tradnl"/>
              </w:rPr>
              <w:t>.</w:t>
            </w:r>
            <w:r w:rsidR="002F55BB" w:rsidRPr="003E7E5B">
              <w:rPr>
                <w:rFonts w:ascii="Century Gothic" w:hAnsi="Century Gothic" w:cstheme="minorHAnsi"/>
                <w:sz w:val="20"/>
                <w:szCs w:val="20"/>
                <w:lang w:val="es-ES_tradnl"/>
              </w:rPr>
              <w:t xml:space="preserve"> </w:t>
            </w:r>
          </w:p>
          <w:p w14:paraId="3765663E" w14:textId="77777777" w:rsidR="002F3566" w:rsidRPr="002F3566" w:rsidRDefault="002F3566" w:rsidP="002F3566">
            <w:pPr>
              <w:pStyle w:val="Default"/>
              <w:numPr>
                <w:ilvl w:val="0"/>
                <w:numId w:val="16"/>
              </w:numPr>
              <w:jc w:val="both"/>
              <w:rPr>
                <w:rFonts w:ascii="Century Gothic" w:hAnsi="Century Gothic" w:cstheme="minorHAnsi"/>
                <w:sz w:val="20"/>
                <w:szCs w:val="20"/>
                <w:lang w:val="es-ES_tradnl"/>
              </w:rPr>
            </w:pPr>
            <w:r w:rsidRPr="002F3566">
              <w:rPr>
                <w:rFonts w:ascii="Century Gothic" w:hAnsi="Century Gothic" w:cstheme="minorHAnsi"/>
                <w:sz w:val="20"/>
                <w:szCs w:val="20"/>
                <w:lang w:val="es-ES_tradnl"/>
              </w:rPr>
              <w:t>Para la indexación de la carpeta en el EDC es la siguiente</w:t>
            </w:r>
          </w:p>
          <w:p w14:paraId="48101E5B" w14:textId="77777777" w:rsidR="002F3566" w:rsidRPr="002F3566" w:rsidRDefault="002F3566" w:rsidP="00D84B73">
            <w:pPr>
              <w:pStyle w:val="Default"/>
              <w:numPr>
                <w:ilvl w:val="1"/>
                <w:numId w:val="16"/>
              </w:numPr>
              <w:jc w:val="both"/>
              <w:rPr>
                <w:rFonts w:ascii="Century Gothic" w:hAnsi="Century Gothic" w:cstheme="minorHAnsi"/>
                <w:sz w:val="20"/>
                <w:szCs w:val="20"/>
                <w:lang w:val="es-ES_tradnl"/>
              </w:rPr>
            </w:pPr>
            <w:r w:rsidRPr="002F3566">
              <w:rPr>
                <w:rFonts w:ascii="Century Gothic" w:hAnsi="Century Gothic" w:cstheme="minorHAnsi"/>
                <w:sz w:val="20"/>
                <w:szCs w:val="20"/>
                <w:lang w:val="es-ES_tradnl"/>
              </w:rPr>
              <w:t xml:space="preserve">DUEÑO: puede ser Champion o </w:t>
            </w:r>
            <w:proofErr w:type="spellStart"/>
            <w:r w:rsidRPr="002F3566">
              <w:rPr>
                <w:rFonts w:ascii="Century Gothic" w:hAnsi="Century Gothic" w:cstheme="minorHAnsi"/>
                <w:sz w:val="20"/>
                <w:szCs w:val="20"/>
                <w:lang w:val="es-ES_tradnl"/>
              </w:rPr>
              <w:t>Ecolab</w:t>
            </w:r>
            <w:proofErr w:type="spellEnd"/>
          </w:p>
          <w:p w14:paraId="2D696DFD" w14:textId="77777777" w:rsidR="002F3566" w:rsidRPr="002F3566" w:rsidRDefault="002F3566" w:rsidP="00D84B73">
            <w:pPr>
              <w:pStyle w:val="Default"/>
              <w:numPr>
                <w:ilvl w:val="1"/>
                <w:numId w:val="16"/>
              </w:numPr>
              <w:jc w:val="both"/>
              <w:rPr>
                <w:rFonts w:ascii="Century Gothic" w:hAnsi="Century Gothic" w:cstheme="minorHAnsi"/>
                <w:sz w:val="20"/>
                <w:szCs w:val="20"/>
                <w:lang w:val="es-ES_tradnl"/>
              </w:rPr>
            </w:pPr>
            <w:r w:rsidRPr="002F3566">
              <w:rPr>
                <w:rFonts w:ascii="Century Gothic" w:hAnsi="Century Gothic" w:cstheme="minorHAnsi"/>
                <w:sz w:val="20"/>
                <w:szCs w:val="20"/>
                <w:lang w:val="es-ES_tradnl"/>
              </w:rPr>
              <w:t>DEPARTAMENTO: Talento Humano</w:t>
            </w:r>
          </w:p>
          <w:p w14:paraId="40AD5016" w14:textId="77777777" w:rsidR="002F3566" w:rsidRPr="002F3566" w:rsidRDefault="002F3566" w:rsidP="00D84B73">
            <w:pPr>
              <w:pStyle w:val="Default"/>
              <w:numPr>
                <w:ilvl w:val="1"/>
                <w:numId w:val="16"/>
              </w:numPr>
              <w:jc w:val="both"/>
              <w:rPr>
                <w:rFonts w:ascii="Century Gothic" w:hAnsi="Century Gothic" w:cstheme="minorHAnsi"/>
                <w:sz w:val="20"/>
                <w:szCs w:val="20"/>
                <w:lang w:val="es-ES_tradnl"/>
              </w:rPr>
            </w:pPr>
            <w:r w:rsidRPr="002F3566">
              <w:rPr>
                <w:rFonts w:ascii="Century Gothic" w:hAnsi="Century Gothic" w:cstheme="minorHAnsi"/>
                <w:sz w:val="20"/>
                <w:szCs w:val="20"/>
                <w:lang w:val="es-ES_tradnl"/>
              </w:rPr>
              <w:t xml:space="preserve">DESCRIPCION: Nombre del </w:t>
            </w:r>
            <w:proofErr w:type="gramStart"/>
            <w:r w:rsidRPr="002F3566">
              <w:rPr>
                <w:rFonts w:ascii="Century Gothic" w:hAnsi="Century Gothic" w:cstheme="minorHAnsi"/>
                <w:sz w:val="20"/>
                <w:szCs w:val="20"/>
                <w:lang w:val="es-ES_tradnl"/>
              </w:rPr>
              <w:t>Funcionario</w:t>
            </w:r>
            <w:proofErr w:type="gramEnd"/>
            <w:r w:rsidR="00EE235C">
              <w:rPr>
                <w:rFonts w:ascii="Century Gothic" w:hAnsi="Century Gothic" w:cstheme="minorHAnsi"/>
                <w:sz w:val="20"/>
                <w:szCs w:val="20"/>
                <w:lang w:val="es-ES_tradnl"/>
              </w:rPr>
              <w:t>.</w:t>
            </w:r>
          </w:p>
          <w:p w14:paraId="53E63947" w14:textId="77777777" w:rsidR="002F3566" w:rsidRPr="002F3566" w:rsidRDefault="002F3566" w:rsidP="00D84B73">
            <w:pPr>
              <w:pStyle w:val="Default"/>
              <w:numPr>
                <w:ilvl w:val="1"/>
                <w:numId w:val="16"/>
              </w:numPr>
              <w:jc w:val="both"/>
              <w:rPr>
                <w:rFonts w:ascii="Century Gothic" w:hAnsi="Century Gothic" w:cstheme="minorHAnsi"/>
                <w:sz w:val="20"/>
                <w:szCs w:val="20"/>
                <w:lang w:val="es-ES_tradnl"/>
              </w:rPr>
            </w:pPr>
            <w:r w:rsidRPr="002F3566">
              <w:rPr>
                <w:rFonts w:ascii="Century Gothic" w:hAnsi="Century Gothic" w:cstheme="minorHAnsi"/>
                <w:sz w:val="20"/>
                <w:szCs w:val="20"/>
                <w:lang w:val="es-ES_tradnl"/>
              </w:rPr>
              <w:t xml:space="preserve">NUMERO DE CAJA: caja a la que va ser enlazada la carpeta </w:t>
            </w:r>
          </w:p>
          <w:p w14:paraId="4230381A" w14:textId="77777777" w:rsidR="002F55BB" w:rsidRPr="004972BB" w:rsidRDefault="004972BB" w:rsidP="004972BB">
            <w:pPr>
              <w:pStyle w:val="Default"/>
              <w:numPr>
                <w:ilvl w:val="0"/>
                <w:numId w:val="16"/>
              </w:numPr>
              <w:jc w:val="both"/>
              <w:rPr>
                <w:rFonts w:ascii="Century Gothic" w:hAnsi="Century Gothic" w:cstheme="minorHAnsi"/>
                <w:sz w:val="20"/>
                <w:szCs w:val="20"/>
                <w:lang w:val="es-ES_tradnl"/>
              </w:rPr>
            </w:pPr>
            <w:r w:rsidRPr="007179D2">
              <w:rPr>
                <w:rFonts w:ascii="Century Gothic" w:hAnsi="Century Gothic" w:cs="Arial"/>
                <w:b/>
                <w:bCs/>
                <w:sz w:val="20"/>
                <w:szCs w:val="20"/>
                <w:lang w:val="es-ES"/>
              </w:rPr>
              <w:t>CHAMPION TECHNOLOGIES DEL ECUADOR CIA. LTDA. - ECOLAB ECUADOR CIA LTDA.</w:t>
            </w:r>
            <w:r w:rsidR="00A469BF" w:rsidRPr="007179D2">
              <w:rPr>
                <w:rFonts w:ascii="Century Gothic" w:hAnsi="Century Gothic" w:cs="Arial"/>
                <w:b/>
                <w:bCs/>
                <w:sz w:val="20"/>
                <w:szCs w:val="20"/>
                <w:lang w:val="es-ES"/>
              </w:rPr>
              <w:t>,</w:t>
            </w:r>
            <w:r w:rsidR="002F55BB" w:rsidRPr="004972BB">
              <w:rPr>
                <w:rFonts w:ascii="Century Gothic" w:hAnsi="Century Gothic" w:cstheme="minorHAnsi"/>
                <w:sz w:val="20"/>
                <w:szCs w:val="20"/>
                <w:lang w:val="es-ES_tradnl"/>
              </w:rPr>
              <w:t xml:space="preserve"> es consciente de que en caso de salir más documentación de lo facturado se realizará una reliquidación y se emitirá otra factura por la diferencia.  </w:t>
            </w:r>
          </w:p>
          <w:p w14:paraId="4EE51915" w14:textId="77777777" w:rsidR="002F55BB" w:rsidRPr="003E7E5B" w:rsidRDefault="002F55BB" w:rsidP="002128AF">
            <w:pPr>
              <w:pStyle w:val="Default"/>
              <w:numPr>
                <w:ilvl w:val="0"/>
                <w:numId w:val="16"/>
              </w:numPr>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El cliente requiere </w:t>
            </w:r>
            <w:r w:rsidR="00A469BF">
              <w:rPr>
                <w:rFonts w:ascii="Century Gothic" w:hAnsi="Century Gothic" w:cstheme="minorHAnsi"/>
                <w:sz w:val="20"/>
                <w:szCs w:val="20"/>
                <w:lang w:val="es-ES_tradnl"/>
              </w:rPr>
              <w:t>2</w:t>
            </w:r>
            <w:r w:rsidRPr="003E7E5B">
              <w:rPr>
                <w:rFonts w:ascii="Century Gothic" w:hAnsi="Century Gothic" w:cstheme="minorHAnsi"/>
                <w:sz w:val="20"/>
                <w:szCs w:val="20"/>
                <w:lang w:val="es-ES_tradnl"/>
              </w:rPr>
              <w:t xml:space="preserve"> Usuarios para el acceso a la plataforma de interfaz web que </w:t>
            </w:r>
            <w:r w:rsidRPr="00EB5527">
              <w:rPr>
                <w:rFonts w:ascii="Century Gothic" w:hAnsi="Century Gothic" w:cstheme="minorHAnsi"/>
                <w:b/>
                <w:bCs/>
                <w:sz w:val="20"/>
                <w:szCs w:val="20"/>
                <w:lang w:val="es-ES_tradnl"/>
              </w:rPr>
              <w:t>DATASOLUTIONS S.A.,</w:t>
            </w:r>
            <w:r w:rsidRPr="003E7E5B">
              <w:rPr>
                <w:rFonts w:ascii="Century Gothic" w:hAnsi="Century Gothic" w:cstheme="minorHAnsi"/>
                <w:sz w:val="20"/>
                <w:szCs w:val="20"/>
                <w:lang w:val="es-ES_tradnl"/>
              </w:rPr>
              <w:t xml:space="preserve"> otorga para la administración de la documentación ordenada y almacenada</w:t>
            </w:r>
            <w:r>
              <w:rPr>
                <w:rFonts w:ascii="Century Gothic" w:hAnsi="Century Gothic" w:cstheme="minorHAnsi"/>
                <w:sz w:val="20"/>
                <w:szCs w:val="20"/>
                <w:lang w:val="es-ES_tradnl"/>
              </w:rPr>
              <w:t xml:space="preserve"> digitalmente</w:t>
            </w:r>
            <w:r w:rsidRPr="003E7E5B">
              <w:rPr>
                <w:rFonts w:ascii="Century Gothic" w:hAnsi="Century Gothic" w:cstheme="minorHAnsi"/>
                <w:sz w:val="20"/>
                <w:szCs w:val="20"/>
                <w:lang w:val="es-ES_tradnl"/>
              </w:rPr>
              <w:t>.</w:t>
            </w:r>
          </w:p>
          <w:p w14:paraId="46001A16" w14:textId="77777777" w:rsidR="002F55BB" w:rsidRPr="00CF3221" w:rsidRDefault="002F55BB" w:rsidP="002128AF">
            <w:pPr>
              <w:pStyle w:val="Default"/>
              <w:numPr>
                <w:ilvl w:val="0"/>
                <w:numId w:val="16"/>
              </w:numPr>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Los pagos se realizarán mediante transferencia a nombre de la compañía,</w:t>
            </w:r>
            <w:r w:rsidRPr="003E7E5B">
              <w:rPr>
                <w:rFonts w:ascii="Century Gothic" w:hAnsi="Century Gothic" w:cstheme="minorHAnsi"/>
                <w:b/>
                <w:sz w:val="20"/>
                <w:szCs w:val="20"/>
                <w:lang w:val="es-ES_tradnl"/>
              </w:rPr>
              <w:t xml:space="preserve"> DATASOLUTIONS S.A.</w:t>
            </w:r>
          </w:p>
          <w:p w14:paraId="0CF5A792" w14:textId="77777777" w:rsidR="002F55BB" w:rsidRDefault="002F55BB" w:rsidP="002128AF">
            <w:pPr>
              <w:pStyle w:val="Default"/>
              <w:numPr>
                <w:ilvl w:val="1"/>
                <w:numId w:val="16"/>
              </w:numPr>
              <w:jc w:val="both"/>
              <w:rPr>
                <w:rFonts w:ascii="Century Gothic" w:hAnsi="Century Gothic" w:cstheme="minorHAnsi"/>
                <w:sz w:val="20"/>
                <w:szCs w:val="20"/>
                <w:lang w:val="es-ES_tradnl"/>
              </w:rPr>
            </w:pPr>
            <w:r>
              <w:rPr>
                <w:rFonts w:ascii="Century Gothic" w:hAnsi="Century Gothic" w:cstheme="minorHAnsi"/>
                <w:sz w:val="20"/>
                <w:szCs w:val="20"/>
                <w:lang w:val="es-ES_tradnl"/>
              </w:rPr>
              <w:t>Banco Guayaquil</w:t>
            </w:r>
          </w:p>
          <w:p w14:paraId="472A3CE4" w14:textId="77777777" w:rsidR="002F55BB" w:rsidRPr="003E7E5B" w:rsidRDefault="002F55BB" w:rsidP="002128AF">
            <w:pPr>
              <w:pStyle w:val="Default"/>
              <w:numPr>
                <w:ilvl w:val="1"/>
                <w:numId w:val="16"/>
              </w:numPr>
              <w:jc w:val="both"/>
              <w:rPr>
                <w:rFonts w:ascii="Century Gothic" w:hAnsi="Century Gothic" w:cstheme="minorHAnsi"/>
                <w:sz w:val="20"/>
                <w:szCs w:val="20"/>
                <w:lang w:val="es-ES_tradnl"/>
              </w:rPr>
            </w:pPr>
            <w:r>
              <w:rPr>
                <w:rFonts w:ascii="Century Gothic" w:hAnsi="Century Gothic" w:cstheme="minorHAnsi"/>
                <w:sz w:val="20"/>
                <w:szCs w:val="20"/>
                <w:lang w:val="es-ES_tradnl"/>
              </w:rPr>
              <w:t>Cuenta Corriente N°: 0011050956</w:t>
            </w:r>
          </w:p>
          <w:p w14:paraId="3A6EE127" w14:textId="77777777" w:rsidR="002F55BB" w:rsidRPr="003E7E5B" w:rsidRDefault="002F55BB" w:rsidP="002128AF">
            <w:pPr>
              <w:pStyle w:val="Default"/>
              <w:numPr>
                <w:ilvl w:val="0"/>
                <w:numId w:val="16"/>
              </w:numPr>
              <w:jc w:val="both"/>
              <w:rPr>
                <w:rFonts w:ascii="Century Gothic" w:hAnsi="Century Gothic" w:cstheme="minorHAnsi"/>
                <w:sz w:val="20"/>
                <w:szCs w:val="20"/>
                <w:lang w:val="es-ES_tradnl"/>
              </w:rPr>
            </w:pPr>
            <w:r>
              <w:rPr>
                <w:rFonts w:ascii="Century Gothic" w:hAnsi="Century Gothic" w:cstheme="minorHAnsi"/>
                <w:sz w:val="20"/>
                <w:szCs w:val="20"/>
                <w:lang w:val="es-ES_tradnl"/>
              </w:rPr>
              <w:t>El acuerdo de pagos se realizará de la siguiente manera</w:t>
            </w:r>
            <w:r w:rsidRPr="003E7E5B">
              <w:rPr>
                <w:rFonts w:ascii="Century Gothic" w:hAnsi="Century Gothic" w:cstheme="minorHAnsi"/>
                <w:sz w:val="20"/>
                <w:szCs w:val="20"/>
                <w:lang w:val="es-ES_tradnl"/>
              </w:rPr>
              <w:t>:</w:t>
            </w:r>
          </w:p>
          <w:p w14:paraId="4AC06557" w14:textId="77777777" w:rsidR="002F55BB" w:rsidRDefault="004972BB" w:rsidP="002128AF">
            <w:pPr>
              <w:pStyle w:val="Default"/>
              <w:numPr>
                <w:ilvl w:val="1"/>
                <w:numId w:val="16"/>
              </w:numPr>
              <w:jc w:val="both"/>
              <w:rPr>
                <w:rFonts w:ascii="Century Gothic" w:hAnsi="Century Gothic" w:cstheme="minorHAnsi"/>
                <w:sz w:val="20"/>
                <w:szCs w:val="20"/>
                <w:lang w:val="es-ES_tradnl"/>
              </w:rPr>
            </w:pPr>
            <w:r>
              <w:rPr>
                <w:rFonts w:ascii="Century Gothic" w:hAnsi="Century Gothic" w:cstheme="minorHAnsi"/>
                <w:sz w:val="20"/>
                <w:szCs w:val="20"/>
                <w:lang w:val="es-ES_tradnl"/>
              </w:rPr>
              <w:t>10</w:t>
            </w:r>
            <w:r w:rsidR="002F55BB" w:rsidRPr="003E7E5B">
              <w:rPr>
                <w:rFonts w:ascii="Century Gothic" w:hAnsi="Century Gothic" w:cstheme="minorHAnsi"/>
                <w:sz w:val="20"/>
                <w:szCs w:val="20"/>
                <w:lang w:val="es-ES_tradnl"/>
              </w:rPr>
              <w:t xml:space="preserve">0% </w:t>
            </w:r>
            <w:r w:rsidR="002F55BB">
              <w:rPr>
                <w:rFonts w:ascii="Century Gothic" w:hAnsi="Century Gothic" w:cstheme="minorHAnsi"/>
                <w:sz w:val="20"/>
                <w:szCs w:val="20"/>
                <w:lang w:val="es-ES_tradnl"/>
              </w:rPr>
              <w:t>contra entrega una vez firmada el acta de Cierre de Proyecto.</w:t>
            </w:r>
          </w:p>
          <w:p w14:paraId="51FCA215" w14:textId="77777777" w:rsidR="002F55BB" w:rsidRPr="001B5668" w:rsidRDefault="002F55BB" w:rsidP="00A469BF">
            <w:pPr>
              <w:pStyle w:val="Default"/>
              <w:ind w:left="720"/>
              <w:jc w:val="both"/>
              <w:rPr>
                <w:rFonts w:ascii="Century Gothic" w:eastAsiaTheme="minorHAnsi" w:hAnsi="Century Gothic" w:cstheme="minorHAnsi"/>
                <w:color w:val="auto"/>
                <w:sz w:val="20"/>
                <w:szCs w:val="20"/>
                <w:lang w:val="es-EC" w:eastAsia="es-ES"/>
              </w:rPr>
            </w:pPr>
          </w:p>
        </w:tc>
        <w:tc>
          <w:tcPr>
            <w:tcW w:w="5244" w:type="dxa"/>
          </w:tcPr>
          <w:p w14:paraId="63E2D38C" w14:textId="77777777" w:rsidR="002F55BB" w:rsidRDefault="002F55BB" w:rsidP="002F55BB">
            <w:pPr>
              <w:pStyle w:val="Default"/>
              <w:ind w:left="720"/>
              <w:jc w:val="both"/>
              <w:rPr>
                <w:rFonts w:ascii="Arial Narrow" w:hAnsi="Arial Narrow" w:cs="Arial Narrow"/>
                <w:color w:val="auto"/>
                <w:sz w:val="20"/>
                <w:szCs w:val="20"/>
                <w:lang w:val="es-ES"/>
              </w:rPr>
            </w:pPr>
          </w:p>
          <w:p w14:paraId="0FDA8C7C" w14:textId="77777777" w:rsidR="002F55BB" w:rsidRDefault="002F55BB" w:rsidP="002F55BB">
            <w:pPr>
              <w:pStyle w:val="Default"/>
              <w:numPr>
                <w:ilvl w:val="0"/>
                <w:numId w:val="17"/>
              </w:numPr>
              <w:jc w:val="both"/>
              <w:rPr>
                <w:rFonts w:ascii="Century Gothic" w:hAnsi="Century Gothic" w:cs="Arial Narrow"/>
                <w:color w:val="auto"/>
                <w:sz w:val="20"/>
                <w:szCs w:val="20"/>
                <w:lang w:val="es-MX"/>
              </w:rPr>
            </w:pPr>
            <w:r w:rsidRPr="00EB5527">
              <w:rPr>
                <w:rFonts w:ascii="Century Gothic" w:hAnsi="Century Gothic" w:cs="Arial Narrow"/>
                <w:b/>
                <w:bCs/>
                <w:color w:val="auto"/>
                <w:sz w:val="20"/>
                <w:szCs w:val="20"/>
                <w:lang w:val="es-MX"/>
              </w:rPr>
              <w:t>DATASOLUTIONS S.A.,</w:t>
            </w:r>
            <w:r w:rsidRPr="002F55BB">
              <w:rPr>
                <w:rFonts w:ascii="Century Gothic" w:hAnsi="Century Gothic" w:cs="Arial Narrow"/>
                <w:color w:val="auto"/>
                <w:sz w:val="20"/>
                <w:szCs w:val="20"/>
                <w:lang w:val="es-MX"/>
              </w:rPr>
              <w:t xml:space="preserve"> se compromete a realiz</w:t>
            </w:r>
            <w:r>
              <w:rPr>
                <w:rFonts w:ascii="Century Gothic" w:hAnsi="Century Gothic" w:cs="Arial Narrow"/>
                <w:color w:val="auto"/>
                <w:sz w:val="20"/>
                <w:szCs w:val="20"/>
                <w:lang w:val="es-MX"/>
              </w:rPr>
              <w:t>ar la clasificación, ordenamiento</w:t>
            </w:r>
            <w:r w:rsidR="004972BB">
              <w:rPr>
                <w:rFonts w:ascii="Century Gothic" w:hAnsi="Century Gothic" w:cs="Arial Narrow"/>
                <w:color w:val="auto"/>
                <w:sz w:val="20"/>
                <w:szCs w:val="20"/>
                <w:lang w:val="es-MX"/>
              </w:rPr>
              <w:t xml:space="preserve"> y verificación de los files detallados en el numeral 1 de la parte de </w:t>
            </w:r>
            <w:r w:rsidR="004972BB" w:rsidRPr="00397E7C">
              <w:rPr>
                <w:rFonts w:ascii="Century Gothic" w:hAnsi="Century Gothic" w:cs="Arial Narrow"/>
                <w:b/>
                <w:bCs/>
                <w:color w:val="auto"/>
                <w:sz w:val="20"/>
                <w:szCs w:val="20"/>
                <w:lang w:val="es-MX"/>
              </w:rPr>
              <w:t>ACUERDOS</w:t>
            </w:r>
            <w:r w:rsidR="00B7516C">
              <w:rPr>
                <w:rFonts w:ascii="Century Gothic" w:hAnsi="Century Gothic" w:cs="Arial Narrow"/>
                <w:color w:val="auto"/>
                <w:sz w:val="20"/>
                <w:szCs w:val="20"/>
                <w:lang w:val="es-MX"/>
              </w:rPr>
              <w:t>.</w:t>
            </w:r>
          </w:p>
          <w:p w14:paraId="4E4C36BB" w14:textId="77777777" w:rsidR="002F55BB" w:rsidRPr="002F55BB" w:rsidRDefault="002F55BB" w:rsidP="002F55BB">
            <w:pPr>
              <w:pStyle w:val="Default"/>
              <w:numPr>
                <w:ilvl w:val="0"/>
                <w:numId w:val="17"/>
              </w:numPr>
              <w:jc w:val="both"/>
              <w:rPr>
                <w:rFonts w:ascii="Century Gothic" w:hAnsi="Century Gothic" w:cs="Arial Narrow"/>
                <w:color w:val="auto"/>
                <w:sz w:val="20"/>
                <w:szCs w:val="20"/>
                <w:lang w:val="es-MX"/>
              </w:rPr>
            </w:pPr>
            <w:r w:rsidRPr="00EB5527">
              <w:rPr>
                <w:rFonts w:ascii="Century Gothic" w:hAnsi="Century Gothic" w:cs="Arial Narrow"/>
                <w:b/>
                <w:bCs/>
                <w:color w:val="auto"/>
                <w:sz w:val="20"/>
                <w:szCs w:val="20"/>
                <w:lang w:val="es-MX"/>
              </w:rPr>
              <w:t>DATASOLUTIONS S.A.</w:t>
            </w:r>
            <w:r w:rsidRPr="002F55BB">
              <w:rPr>
                <w:rFonts w:ascii="Century Gothic" w:hAnsi="Century Gothic" w:cs="Arial Narrow"/>
                <w:color w:val="auto"/>
                <w:sz w:val="20"/>
                <w:szCs w:val="20"/>
                <w:lang w:val="es-MX"/>
              </w:rPr>
              <w:t>, se compromete a realiz</w:t>
            </w:r>
            <w:r>
              <w:rPr>
                <w:rFonts w:ascii="Century Gothic" w:hAnsi="Century Gothic" w:cs="Arial Narrow"/>
                <w:color w:val="auto"/>
                <w:sz w:val="20"/>
                <w:szCs w:val="20"/>
                <w:lang w:val="es-MX"/>
              </w:rPr>
              <w:t xml:space="preserve">ar la digitalización de </w:t>
            </w:r>
            <w:r w:rsidR="004972BB">
              <w:rPr>
                <w:rFonts w:ascii="Century Gothic" w:hAnsi="Century Gothic" w:cstheme="minorHAnsi"/>
                <w:sz w:val="20"/>
                <w:szCs w:val="20"/>
                <w:lang w:val="es-ES_tradnl"/>
              </w:rPr>
              <w:t>30.000</w:t>
            </w:r>
            <w:r w:rsidR="004972BB" w:rsidRPr="003E7E5B">
              <w:rPr>
                <w:rFonts w:ascii="Century Gothic" w:hAnsi="Century Gothic" w:cstheme="minorHAnsi"/>
                <w:sz w:val="20"/>
                <w:szCs w:val="20"/>
                <w:lang w:val="es-ES_tradnl"/>
              </w:rPr>
              <w:t xml:space="preserve"> imágenes</w:t>
            </w:r>
            <w:r w:rsidR="004972BB">
              <w:rPr>
                <w:rFonts w:ascii="Century Gothic" w:hAnsi="Century Gothic" w:cstheme="minorHAnsi"/>
                <w:sz w:val="20"/>
                <w:szCs w:val="20"/>
                <w:lang w:val="es-ES_tradnl"/>
              </w:rPr>
              <w:t xml:space="preserve"> aproximadas que corresponden al archivo Activo y Pasivo correspondiente al departamento de Talento Humano de </w:t>
            </w:r>
            <w:r w:rsidR="00EC7A4C" w:rsidRPr="00EC7A4C">
              <w:rPr>
                <w:rFonts w:ascii="Century Gothic" w:eastAsiaTheme="minorHAnsi" w:hAnsi="Century Gothic" w:cstheme="minorHAnsi"/>
                <w:b/>
                <w:bCs/>
                <w:color w:val="auto"/>
                <w:sz w:val="20"/>
                <w:szCs w:val="20"/>
                <w:lang w:val="es-EC" w:eastAsia="es-ES"/>
              </w:rPr>
              <w:t>CHAMPION TECHNOLOGIES DEL ECUADOR CIA. LTDA. - ECOLAB ECUADOR CIA. LTDA.</w:t>
            </w:r>
            <w:r>
              <w:rPr>
                <w:rFonts w:ascii="Century Gothic" w:hAnsi="Century Gothic" w:cs="Arial Narrow"/>
                <w:color w:val="auto"/>
                <w:sz w:val="20"/>
                <w:szCs w:val="20"/>
                <w:lang w:val="es-MX"/>
              </w:rPr>
              <w:t>, dejando la posibilidad abierta que puedan incrementar las imágenes y que</w:t>
            </w:r>
            <w:r w:rsidR="004972BB">
              <w:rPr>
                <w:rFonts w:ascii="Century Gothic" w:hAnsi="Century Gothic" w:cs="Arial Narrow"/>
                <w:color w:val="auto"/>
                <w:sz w:val="20"/>
                <w:szCs w:val="20"/>
                <w:lang w:val="es-MX"/>
              </w:rPr>
              <w:t xml:space="preserve"> </w:t>
            </w:r>
            <w:r w:rsidR="004972BB" w:rsidRPr="007179D2">
              <w:rPr>
                <w:rFonts w:ascii="Century Gothic" w:hAnsi="Century Gothic" w:cs="Arial"/>
                <w:b/>
                <w:bCs/>
                <w:sz w:val="20"/>
                <w:szCs w:val="20"/>
                <w:lang w:val="es-ES"/>
              </w:rPr>
              <w:t>CHAMPION TECHNOLOGIES DEL ECUADOR CIA. LTDA. - ECOLAB ECUADOR CIA</w:t>
            </w:r>
            <w:r w:rsidR="00397E7C" w:rsidRPr="007179D2">
              <w:rPr>
                <w:rFonts w:ascii="Century Gothic" w:hAnsi="Century Gothic" w:cs="Arial"/>
                <w:b/>
                <w:bCs/>
                <w:sz w:val="20"/>
                <w:szCs w:val="20"/>
                <w:lang w:val="es-ES"/>
              </w:rPr>
              <w:t>.</w:t>
            </w:r>
            <w:r w:rsidR="004972BB" w:rsidRPr="007179D2">
              <w:rPr>
                <w:rFonts w:ascii="Century Gothic" w:hAnsi="Century Gothic" w:cs="Arial"/>
                <w:b/>
                <w:bCs/>
                <w:sz w:val="20"/>
                <w:szCs w:val="20"/>
                <w:lang w:val="es-ES"/>
              </w:rPr>
              <w:t xml:space="preserve"> LTDA.</w:t>
            </w:r>
            <w:r w:rsidR="00B7516C" w:rsidRPr="007179D2">
              <w:rPr>
                <w:rFonts w:ascii="Century Gothic" w:hAnsi="Century Gothic" w:cs="Arial"/>
                <w:b/>
                <w:bCs/>
                <w:sz w:val="20"/>
                <w:szCs w:val="20"/>
                <w:lang w:val="es-ES"/>
              </w:rPr>
              <w:t>,</w:t>
            </w:r>
            <w:r>
              <w:rPr>
                <w:rFonts w:ascii="Century Gothic" w:hAnsi="Century Gothic" w:cs="Arial Narrow"/>
                <w:color w:val="auto"/>
                <w:sz w:val="20"/>
                <w:szCs w:val="20"/>
                <w:lang w:val="es-MX"/>
              </w:rPr>
              <w:t xml:space="preserve"> cancelara los valores que se generen por el excedente. </w:t>
            </w:r>
          </w:p>
          <w:p w14:paraId="5CDC7AED" w14:textId="77777777" w:rsidR="002F55BB" w:rsidRDefault="002F55BB" w:rsidP="002F55BB">
            <w:pPr>
              <w:pStyle w:val="Default"/>
              <w:numPr>
                <w:ilvl w:val="0"/>
                <w:numId w:val="17"/>
              </w:numPr>
              <w:jc w:val="both"/>
              <w:rPr>
                <w:rFonts w:ascii="Century Gothic" w:hAnsi="Century Gothic" w:cs="Arial Narrow"/>
                <w:color w:val="auto"/>
                <w:sz w:val="20"/>
                <w:szCs w:val="20"/>
                <w:lang w:val="es-MX"/>
              </w:rPr>
            </w:pPr>
            <w:r w:rsidRPr="00EB5527">
              <w:rPr>
                <w:rFonts w:ascii="Century Gothic" w:hAnsi="Century Gothic" w:cs="Arial Narrow"/>
                <w:b/>
                <w:bCs/>
                <w:color w:val="auto"/>
                <w:sz w:val="20"/>
                <w:szCs w:val="20"/>
                <w:lang w:val="es-MX"/>
              </w:rPr>
              <w:t>DATASOLUTION S.A.</w:t>
            </w:r>
            <w:r w:rsidRPr="002F55BB">
              <w:rPr>
                <w:rFonts w:ascii="Century Gothic" w:hAnsi="Century Gothic" w:cs="Arial Narrow"/>
                <w:color w:val="auto"/>
                <w:sz w:val="20"/>
                <w:szCs w:val="20"/>
                <w:lang w:val="es-MX"/>
              </w:rPr>
              <w:t xml:space="preserve">, </w:t>
            </w:r>
            <w:r w:rsidR="00B7516C">
              <w:rPr>
                <w:rFonts w:ascii="Century Gothic" w:hAnsi="Century Gothic" w:cs="Arial Narrow"/>
                <w:color w:val="auto"/>
                <w:sz w:val="20"/>
                <w:szCs w:val="20"/>
                <w:lang w:val="es-MX"/>
              </w:rPr>
              <w:t>S</w:t>
            </w:r>
            <w:r w:rsidRPr="002F55BB">
              <w:rPr>
                <w:rFonts w:ascii="Century Gothic" w:hAnsi="Century Gothic" w:cs="Arial Narrow"/>
                <w:color w:val="auto"/>
                <w:sz w:val="20"/>
                <w:szCs w:val="20"/>
                <w:lang w:val="es-MX"/>
              </w:rPr>
              <w:t>e compromete a e</w:t>
            </w:r>
            <w:r>
              <w:rPr>
                <w:rFonts w:ascii="Century Gothic" w:hAnsi="Century Gothic" w:cs="Arial Narrow"/>
                <w:color w:val="auto"/>
                <w:sz w:val="20"/>
                <w:szCs w:val="20"/>
                <w:lang w:val="es-MX"/>
              </w:rPr>
              <w:t xml:space="preserve">mitir la factura por el valor </w:t>
            </w:r>
            <w:r w:rsidR="004972BB">
              <w:rPr>
                <w:rFonts w:ascii="Century Gothic" w:hAnsi="Century Gothic" w:cs="Arial Narrow"/>
                <w:color w:val="auto"/>
                <w:sz w:val="20"/>
                <w:szCs w:val="20"/>
                <w:lang w:val="es-MX"/>
              </w:rPr>
              <w:t>parcial</w:t>
            </w:r>
            <w:r>
              <w:rPr>
                <w:rFonts w:ascii="Century Gothic" w:hAnsi="Century Gothic" w:cs="Arial Narrow"/>
                <w:color w:val="auto"/>
                <w:sz w:val="20"/>
                <w:szCs w:val="20"/>
                <w:lang w:val="es-MX"/>
              </w:rPr>
              <w:t xml:space="preserve"> del proyecto</w:t>
            </w:r>
            <w:r w:rsidR="004972BB">
              <w:rPr>
                <w:rFonts w:ascii="Century Gothic" w:hAnsi="Century Gothic" w:cs="Arial Narrow"/>
                <w:color w:val="auto"/>
                <w:sz w:val="20"/>
                <w:szCs w:val="20"/>
                <w:lang w:val="es-MX"/>
              </w:rPr>
              <w:t xml:space="preserve"> al inicio de este,</w:t>
            </w:r>
            <w:r w:rsidR="00397E7C">
              <w:rPr>
                <w:rFonts w:ascii="Century Gothic" w:hAnsi="Century Gothic" w:cs="Arial Narrow"/>
                <w:color w:val="auto"/>
                <w:sz w:val="20"/>
                <w:szCs w:val="20"/>
                <w:lang w:val="es-MX"/>
              </w:rPr>
              <w:t xml:space="preserve"> </w:t>
            </w:r>
            <w:r w:rsidR="004972BB">
              <w:rPr>
                <w:rFonts w:ascii="Century Gothic" w:hAnsi="Century Gothic" w:cs="Arial Narrow"/>
                <w:color w:val="auto"/>
                <w:sz w:val="20"/>
                <w:szCs w:val="20"/>
                <w:lang w:val="es-MX"/>
              </w:rPr>
              <w:t xml:space="preserve">mediante la generación de una orden de compra y </w:t>
            </w:r>
            <w:r w:rsidR="00397E7C" w:rsidRPr="00397E7C">
              <w:rPr>
                <w:rFonts w:ascii="Century Gothic" w:hAnsi="Century Gothic" w:cs="Arial Narrow"/>
                <w:b/>
                <w:bCs/>
                <w:color w:val="auto"/>
                <w:sz w:val="20"/>
                <w:szCs w:val="20"/>
                <w:lang w:val="es-MX"/>
              </w:rPr>
              <w:t>CHAMPION TECHNOLOGIES DEL ECUADOR CIA. LTDA. - ECOLAB ECUADOR CIA</w:t>
            </w:r>
            <w:r w:rsidR="00397E7C">
              <w:rPr>
                <w:rFonts w:ascii="Century Gothic" w:hAnsi="Century Gothic" w:cs="Arial Narrow"/>
                <w:b/>
                <w:bCs/>
                <w:color w:val="auto"/>
                <w:sz w:val="20"/>
                <w:szCs w:val="20"/>
                <w:lang w:val="es-MX"/>
              </w:rPr>
              <w:t>.</w:t>
            </w:r>
            <w:r w:rsidR="00397E7C" w:rsidRPr="00397E7C">
              <w:rPr>
                <w:rFonts w:ascii="Century Gothic" w:hAnsi="Century Gothic" w:cs="Arial Narrow"/>
                <w:b/>
                <w:bCs/>
                <w:color w:val="auto"/>
                <w:sz w:val="20"/>
                <w:szCs w:val="20"/>
                <w:lang w:val="es-MX"/>
              </w:rPr>
              <w:t xml:space="preserve"> LTDA</w:t>
            </w:r>
            <w:r w:rsidR="00397E7C">
              <w:rPr>
                <w:rFonts w:ascii="Century Gothic" w:hAnsi="Century Gothic" w:cs="Arial Narrow"/>
                <w:b/>
                <w:bCs/>
                <w:color w:val="auto"/>
                <w:sz w:val="20"/>
                <w:szCs w:val="20"/>
                <w:lang w:val="es-MX"/>
              </w:rPr>
              <w:t xml:space="preserve">, </w:t>
            </w:r>
            <w:r w:rsidR="00397E7C">
              <w:rPr>
                <w:rFonts w:ascii="Century Gothic" w:hAnsi="Century Gothic" w:cs="Arial Narrow"/>
                <w:color w:val="auto"/>
                <w:sz w:val="20"/>
                <w:szCs w:val="20"/>
                <w:lang w:val="es-MX"/>
              </w:rPr>
              <w:t>se compromete a cancelar el valor emitido así como recibir una liquidación para respaldar si existió algún incremento frente a la propuesta inicial presentada.</w:t>
            </w:r>
          </w:p>
          <w:p w14:paraId="1164AB85" w14:textId="77777777" w:rsidR="002F55BB" w:rsidRDefault="00397E7C" w:rsidP="002F55BB">
            <w:pPr>
              <w:pStyle w:val="Default"/>
              <w:numPr>
                <w:ilvl w:val="0"/>
                <w:numId w:val="17"/>
              </w:numPr>
              <w:jc w:val="both"/>
              <w:rPr>
                <w:rFonts w:ascii="Century Gothic" w:hAnsi="Century Gothic" w:cs="Arial Narrow"/>
                <w:color w:val="auto"/>
                <w:sz w:val="20"/>
                <w:szCs w:val="20"/>
                <w:lang w:val="es-MX"/>
              </w:rPr>
            </w:pPr>
            <w:r w:rsidRPr="007179D2">
              <w:rPr>
                <w:rFonts w:ascii="Century Gothic" w:hAnsi="Century Gothic" w:cs="Arial"/>
                <w:b/>
                <w:bCs/>
                <w:sz w:val="20"/>
                <w:szCs w:val="20"/>
                <w:lang w:val="es-ES"/>
              </w:rPr>
              <w:t xml:space="preserve">CHAMPION TECHNOLOGIES DEL ECUADOR CIA. LTDA. - ECOLAB ECUADOR CIA. LTDA., </w:t>
            </w:r>
            <w:r w:rsidR="00B7516C">
              <w:rPr>
                <w:rFonts w:ascii="Century Gothic" w:hAnsi="Century Gothic" w:cs="Arial Narrow"/>
                <w:color w:val="auto"/>
                <w:sz w:val="20"/>
                <w:szCs w:val="20"/>
                <w:lang w:val="es-MX"/>
              </w:rPr>
              <w:t>S</w:t>
            </w:r>
            <w:r w:rsidR="002F55BB" w:rsidRPr="002F55BB">
              <w:rPr>
                <w:rFonts w:ascii="Century Gothic" w:hAnsi="Century Gothic" w:cs="Arial Narrow"/>
                <w:color w:val="auto"/>
                <w:sz w:val="20"/>
                <w:szCs w:val="20"/>
                <w:lang w:val="es-MX"/>
              </w:rPr>
              <w:t xml:space="preserve">e compromete a </w:t>
            </w:r>
            <w:r w:rsidR="00C87D4A">
              <w:rPr>
                <w:rFonts w:ascii="Century Gothic" w:hAnsi="Century Gothic" w:cs="Arial Narrow"/>
                <w:color w:val="auto"/>
                <w:sz w:val="20"/>
                <w:szCs w:val="20"/>
                <w:lang w:val="es-MX"/>
              </w:rPr>
              <w:t>emitir la Orden de Compra y/o Trabajo correspondiente</w:t>
            </w:r>
            <w:r w:rsidR="00EE235C">
              <w:rPr>
                <w:rFonts w:ascii="Century Gothic" w:hAnsi="Century Gothic" w:cs="Arial Narrow"/>
                <w:color w:val="auto"/>
                <w:sz w:val="20"/>
                <w:szCs w:val="20"/>
                <w:lang w:val="es-MX"/>
              </w:rPr>
              <w:t>,</w:t>
            </w:r>
            <w:r w:rsidR="00C87D4A">
              <w:rPr>
                <w:rFonts w:ascii="Century Gothic" w:hAnsi="Century Gothic" w:cs="Arial Narrow"/>
                <w:color w:val="auto"/>
                <w:sz w:val="20"/>
                <w:szCs w:val="20"/>
                <w:lang w:val="es-MX"/>
              </w:rPr>
              <w:t xml:space="preserve"> para dar inicio al proyecto y a cancelarla</w:t>
            </w:r>
            <w:r w:rsidR="00EE235C">
              <w:rPr>
                <w:rFonts w:ascii="Century Gothic" w:hAnsi="Century Gothic" w:cs="Arial Narrow"/>
                <w:color w:val="auto"/>
                <w:sz w:val="20"/>
                <w:szCs w:val="20"/>
                <w:lang w:val="es-MX"/>
              </w:rPr>
              <w:t xml:space="preserve"> según los términos contractuales en el tiempo </w:t>
            </w:r>
            <w:r w:rsidR="00EE235C">
              <w:rPr>
                <w:rFonts w:ascii="Century Gothic" w:hAnsi="Century Gothic" w:cs="Arial Narrow"/>
                <w:color w:val="auto"/>
                <w:sz w:val="20"/>
                <w:szCs w:val="20"/>
                <w:lang w:val="es-MX"/>
              </w:rPr>
              <w:lastRenderedPageBreak/>
              <w:t>establecido y acordado por las partes detallado en el contrato</w:t>
            </w:r>
            <w:r w:rsidR="002F55BB">
              <w:rPr>
                <w:rFonts w:ascii="Century Gothic" w:hAnsi="Century Gothic" w:cs="Arial Narrow"/>
                <w:color w:val="auto"/>
                <w:sz w:val="20"/>
                <w:szCs w:val="20"/>
                <w:lang w:val="es-MX"/>
              </w:rPr>
              <w:t>.</w:t>
            </w:r>
            <w:r w:rsidR="002F55BB" w:rsidRPr="002F55BB">
              <w:rPr>
                <w:rFonts w:ascii="Century Gothic" w:hAnsi="Century Gothic" w:cs="Arial Narrow"/>
                <w:color w:val="auto"/>
                <w:sz w:val="20"/>
                <w:szCs w:val="20"/>
                <w:lang w:val="es-MX"/>
              </w:rPr>
              <w:t xml:space="preserve"> </w:t>
            </w:r>
          </w:p>
          <w:p w14:paraId="5E14C37D" w14:textId="77777777" w:rsidR="002F55BB" w:rsidRPr="002F55BB" w:rsidRDefault="00397E7C" w:rsidP="002F55BB">
            <w:pPr>
              <w:pStyle w:val="Default"/>
              <w:numPr>
                <w:ilvl w:val="0"/>
                <w:numId w:val="17"/>
              </w:numPr>
              <w:jc w:val="both"/>
              <w:rPr>
                <w:rFonts w:ascii="Century Gothic" w:hAnsi="Century Gothic" w:cs="Arial Narrow"/>
                <w:color w:val="auto"/>
                <w:sz w:val="20"/>
                <w:szCs w:val="20"/>
                <w:lang w:val="es-MX"/>
              </w:rPr>
            </w:pPr>
            <w:r w:rsidRPr="007179D2">
              <w:rPr>
                <w:rFonts w:ascii="Century Gothic" w:hAnsi="Century Gothic" w:cs="Arial"/>
                <w:b/>
                <w:bCs/>
                <w:sz w:val="20"/>
                <w:szCs w:val="20"/>
                <w:lang w:val="es-ES"/>
              </w:rPr>
              <w:t xml:space="preserve">CHAMPION TECHNOLOGIES DEL ECUADOR CIA. LTDA. - ECOLAB ECUADOR CIA LTDA., </w:t>
            </w:r>
            <w:r w:rsidRPr="007179D2">
              <w:rPr>
                <w:rFonts w:ascii="Century Gothic" w:hAnsi="Century Gothic" w:cs="Arial"/>
                <w:sz w:val="20"/>
                <w:szCs w:val="20"/>
                <w:lang w:val="es-ES"/>
              </w:rPr>
              <w:t>s</w:t>
            </w:r>
            <w:r w:rsidR="002F55BB">
              <w:rPr>
                <w:rFonts w:ascii="Century Gothic" w:hAnsi="Century Gothic" w:cs="Arial Narrow"/>
                <w:color w:val="auto"/>
                <w:sz w:val="20"/>
                <w:szCs w:val="20"/>
                <w:lang w:val="es-MX"/>
              </w:rPr>
              <w:t xml:space="preserve">e compromete a realizar la transferencia bancaria por el </w:t>
            </w:r>
            <w:r>
              <w:rPr>
                <w:rFonts w:ascii="Century Gothic" w:hAnsi="Century Gothic" w:cs="Arial Narrow"/>
                <w:color w:val="auto"/>
                <w:sz w:val="20"/>
                <w:szCs w:val="20"/>
                <w:lang w:val="es-MX"/>
              </w:rPr>
              <w:t>10</w:t>
            </w:r>
            <w:r w:rsidR="002F55BB">
              <w:rPr>
                <w:rFonts w:ascii="Century Gothic" w:hAnsi="Century Gothic" w:cs="Arial Narrow"/>
                <w:color w:val="auto"/>
                <w:sz w:val="20"/>
                <w:szCs w:val="20"/>
                <w:lang w:val="es-MX"/>
              </w:rPr>
              <w:t xml:space="preserve">0% del valor de la factura correspondiente </w:t>
            </w:r>
            <w:r>
              <w:rPr>
                <w:rFonts w:ascii="Century Gothic" w:hAnsi="Century Gothic" w:cs="Arial Narrow"/>
                <w:color w:val="auto"/>
                <w:sz w:val="20"/>
                <w:szCs w:val="20"/>
                <w:lang w:val="es-MX"/>
              </w:rPr>
              <w:t xml:space="preserve">al </w:t>
            </w:r>
            <w:r w:rsidR="005B079D">
              <w:rPr>
                <w:rFonts w:ascii="Century Gothic" w:hAnsi="Century Gothic" w:cs="Arial Narrow"/>
                <w:color w:val="auto"/>
                <w:sz w:val="20"/>
                <w:szCs w:val="20"/>
                <w:lang w:val="es-MX"/>
              </w:rPr>
              <w:t>proyecto,</w:t>
            </w:r>
            <w:r w:rsidR="00EE235C">
              <w:rPr>
                <w:rFonts w:ascii="Century Gothic" w:hAnsi="Century Gothic" w:cs="Arial Narrow"/>
                <w:color w:val="auto"/>
                <w:sz w:val="20"/>
                <w:szCs w:val="20"/>
                <w:lang w:val="es-MX"/>
              </w:rPr>
              <w:t xml:space="preserve"> posterior a la fiema del acta entrega recepción,</w:t>
            </w:r>
            <w:r>
              <w:rPr>
                <w:rFonts w:ascii="Century Gothic" w:hAnsi="Century Gothic" w:cs="Arial Narrow"/>
                <w:color w:val="auto"/>
                <w:sz w:val="20"/>
                <w:szCs w:val="20"/>
                <w:lang w:val="es-MX"/>
              </w:rPr>
              <w:t xml:space="preserve"> así como recibir otra si existe incremento </w:t>
            </w:r>
            <w:r w:rsidR="002F55BB">
              <w:rPr>
                <w:rFonts w:ascii="Century Gothic" w:hAnsi="Century Gothic" w:cs="Arial Narrow"/>
                <w:color w:val="auto"/>
                <w:sz w:val="20"/>
                <w:szCs w:val="20"/>
                <w:lang w:val="es-MX"/>
              </w:rPr>
              <w:t xml:space="preserve">y notificar mediante correo electrónico a nuestro </w:t>
            </w:r>
            <w:r>
              <w:rPr>
                <w:rFonts w:ascii="Century Gothic" w:hAnsi="Century Gothic" w:cs="Arial Narrow"/>
                <w:color w:val="auto"/>
                <w:sz w:val="20"/>
                <w:szCs w:val="20"/>
                <w:lang w:val="es-ES"/>
              </w:rPr>
              <w:t>representante de Servicio y Atención al Cliente</w:t>
            </w:r>
            <w:r w:rsidR="002F55BB">
              <w:rPr>
                <w:rFonts w:ascii="Century Gothic" w:hAnsi="Century Gothic" w:cs="Arial Narrow"/>
                <w:color w:val="auto"/>
                <w:sz w:val="20"/>
                <w:szCs w:val="20"/>
                <w:lang w:val="es-MX"/>
              </w:rPr>
              <w:t>.</w:t>
            </w:r>
          </w:p>
          <w:p w14:paraId="5D9C78C3" w14:textId="77777777" w:rsidR="002F55BB" w:rsidRPr="002F55BB" w:rsidRDefault="002F55BB" w:rsidP="002F55BB">
            <w:pPr>
              <w:pStyle w:val="Default"/>
              <w:numPr>
                <w:ilvl w:val="0"/>
                <w:numId w:val="17"/>
              </w:numPr>
              <w:jc w:val="both"/>
              <w:rPr>
                <w:rFonts w:ascii="Century Gothic" w:hAnsi="Century Gothic" w:cs="Arial Narrow"/>
                <w:color w:val="auto"/>
                <w:sz w:val="20"/>
                <w:szCs w:val="20"/>
                <w:lang w:val="es-ES"/>
              </w:rPr>
            </w:pPr>
            <w:r w:rsidRPr="002F55BB">
              <w:rPr>
                <w:rFonts w:ascii="Century Gothic" w:hAnsi="Century Gothic" w:cs="Arial Narrow"/>
                <w:color w:val="auto"/>
                <w:sz w:val="20"/>
                <w:szCs w:val="20"/>
                <w:lang w:val="es-ES"/>
              </w:rPr>
              <w:t xml:space="preserve">El </w:t>
            </w:r>
            <w:r w:rsidR="00397E7C">
              <w:rPr>
                <w:rFonts w:ascii="Century Gothic" w:hAnsi="Century Gothic" w:cs="Arial Narrow"/>
                <w:color w:val="auto"/>
                <w:sz w:val="20"/>
                <w:szCs w:val="20"/>
                <w:lang w:val="es-ES"/>
              </w:rPr>
              <w:t xml:space="preserve">representante de Servicio y Atención al Cliente, </w:t>
            </w:r>
            <w:r w:rsidRPr="002F55BB">
              <w:rPr>
                <w:rFonts w:ascii="Century Gothic" w:hAnsi="Century Gothic" w:cs="Arial Narrow"/>
                <w:color w:val="auto"/>
                <w:sz w:val="20"/>
                <w:szCs w:val="20"/>
                <w:lang w:val="es-ES"/>
              </w:rPr>
              <w:t xml:space="preserve">agendará una visita por avance del proyecto, una vez que se ordene </w:t>
            </w:r>
            <w:r w:rsidR="00397E7C">
              <w:rPr>
                <w:rFonts w:ascii="Century Gothic" w:hAnsi="Century Gothic" w:cs="Arial Narrow"/>
                <w:color w:val="auto"/>
                <w:sz w:val="20"/>
                <w:szCs w:val="20"/>
                <w:lang w:val="es-ES"/>
              </w:rPr>
              <w:t>el equivalente al 10% del proyecto de ordenamiento</w:t>
            </w:r>
            <w:r w:rsidRPr="002F55BB">
              <w:rPr>
                <w:rFonts w:ascii="Century Gothic" w:hAnsi="Century Gothic" w:cs="Arial Narrow"/>
                <w:color w:val="auto"/>
                <w:sz w:val="20"/>
                <w:szCs w:val="20"/>
                <w:lang w:val="es-ES"/>
              </w:rPr>
              <w:t xml:space="preserve"> </w:t>
            </w:r>
            <w:r>
              <w:rPr>
                <w:rFonts w:ascii="Century Gothic" w:hAnsi="Century Gothic" w:cs="Arial Narrow"/>
                <w:color w:val="auto"/>
                <w:sz w:val="20"/>
                <w:szCs w:val="20"/>
                <w:lang w:val="es-ES"/>
              </w:rPr>
              <w:t xml:space="preserve">y se realice el registro e indexación </w:t>
            </w:r>
            <w:r w:rsidRPr="002F55BB">
              <w:rPr>
                <w:rFonts w:ascii="Century Gothic" w:hAnsi="Century Gothic" w:cs="Arial Narrow"/>
                <w:color w:val="auto"/>
                <w:sz w:val="20"/>
                <w:szCs w:val="20"/>
                <w:lang w:val="es-ES"/>
              </w:rPr>
              <w:t xml:space="preserve">por file, para revisión del proceso y metodología </w:t>
            </w:r>
            <w:r>
              <w:rPr>
                <w:rFonts w:ascii="Century Gothic" w:hAnsi="Century Gothic" w:cs="Arial Narrow"/>
                <w:color w:val="auto"/>
                <w:sz w:val="20"/>
                <w:szCs w:val="20"/>
                <w:lang w:val="es-ES"/>
              </w:rPr>
              <w:t xml:space="preserve">de trabajo </w:t>
            </w:r>
            <w:r w:rsidRPr="002F55BB">
              <w:rPr>
                <w:rFonts w:ascii="Century Gothic" w:hAnsi="Century Gothic" w:cs="Arial Narrow"/>
                <w:color w:val="auto"/>
                <w:sz w:val="20"/>
                <w:szCs w:val="20"/>
                <w:lang w:val="es-ES"/>
              </w:rPr>
              <w:t xml:space="preserve">establecidos para su </w:t>
            </w:r>
            <w:r>
              <w:rPr>
                <w:rFonts w:ascii="Century Gothic" w:hAnsi="Century Gothic" w:cs="Arial Narrow"/>
                <w:color w:val="auto"/>
                <w:sz w:val="20"/>
                <w:szCs w:val="20"/>
                <w:lang w:val="es-ES"/>
              </w:rPr>
              <w:t xml:space="preserve">búsqueda </w:t>
            </w:r>
            <w:r w:rsidR="00EB5527">
              <w:rPr>
                <w:rFonts w:ascii="Century Gothic" w:hAnsi="Century Gothic" w:cs="Arial Narrow"/>
                <w:color w:val="auto"/>
                <w:sz w:val="20"/>
                <w:szCs w:val="20"/>
                <w:lang w:val="es-ES"/>
              </w:rPr>
              <w:t>y facilidad de acceso al</w:t>
            </w:r>
            <w:r w:rsidRPr="002F55BB">
              <w:rPr>
                <w:rFonts w:ascii="Century Gothic" w:hAnsi="Century Gothic" w:cs="Arial Narrow"/>
                <w:color w:val="auto"/>
                <w:sz w:val="20"/>
                <w:szCs w:val="20"/>
                <w:lang w:val="es-ES"/>
              </w:rPr>
              <w:t xml:space="preserve"> cliente confirmando que es como se desea se realice </w:t>
            </w:r>
            <w:r w:rsidR="00EB5527">
              <w:rPr>
                <w:rFonts w:ascii="Century Gothic" w:hAnsi="Century Gothic" w:cs="Arial Narrow"/>
                <w:color w:val="auto"/>
                <w:sz w:val="20"/>
                <w:szCs w:val="20"/>
                <w:lang w:val="es-ES"/>
              </w:rPr>
              <w:t>y se represente en la plataforma tecnológica según lo ofertado en el</w:t>
            </w:r>
            <w:r w:rsidRPr="002F55BB">
              <w:rPr>
                <w:rFonts w:ascii="Century Gothic" w:hAnsi="Century Gothic" w:cs="Arial Narrow"/>
                <w:color w:val="auto"/>
                <w:sz w:val="20"/>
                <w:szCs w:val="20"/>
                <w:lang w:val="es-ES"/>
              </w:rPr>
              <w:t xml:space="preserve"> servicio contratado</w:t>
            </w:r>
            <w:r w:rsidR="00397E7C">
              <w:rPr>
                <w:rFonts w:ascii="Century Gothic" w:hAnsi="Century Gothic" w:cs="Arial Narrow"/>
                <w:color w:val="auto"/>
                <w:sz w:val="20"/>
                <w:szCs w:val="20"/>
                <w:lang w:val="es-ES"/>
              </w:rPr>
              <w:t xml:space="preserve"> y su visualización en la plataforma mediante el documento digitalmente cargado</w:t>
            </w:r>
            <w:r w:rsidRPr="002F55BB">
              <w:rPr>
                <w:rFonts w:ascii="Century Gothic" w:hAnsi="Century Gothic" w:cs="Arial Narrow"/>
                <w:color w:val="auto"/>
                <w:sz w:val="20"/>
                <w:szCs w:val="20"/>
                <w:lang w:val="es-ES"/>
              </w:rPr>
              <w:t>.</w:t>
            </w:r>
          </w:p>
          <w:p w14:paraId="56D1AF53" w14:textId="77777777" w:rsidR="002F55BB" w:rsidRPr="002F55BB" w:rsidRDefault="002F55BB" w:rsidP="002F55BB">
            <w:pPr>
              <w:pStyle w:val="Default"/>
              <w:numPr>
                <w:ilvl w:val="0"/>
                <w:numId w:val="17"/>
              </w:numPr>
              <w:jc w:val="both"/>
              <w:rPr>
                <w:rFonts w:ascii="Century Gothic" w:hAnsi="Century Gothic" w:cs="Arial Narrow"/>
                <w:color w:val="auto"/>
                <w:sz w:val="20"/>
                <w:szCs w:val="20"/>
                <w:lang w:val="es-ES"/>
              </w:rPr>
            </w:pPr>
            <w:r w:rsidRPr="002F55BB">
              <w:rPr>
                <w:rFonts w:ascii="Century Gothic" w:hAnsi="Century Gothic" w:cs="Arial Narrow"/>
                <w:color w:val="auto"/>
                <w:sz w:val="20"/>
                <w:szCs w:val="20"/>
                <w:lang w:val="es-ES"/>
              </w:rPr>
              <w:t xml:space="preserve">El </w:t>
            </w:r>
            <w:r w:rsidR="00397E7C">
              <w:rPr>
                <w:rFonts w:ascii="Century Gothic" w:hAnsi="Century Gothic" w:cs="Arial Narrow"/>
                <w:color w:val="auto"/>
                <w:sz w:val="20"/>
                <w:szCs w:val="20"/>
                <w:lang w:val="es-ES"/>
              </w:rPr>
              <w:t xml:space="preserve">representante de Servicio y Atención al Cliente </w:t>
            </w:r>
            <w:r w:rsidRPr="002F55BB">
              <w:rPr>
                <w:rFonts w:ascii="Century Gothic" w:hAnsi="Century Gothic" w:cs="Arial Narrow"/>
                <w:color w:val="auto"/>
                <w:sz w:val="20"/>
                <w:szCs w:val="20"/>
                <w:lang w:val="es-ES"/>
              </w:rPr>
              <w:t xml:space="preserve">agendará una visita por avance del proyecto, una vez que se Digitalice, </w:t>
            </w:r>
            <w:r w:rsidR="00EB5527">
              <w:rPr>
                <w:rFonts w:ascii="Century Gothic" w:hAnsi="Century Gothic" w:cs="Arial Narrow"/>
                <w:color w:val="auto"/>
                <w:sz w:val="20"/>
                <w:szCs w:val="20"/>
                <w:lang w:val="es-ES"/>
              </w:rPr>
              <w:t>el 10% de total contratado y se demuestre las funcionalidades de acuerdo con lo ofertado, de tal forma que el cliente de su aprobación y nos permita avanzar de manera inmediata, para cumplir con los tiempos ofertados.</w:t>
            </w:r>
          </w:p>
          <w:p w14:paraId="453FDEDD" w14:textId="77777777" w:rsidR="002F55BB" w:rsidRPr="002F55BB" w:rsidRDefault="002F55BB" w:rsidP="002F55BB">
            <w:pPr>
              <w:pStyle w:val="Default"/>
              <w:numPr>
                <w:ilvl w:val="0"/>
                <w:numId w:val="17"/>
              </w:numPr>
              <w:jc w:val="both"/>
              <w:rPr>
                <w:rFonts w:ascii="Century Gothic" w:hAnsi="Century Gothic" w:cs="Arial Narrow"/>
                <w:color w:val="auto"/>
                <w:sz w:val="20"/>
                <w:szCs w:val="20"/>
                <w:lang w:val="es-EC"/>
              </w:rPr>
            </w:pPr>
            <w:r w:rsidRPr="00EB5527">
              <w:rPr>
                <w:rFonts w:ascii="Century Gothic" w:hAnsi="Century Gothic" w:cs="Arial Narrow"/>
                <w:b/>
                <w:color w:val="auto"/>
                <w:sz w:val="20"/>
                <w:szCs w:val="20"/>
                <w:lang w:val="es-EC"/>
              </w:rPr>
              <w:t>DATASOLUTIONS S.A.</w:t>
            </w:r>
            <w:r w:rsidRPr="002F55BB">
              <w:rPr>
                <w:rFonts w:ascii="Century Gothic" w:hAnsi="Century Gothic" w:cs="Arial Narrow"/>
                <w:color w:val="auto"/>
                <w:sz w:val="20"/>
                <w:szCs w:val="20"/>
                <w:lang w:val="es-EC"/>
              </w:rPr>
              <w:t xml:space="preserve"> acepta la forma de pago del cliente para esta contratación, con el afán de no interrumpir en el servicio.</w:t>
            </w:r>
          </w:p>
          <w:p w14:paraId="3E55AAB6" w14:textId="77777777" w:rsidR="002F55BB" w:rsidRPr="002F55BB" w:rsidRDefault="002F55BB" w:rsidP="002F55BB">
            <w:pPr>
              <w:pStyle w:val="Default"/>
              <w:numPr>
                <w:ilvl w:val="0"/>
                <w:numId w:val="17"/>
              </w:numPr>
              <w:jc w:val="both"/>
              <w:rPr>
                <w:rFonts w:ascii="Century Gothic" w:hAnsi="Century Gothic" w:cs="Arial Narrow"/>
                <w:color w:val="auto"/>
                <w:sz w:val="20"/>
                <w:szCs w:val="20"/>
                <w:lang w:val="es-EC"/>
              </w:rPr>
            </w:pPr>
            <w:r w:rsidRPr="002F55BB">
              <w:rPr>
                <w:rFonts w:ascii="Century Gothic" w:hAnsi="Century Gothic" w:cs="Arial Narrow"/>
                <w:b/>
                <w:color w:val="auto"/>
                <w:sz w:val="20"/>
                <w:szCs w:val="20"/>
                <w:lang w:val="es-EC"/>
              </w:rPr>
              <w:t>DATASOLUTIONS S.A</w:t>
            </w:r>
            <w:r w:rsidRPr="002F55BB">
              <w:rPr>
                <w:rFonts w:ascii="Century Gothic" w:hAnsi="Century Gothic" w:cs="Arial Narrow"/>
                <w:color w:val="auto"/>
                <w:sz w:val="20"/>
                <w:szCs w:val="20"/>
                <w:lang w:val="es-EC"/>
              </w:rPr>
              <w:t xml:space="preserve"> se compromete a capacitar a </w:t>
            </w:r>
            <w:r w:rsidR="00397E7C">
              <w:rPr>
                <w:rFonts w:ascii="Century Gothic" w:hAnsi="Century Gothic" w:cs="Arial Narrow"/>
                <w:color w:val="auto"/>
                <w:sz w:val="20"/>
                <w:szCs w:val="20"/>
                <w:lang w:val="es-EC"/>
              </w:rPr>
              <w:t>2</w:t>
            </w:r>
            <w:r w:rsidRPr="002F55BB">
              <w:rPr>
                <w:rFonts w:ascii="Century Gothic" w:hAnsi="Century Gothic" w:cs="Arial Narrow"/>
                <w:color w:val="auto"/>
                <w:sz w:val="20"/>
                <w:szCs w:val="20"/>
                <w:lang w:val="es-EC"/>
              </w:rPr>
              <w:t xml:space="preserve"> usuarios de acuerdo con la solicitud del cliente una vez terminado el proyecto.</w:t>
            </w:r>
          </w:p>
          <w:p w14:paraId="7782ED91" w14:textId="77777777" w:rsidR="002F55BB" w:rsidRPr="002F55BB" w:rsidRDefault="002F55BB" w:rsidP="002F55BB">
            <w:pPr>
              <w:pStyle w:val="Default"/>
              <w:numPr>
                <w:ilvl w:val="0"/>
                <w:numId w:val="17"/>
              </w:numPr>
              <w:jc w:val="both"/>
              <w:rPr>
                <w:rFonts w:ascii="Century Gothic" w:hAnsi="Century Gothic" w:cs="Arial Narrow"/>
                <w:color w:val="auto"/>
                <w:sz w:val="20"/>
                <w:szCs w:val="20"/>
                <w:lang w:val="es-EC"/>
              </w:rPr>
            </w:pPr>
            <w:r w:rsidRPr="002F55BB">
              <w:rPr>
                <w:rFonts w:ascii="Century Gothic" w:hAnsi="Century Gothic" w:cs="Arial Narrow"/>
                <w:b/>
                <w:color w:val="auto"/>
                <w:sz w:val="20"/>
                <w:szCs w:val="20"/>
                <w:lang w:val="es-EC"/>
              </w:rPr>
              <w:t>DATASOLUTIONS   S.A.</w:t>
            </w:r>
            <w:r w:rsidRPr="002F55BB">
              <w:rPr>
                <w:rFonts w:ascii="Century Gothic" w:hAnsi="Century Gothic" w:cs="Arial Narrow"/>
                <w:color w:val="auto"/>
                <w:sz w:val="20"/>
                <w:szCs w:val="20"/>
                <w:lang w:val="es-EC"/>
              </w:rPr>
              <w:t xml:space="preserve"> se compromete a dar un periodo de acompañamiento de 60 días posteriores a la entrega del proyecto, de no ser utilizadas por el cliente podrá acceder a soporte de acuerdo con una programación previa y disponibilidad de nuestro recurso.</w:t>
            </w:r>
          </w:p>
          <w:p w14:paraId="74E0D1A1" w14:textId="77777777" w:rsidR="002F55BB" w:rsidRPr="002F55BB" w:rsidRDefault="00397E7C" w:rsidP="002F55BB">
            <w:pPr>
              <w:pStyle w:val="Default"/>
              <w:numPr>
                <w:ilvl w:val="0"/>
                <w:numId w:val="17"/>
              </w:numPr>
              <w:jc w:val="both"/>
              <w:rPr>
                <w:rFonts w:ascii="Century Gothic" w:hAnsi="Century Gothic" w:cs="Arial Narrow"/>
                <w:color w:val="auto"/>
                <w:sz w:val="20"/>
                <w:szCs w:val="20"/>
                <w:lang w:val="es-EC"/>
              </w:rPr>
            </w:pPr>
            <w:r w:rsidRPr="00397E7C">
              <w:rPr>
                <w:rFonts w:ascii="Century Gothic" w:hAnsi="Century Gothic" w:cs="Arial Narrow"/>
                <w:b/>
                <w:bCs/>
                <w:color w:val="auto"/>
                <w:sz w:val="20"/>
                <w:szCs w:val="20"/>
                <w:lang w:val="es-MX"/>
              </w:rPr>
              <w:t>CHAMPION TECHNOLOGIES DEL ECUADOR CIA. LTDA. - ECOLAB ECUADOR CIA</w:t>
            </w:r>
            <w:r>
              <w:rPr>
                <w:rFonts w:ascii="Century Gothic" w:hAnsi="Century Gothic" w:cs="Arial Narrow"/>
                <w:b/>
                <w:bCs/>
                <w:color w:val="auto"/>
                <w:sz w:val="20"/>
                <w:szCs w:val="20"/>
                <w:lang w:val="es-MX"/>
              </w:rPr>
              <w:t>.</w:t>
            </w:r>
            <w:r w:rsidRPr="00397E7C">
              <w:rPr>
                <w:rFonts w:ascii="Century Gothic" w:hAnsi="Century Gothic" w:cs="Arial Narrow"/>
                <w:b/>
                <w:bCs/>
                <w:color w:val="auto"/>
                <w:sz w:val="20"/>
                <w:szCs w:val="20"/>
                <w:lang w:val="es-MX"/>
              </w:rPr>
              <w:t xml:space="preserve"> LTDA</w:t>
            </w:r>
            <w:r w:rsidR="002F55BB" w:rsidRPr="002F55BB">
              <w:rPr>
                <w:rFonts w:ascii="Century Gothic" w:hAnsi="Century Gothic" w:cs="Arial Narrow"/>
                <w:b/>
                <w:color w:val="auto"/>
                <w:sz w:val="20"/>
                <w:szCs w:val="20"/>
                <w:lang w:val="es-EC"/>
              </w:rPr>
              <w:t>,</w:t>
            </w:r>
            <w:r w:rsidR="002F55BB" w:rsidRPr="002F55BB">
              <w:rPr>
                <w:rFonts w:ascii="Century Gothic" w:hAnsi="Century Gothic" w:cs="Arial Narrow"/>
                <w:color w:val="auto"/>
                <w:sz w:val="20"/>
                <w:szCs w:val="20"/>
                <w:lang w:val="es-EC"/>
              </w:rPr>
              <w:t xml:space="preserve"> se compromete a cancelar los valores que no </w:t>
            </w:r>
            <w:r w:rsidR="002F55BB" w:rsidRPr="002F55BB">
              <w:rPr>
                <w:rFonts w:ascii="Century Gothic" w:hAnsi="Century Gothic" w:cs="Arial Narrow"/>
                <w:color w:val="auto"/>
                <w:sz w:val="20"/>
                <w:szCs w:val="20"/>
                <w:lang w:val="es-EC"/>
              </w:rPr>
              <w:lastRenderedPageBreak/>
              <w:t>sean contemplados en el desarrollo de este proyecto y que no estén detallados en este documento, según los precios establecidos en la tabla de servicios adicionales que se adjuntaran a este documento para su conocimiento y responsabilidad.</w:t>
            </w:r>
          </w:p>
          <w:p w14:paraId="6FD6F45D" w14:textId="77777777" w:rsidR="002F55BB" w:rsidRPr="005B079D" w:rsidRDefault="00397E7C" w:rsidP="005B079D">
            <w:pPr>
              <w:pStyle w:val="Default"/>
              <w:numPr>
                <w:ilvl w:val="0"/>
                <w:numId w:val="13"/>
              </w:numPr>
              <w:jc w:val="both"/>
              <w:rPr>
                <w:rFonts w:ascii="Century Gothic" w:eastAsiaTheme="minorHAnsi" w:hAnsi="Century Gothic" w:cstheme="minorHAnsi"/>
                <w:color w:val="auto"/>
                <w:sz w:val="20"/>
                <w:szCs w:val="20"/>
                <w:lang w:val="es-EC" w:eastAsia="es-ES"/>
              </w:rPr>
            </w:pPr>
            <w:r w:rsidRPr="00397E7C">
              <w:rPr>
                <w:rFonts w:ascii="Century Gothic" w:hAnsi="Century Gothic" w:cs="Arial Narrow"/>
                <w:b/>
                <w:bCs/>
                <w:color w:val="auto"/>
                <w:sz w:val="20"/>
                <w:szCs w:val="20"/>
                <w:lang w:val="es-MX"/>
              </w:rPr>
              <w:t>CHAMPION TECHNOLOGIES DEL ECUADOR CIA. LTDA. - ECOLAB ECUADOR CIA</w:t>
            </w:r>
            <w:r>
              <w:rPr>
                <w:rFonts w:ascii="Century Gothic" w:hAnsi="Century Gothic" w:cs="Arial Narrow"/>
                <w:b/>
                <w:bCs/>
                <w:color w:val="auto"/>
                <w:sz w:val="20"/>
                <w:szCs w:val="20"/>
                <w:lang w:val="es-MX"/>
              </w:rPr>
              <w:t>.</w:t>
            </w:r>
            <w:r w:rsidRPr="00397E7C">
              <w:rPr>
                <w:rFonts w:ascii="Century Gothic" w:hAnsi="Century Gothic" w:cs="Arial Narrow"/>
                <w:b/>
                <w:bCs/>
                <w:color w:val="auto"/>
                <w:sz w:val="20"/>
                <w:szCs w:val="20"/>
                <w:lang w:val="es-MX"/>
              </w:rPr>
              <w:t xml:space="preserve"> LTDA</w:t>
            </w:r>
            <w:r w:rsidR="002F55BB" w:rsidRPr="002F55BB">
              <w:rPr>
                <w:rFonts w:ascii="Century Gothic" w:hAnsi="Century Gothic" w:cs="Arial Narrow"/>
                <w:b/>
                <w:color w:val="auto"/>
                <w:sz w:val="20"/>
                <w:szCs w:val="20"/>
                <w:lang w:val="es-EC"/>
              </w:rPr>
              <w:t>,</w:t>
            </w:r>
            <w:r w:rsidR="002F55BB" w:rsidRPr="002F55BB">
              <w:rPr>
                <w:rFonts w:ascii="Century Gothic" w:hAnsi="Century Gothic" w:cs="Arial Narrow"/>
                <w:color w:val="auto"/>
                <w:sz w:val="20"/>
                <w:szCs w:val="20"/>
                <w:lang w:val="es-EC"/>
              </w:rPr>
              <w:t xml:space="preserve"> Se compromete a cancelar nuevo valor de custodia Digital de</w:t>
            </w:r>
            <w:r w:rsidR="005B079D">
              <w:rPr>
                <w:rFonts w:ascii="Century Gothic" w:hAnsi="Century Gothic" w:cs="Arial Narrow"/>
                <w:color w:val="auto"/>
                <w:sz w:val="20"/>
                <w:szCs w:val="20"/>
                <w:lang w:val="es-EC"/>
              </w:rPr>
              <w:t xml:space="preserve"> </w:t>
            </w:r>
            <w:r w:rsidR="005B079D">
              <w:rPr>
                <w:rFonts w:ascii="Century Gothic" w:eastAsiaTheme="minorHAnsi" w:hAnsi="Century Gothic" w:cstheme="minorHAnsi"/>
                <w:color w:val="auto"/>
                <w:sz w:val="20"/>
                <w:szCs w:val="20"/>
                <w:lang w:val="es-EC" w:eastAsia="es-ES"/>
              </w:rPr>
              <w:t xml:space="preserve">$289,00 </w:t>
            </w:r>
            <w:r w:rsidR="005B079D" w:rsidRPr="005B079D">
              <w:rPr>
                <w:rFonts w:ascii="Century Gothic" w:eastAsiaTheme="minorHAnsi" w:hAnsi="Century Gothic" w:cstheme="minorHAnsi"/>
                <w:color w:val="auto"/>
                <w:sz w:val="20"/>
                <w:szCs w:val="20"/>
                <w:lang w:val="es-EC" w:eastAsia="es-ES"/>
              </w:rPr>
              <w:t>(dos cientos ochenta y nueve con 00/100) + IVA,</w:t>
            </w:r>
            <w:r w:rsidR="005B079D">
              <w:rPr>
                <w:rFonts w:ascii="Century Gothic" w:hAnsi="Century Gothic" w:cs="Arial Narrow"/>
                <w:color w:val="auto"/>
                <w:sz w:val="20"/>
                <w:szCs w:val="20"/>
                <w:lang w:val="es-EC"/>
              </w:rPr>
              <w:t xml:space="preserve"> u</w:t>
            </w:r>
            <w:r w:rsidR="002F55BB" w:rsidRPr="005B079D">
              <w:rPr>
                <w:rFonts w:ascii="Century Gothic" w:hAnsi="Century Gothic" w:cs="Arial Narrow"/>
                <w:color w:val="auto"/>
                <w:sz w:val="20"/>
                <w:szCs w:val="20"/>
                <w:lang w:val="es-EC"/>
              </w:rPr>
              <w:t>na vez se proceda a cargar las imágenes.</w:t>
            </w:r>
          </w:p>
          <w:p w14:paraId="24697CC3" w14:textId="77777777" w:rsidR="00397E7C" w:rsidRPr="005B079D" w:rsidRDefault="00397E7C" w:rsidP="002F55BB">
            <w:pPr>
              <w:pStyle w:val="Default"/>
              <w:numPr>
                <w:ilvl w:val="0"/>
                <w:numId w:val="17"/>
              </w:numPr>
              <w:jc w:val="both"/>
              <w:rPr>
                <w:rFonts w:ascii="Century Gothic" w:hAnsi="Century Gothic" w:cs="Arial Narrow"/>
                <w:color w:val="auto"/>
                <w:sz w:val="20"/>
                <w:szCs w:val="20"/>
                <w:lang w:val="es-EC"/>
              </w:rPr>
            </w:pPr>
            <w:r w:rsidRPr="00397E7C">
              <w:rPr>
                <w:rFonts w:ascii="Century Gothic" w:hAnsi="Century Gothic" w:cs="Arial Narrow"/>
                <w:b/>
                <w:bCs/>
                <w:color w:val="auto"/>
                <w:sz w:val="20"/>
                <w:szCs w:val="20"/>
                <w:lang w:val="es-MX"/>
              </w:rPr>
              <w:t>CHAMPION TECHNOLOGIES DEL ECUADOR CIA. LTDA. - ECOLAB ECUADOR CIA</w:t>
            </w:r>
            <w:r>
              <w:rPr>
                <w:rFonts w:ascii="Century Gothic" w:hAnsi="Century Gothic" w:cs="Arial Narrow"/>
                <w:b/>
                <w:bCs/>
                <w:color w:val="auto"/>
                <w:sz w:val="20"/>
                <w:szCs w:val="20"/>
                <w:lang w:val="es-MX"/>
              </w:rPr>
              <w:t>.</w:t>
            </w:r>
            <w:r w:rsidRPr="00397E7C">
              <w:rPr>
                <w:rFonts w:ascii="Century Gothic" w:hAnsi="Century Gothic" w:cs="Arial Narrow"/>
                <w:b/>
                <w:bCs/>
                <w:color w:val="auto"/>
                <w:sz w:val="20"/>
                <w:szCs w:val="20"/>
                <w:lang w:val="es-MX"/>
              </w:rPr>
              <w:t xml:space="preserve"> LTDA</w:t>
            </w:r>
            <w:r>
              <w:rPr>
                <w:rFonts w:ascii="Century Gothic" w:hAnsi="Century Gothic" w:cs="Arial Narrow"/>
                <w:b/>
                <w:bCs/>
                <w:color w:val="auto"/>
                <w:sz w:val="20"/>
                <w:szCs w:val="20"/>
                <w:lang w:val="es-MX"/>
              </w:rPr>
              <w:t xml:space="preserve">, </w:t>
            </w:r>
            <w:r>
              <w:rPr>
                <w:rFonts w:ascii="Century Gothic" w:hAnsi="Century Gothic" w:cs="Arial Narrow"/>
                <w:color w:val="auto"/>
                <w:sz w:val="20"/>
                <w:szCs w:val="20"/>
                <w:lang w:val="es-MX"/>
              </w:rPr>
              <w:t xml:space="preserve">se compromete a liberar de la responsabilidad </w:t>
            </w:r>
            <w:r w:rsidR="00EC7A4C">
              <w:rPr>
                <w:rFonts w:ascii="Century Gothic" w:hAnsi="Century Gothic" w:cs="Arial Narrow"/>
                <w:color w:val="auto"/>
                <w:sz w:val="20"/>
                <w:szCs w:val="20"/>
                <w:lang w:val="es-MX"/>
              </w:rPr>
              <w:t xml:space="preserve">por el orden que los archivos que reposarán en las instalaciones de las dos compañías posterior al cierre del proyecto y durante su ejecución los únicos responsables de manipular y registrar </w:t>
            </w:r>
            <w:r w:rsidR="00EC7A4C" w:rsidRPr="00C076F7">
              <w:rPr>
                <w:rFonts w:ascii="Century Gothic" w:hAnsi="Century Gothic" w:cs="Arial Narrow"/>
                <w:b/>
                <w:bCs/>
                <w:color w:val="auto"/>
                <w:sz w:val="20"/>
                <w:szCs w:val="20"/>
                <w:lang w:val="es-MX"/>
              </w:rPr>
              <w:t>INGRESOS Y EGRESOS</w:t>
            </w:r>
            <w:r w:rsidR="00EC7A4C">
              <w:rPr>
                <w:rFonts w:ascii="Century Gothic" w:hAnsi="Century Gothic" w:cs="Arial Narrow"/>
                <w:color w:val="auto"/>
                <w:sz w:val="20"/>
                <w:szCs w:val="20"/>
                <w:lang w:val="es-MX"/>
              </w:rPr>
              <w:t xml:space="preserve">, será el personal de </w:t>
            </w:r>
            <w:r w:rsidR="00EC7A4C" w:rsidRPr="00EC7A4C">
              <w:rPr>
                <w:rFonts w:ascii="Century Gothic" w:hAnsi="Century Gothic" w:cs="Arial Narrow"/>
                <w:b/>
                <w:bCs/>
                <w:color w:val="auto"/>
                <w:sz w:val="20"/>
                <w:szCs w:val="20"/>
                <w:lang w:val="es-MX"/>
              </w:rPr>
              <w:t>DATASOLUTIONS S.A.</w:t>
            </w:r>
            <w:r w:rsidR="00EC7A4C">
              <w:rPr>
                <w:rFonts w:ascii="Century Gothic" w:hAnsi="Century Gothic" w:cs="Arial Narrow"/>
                <w:color w:val="auto"/>
                <w:sz w:val="20"/>
                <w:szCs w:val="20"/>
                <w:lang w:val="es-MX"/>
              </w:rPr>
              <w:t xml:space="preserve">, y el cliente acatará esta </w:t>
            </w:r>
            <w:r w:rsidR="00EE235C">
              <w:rPr>
                <w:rFonts w:ascii="Century Gothic" w:hAnsi="Century Gothic" w:cs="Arial Narrow"/>
                <w:color w:val="auto"/>
                <w:sz w:val="20"/>
                <w:szCs w:val="20"/>
                <w:lang w:val="es-MX"/>
              </w:rPr>
              <w:t>metodología,</w:t>
            </w:r>
            <w:r w:rsidR="00EC7A4C">
              <w:rPr>
                <w:rFonts w:ascii="Century Gothic" w:hAnsi="Century Gothic" w:cs="Arial Narrow"/>
                <w:color w:val="auto"/>
                <w:sz w:val="20"/>
                <w:szCs w:val="20"/>
                <w:lang w:val="es-MX"/>
              </w:rPr>
              <w:t xml:space="preserve"> así como la disposición para no dilatar los tiempos y cumplir con el cronograma establecido para esta ejecución.</w:t>
            </w:r>
          </w:p>
          <w:p w14:paraId="7DE40ABF" w14:textId="77777777" w:rsidR="00E66D48" w:rsidRPr="005B079D" w:rsidRDefault="00E66D48" w:rsidP="002F55BB">
            <w:pPr>
              <w:pStyle w:val="Default"/>
              <w:numPr>
                <w:ilvl w:val="0"/>
                <w:numId w:val="17"/>
              </w:numPr>
              <w:jc w:val="both"/>
              <w:rPr>
                <w:rFonts w:ascii="Century Gothic" w:hAnsi="Century Gothic" w:cs="Arial Narrow"/>
                <w:color w:val="auto"/>
                <w:sz w:val="20"/>
                <w:szCs w:val="20"/>
                <w:lang w:val="es-EC"/>
              </w:rPr>
            </w:pPr>
            <w:r>
              <w:rPr>
                <w:rFonts w:ascii="Century Gothic" w:hAnsi="Century Gothic" w:cs="Arial Narrow"/>
                <w:b/>
                <w:bCs/>
                <w:color w:val="auto"/>
                <w:sz w:val="20"/>
                <w:szCs w:val="20"/>
                <w:lang w:val="es-MX"/>
              </w:rPr>
              <w:t>Champion y Ecolab se comprometen y entiende lo siguiente durante el tiempo de desarrollo del proyecto en sus instalaciones:</w:t>
            </w:r>
          </w:p>
          <w:p w14:paraId="307D2D49" w14:textId="77777777" w:rsidR="00E66D48" w:rsidRDefault="00E66D48" w:rsidP="005B079D">
            <w:pPr>
              <w:pStyle w:val="Default"/>
              <w:numPr>
                <w:ilvl w:val="1"/>
                <w:numId w:val="17"/>
              </w:numPr>
              <w:jc w:val="both"/>
              <w:rPr>
                <w:rFonts w:ascii="Century Gothic" w:hAnsi="Century Gothic" w:cs="Arial Narrow"/>
                <w:color w:val="auto"/>
                <w:sz w:val="20"/>
                <w:szCs w:val="20"/>
                <w:lang w:val="es-EC"/>
              </w:rPr>
            </w:pPr>
            <w:r>
              <w:rPr>
                <w:rFonts w:ascii="Century Gothic" w:hAnsi="Century Gothic" w:cs="Arial Narrow"/>
                <w:color w:val="auto"/>
                <w:sz w:val="20"/>
                <w:szCs w:val="20"/>
                <w:lang w:val="es-EC"/>
              </w:rPr>
              <w:t xml:space="preserve">Que el operario de DataSolutions S.A. no es empleado de </w:t>
            </w:r>
            <w:r w:rsidR="00EE235C" w:rsidRPr="00397E7C">
              <w:rPr>
                <w:rFonts w:ascii="Century Gothic" w:hAnsi="Century Gothic" w:cs="Arial Narrow"/>
                <w:b/>
                <w:bCs/>
                <w:color w:val="auto"/>
                <w:sz w:val="20"/>
                <w:szCs w:val="20"/>
                <w:lang w:val="es-MX"/>
              </w:rPr>
              <w:t>CHAMPION TECHNOLOGIES DEL ECUADOR CIA. LTDA. - ECOLAB ECUADOR CIA</w:t>
            </w:r>
            <w:r w:rsidR="00EE235C">
              <w:rPr>
                <w:rFonts w:ascii="Century Gothic" w:hAnsi="Century Gothic" w:cs="Arial Narrow"/>
                <w:b/>
                <w:bCs/>
                <w:color w:val="auto"/>
                <w:sz w:val="20"/>
                <w:szCs w:val="20"/>
                <w:lang w:val="es-MX"/>
              </w:rPr>
              <w:t>.</w:t>
            </w:r>
            <w:r w:rsidR="00EE235C" w:rsidRPr="00397E7C">
              <w:rPr>
                <w:rFonts w:ascii="Century Gothic" w:hAnsi="Century Gothic" w:cs="Arial Narrow"/>
                <w:b/>
                <w:bCs/>
                <w:color w:val="auto"/>
                <w:sz w:val="20"/>
                <w:szCs w:val="20"/>
                <w:lang w:val="es-MX"/>
              </w:rPr>
              <w:t xml:space="preserve"> LTDA</w:t>
            </w:r>
            <w:r w:rsidR="00EE235C">
              <w:rPr>
                <w:rFonts w:ascii="Century Gothic" w:hAnsi="Century Gothic" w:cs="Arial Narrow"/>
                <w:b/>
                <w:bCs/>
                <w:color w:val="auto"/>
                <w:sz w:val="20"/>
                <w:szCs w:val="20"/>
                <w:lang w:val="es-MX"/>
              </w:rPr>
              <w:t>,</w:t>
            </w:r>
            <w:r>
              <w:rPr>
                <w:rFonts w:ascii="Century Gothic" w:hAnsi="Century Gothic" w:cs="Arial Narrow"/>
                <w:color w:val="auto"/>
                <w:sz w:val="20"/>
                <w:szCs w:val="20"/>
                <w:lang w:val="es-EC"/>
              </w:rPr>
              <w:t xml:space="preserve"> y que por ende el no está autorizado a hacer labora alguna que sea agena a lo estipulado en este documento.</w:t>
            </w:r>
          </w:p>
          <w:p w14:paraId="4D3F1293" w14:textId="77777777" w:rsidR="00E66D48" w:rsidRDefault="00E66D48" w:rsidP="005B079D">
            <w:pPr>
              <w:pStyle w:val="Default"/>
              <w:numPr>
                <w:ilvl w:val="1"/>
                <w:numId w:val="17"/>
              </w:numPr>
              <w:jc w:val="both"/>
              <w:rPr>
                <w:rFonts w:ascii="Century Gothic" w:hAnsi="Century Gothic" w:cs="Arial Narrow"/>
                <w:color w:val="auto"/>
                <w:sz w:val="20"/>
                <w:szCs w:val="20"/>
                <w:lang w:val="es-EC"/>
              </w:rPr>
            </w:pPr>
            <w:r>
              <w:rPr>
                <w:rFonts w:ascii="Century Gothic" w:hAnsi="Century Gothic" w:cs="Arial Narrow"/>
                <w:color w:val="auto"/>
                <w:sz w:val="20"/>
                <w:szCs w:val="20"/>
                <w:lang w:val="es-EC"/>
              </w:rPr>
              <w:t xml:space="preserve">Que si </w:t>
            </w:r>
            <w:r w:rsidR="00EE235C" w:rsidRPr="00397E7C">
              <w:rPr>
                <w:rFonts w:ascii="Century Gothic" w:hAnsi="Century Gothic" w:cs="Arial Narrow"/>
                <w:b/>
                <w:bCs/>
                <w:color w:val="auto"/>
                <w:sz w:val="20"/>
                <w:szCs w:val="20"/>
                <w:lang w:val="es-MX"/>
              </w:rPr>
              <w:t>CHAMPION TECHNOLOGIES DEL ECUADOR CIA. LTDA. - ECOLAB ECUADOR CIA</w:t>
            </w:r>
            <w:r w:rsidR="00EE235C">
              <w:rPr>
                <w:rFonts w:ascii="Century Gothic" w:hAnsi="Century Gothic" w:cs="Arial Narrow"/>
                <w:b/>
                <w:bCs/>
                <w:color w:val="auto"/>
                <w:sz w:val="20"/>
                <w:szCs w:val="20"/>
                <w:lang w:val="es-MX"/>
              </w:rPr>
              <w:t>.</w:t>
            </w:r>
            <w:r w:rsidR="00EE235C" w:rsidRPr="00397E7C">
              <w:rPr>
                <w:rFonts w:ascii="Century Gothic" w:hAnsi="Century Gothic" w:cs="Arial Narrow"/>
                <w:b/>
                <w:bCs/>
                <w:color w:val="auto"/>
                <w:sz w:val="20"/>
                <w:szCs w:val="20"/>
                <w:lang w:val="es-MX"/>
              </w:rPr>
              <w:t xml:space="preserve"> LTDA</w:t>
            </w:r>
            <w:r w:rsidR="00EE235C">
              <w:rPr>
                <w:rFonts w:ascii="Century Gothic" w:hAnsi="Century Gothic" w:cs="Arial Narrow"/>
                <w:b/>
                <w:bCs/>
                <w:color w:val="auto"/>
                <w:sz w:val="20"/>
                <w:szCs w:val="20"/>
                <w:lang w:val="es-MX"/>
              </w:rPr>
              <w:t>,</w:t>
            </w:r>
            <w:r>
              <w:rPr>
                <w:rFonts w:ascii="Century Gothic" w:hAnsi="Century Gothic" w:cs="Arial Narrow"/>
                <w:color w:val="auto"/>
                <w:sz w:val="20"/>
                <w:szCs w:val="20"/>
                <w:lang w:val="es-EC"/>
              </w:rPr>
              <w:t>requieren de una información que está siendo procesada, DataSolutions S.A. el cliente deberá esperar a que la misma haya sido retonada debidamente a su repositorio.</w:t>
            </w:r>
          </w:p>
          <w:p w14:paraId="07B86F11" w14:textId="77777777" w:rsidR="00E66D48" w:rsidRPr="005B079D" w:rsidRDefault="00E66D48" w:rsidP="005B079D">
            <w:pPr>
              <w:pStyle w:val="Default"/>
              <w:numPr>
                <w:ilvl w:val="1"/>
                <w:numId w:val="17"/>
              </w:numPr>
              <w:jc w:val="both"/>
              <w:rPr>
                <w:rFonts w:ascii="Century Gothic" w:hAnsi="Century Gothic" w:cs="Arial Narrow"/>
                <w:color w:val="auto"/>
                <w:sz w:val="20"/>
                <w:szCs w:val="20"/>
                <w:lang w:val="es-EC"/>
              </w:rPr>
            </w:pPr>
            <w:r>
              <w:rPr>
                <w:rFonts w:ascii="Century Gothic" w:hAnsi="Century Gothic" w:cs="Arial Narrow"/>
                <w:color w:val="auto"/>
                <w:sz w:val="20"/>
                <w:szCs w:val="20"/>
                <w:lang w:val="es-EC"/>
              </w:rPr>
              <w:t xml:space="preserve">Que el operario es un ejecutivo que va a ejecutar una función específica. Para cualquier información relacionada al proyecto </w:t>
            </w:r>
            <w:r w:rsidR="00EE235C" w:rsidRPr="00397E7C">
              <w:rPr>
                <w:rFonts w:ascii="Century Gothic" w:hAnsi="Century Gothic" w:cs="Arial Narrow"/>
                <w:b/>
                <w:bCs/>
                <w:color w:val="auto"/>
                <w:sz w:val="20"/>
                <w:szCs w:val="20"/>
                <w:lang w:val="es-MX"/>
              </w:rPr>
              <w:t>CHAMPION TECHNOLOGIES DEL ECUADOR CIA. LTDA. - ECOLAB ECUADOR CIA</w:t>
            </w:r>
            <w:r w:rsidR="00EE235C">
              <w:rPr>
                <w:rFonts w:ascii="Century Gothic" w:hAnsi="Century Gothic" w:cs="Arial Narrow"/>
                <w:b/>
                <w:bCs/>
                <w:color w:val="auto"/>
                <w:sz w:val="20"/>
                <w:szCs w:val="20"/>
                <w:lang w:val="es-MX"/>
              </w:rPr>
              <w:t>.</w:t>
            </w:r>
            <w:r w:rsidR="00EE235C" w:rsidRPr="00397E7C">
              <w:rPr>
                <w:rFonts w:ascii="Century Gothic" w:hAnsi="Century Gothic" w:cs="Arial Narrow"/>
                <w:b/>
                <w:bCs/>
                <w:color w:val="auto"/>
                <w:sz w:val="20"/>
                <w:szCs w:val="20"/>
                <w:lang w:val="es-MX"/>
              </w:rPr>
              <w:t xml:space="preserve"> LTDA</w:t>
            </w:r>
            <w:r w:rsidR="00EE235C">
              <w:rPr>
                <w:rFonts w:ascii="Century Gothic" w:hAnsi="Century Gothic" w:cs="Arial Narrow"/>
                <w:b/>
                <w:bCs/>
                <w:color w:val="auto"/>
                <w:sz w:val="20"/>
                <w:szCs w:val="20"/>
                <w:lang w:val="es-MX"/>
              </w:rPr>
              <w:t>,</w:t>
            </w:r>
            <w:r>
              <w:rPr>
                <w:rFonts w:ascii="Century Gothic" w:hAnsi="Century Gothic" w:cs="Arial Narrow"/>
                <w:color w:val="auto"/>
                <w:sz w:val="20"/>
                <w:szCs w:val="20"/>
                <w:lang w:val="es-EC"/>
              </w:rPr>
              <w:t xml:space="preserve"> deberán de contactar a nuestro </w:t>
            </w:r>
            <w:r>
              <w:rPr>
                <w:rFonts w:ascii="Century Gothic" w:hAnsi="Century Gothic" w:cs="Arial Narrow"/>
                <w:color w:val="auto"/>
                <w:sz w:val="20"/>
                <w:szCs w:val="20"/>
                <w:lang w:val="es-EC"/>
              </w:rPr>
              <w:lastRenderedPageBreak/>
              <w:t>ejecutivo de servicio al cliente.</w:t>
            </w:r>
          </w:p>
          <w:p w14:paraId="49899499" w14:textId="77777777" w:rsidR="00E66D48" w:rsidRDefault="00E66D48" w:rsidP="005B079D">
            <w:pPr>
              <w:pStyle w:val="Default"/>
              <w:ind w:left="1440"/>
              <w:jc w:val="both"/>
              <w:rPr>
                <w:rFonts w:ascii="Century Gothic" w:hAnsi="Century Gothic" w:cs="Arial Narrow"/>
                <w:color w:val="auto"/>
                <w:sz w:val="20"/>
                <w:szCs w:val="20"/>
                <w:lang w:val="es-EC"/>
              </w:rPr>
            </w:pPr>
          </w:p>
          <w:p w14:paraId="3E169EFA" w14:textId="77777777" w:rsidR="002F55BB" w:rsidRPr="001B5668" w:rsidRDefault="002F55BB" w:rsidP="00B7516C">
            <w:pPr>
              <w:pStyle w:val="Default"/>
              <w:ind w:left="360"/>
              <w:jc w:val="both"/>
              <w:rPr>
                <w:rFonts w:ascii="Century Gothic" w:eastAsiaTheme="minorHAnsi" w:hAnsi="Century Gothic" w:cstheme="minorHAnsi"/>
                <w:color w:val="auto"/>
                <w:sz w:val="20"/>
                <w:szCs w:val="20"/>
                <w:lang w:val="es-EC" w:eastAsia="es-ES"/>
              </w:rPr>
            </w:pPr>
          </w:p>
        </w:tc>
      </w:tr>
      <w:tr w:rsidR="003E7E5B" w:rsidRPr="001B5668" w14:paraId="005C19A3" w14:textId="77777777" w:rsidTr="00774323">
        <w:trPr>
          <w:trHeight w:val="320"/>
          <w:jc w:val="center"/>
        </w:trPr>
        <w:tc>
          <w:tcPr>
            <w:tcW w:w="10201" w:type="dxa"/>
            <w:gridSpan w:val="2"/>
            <w:vAlign w:val="center"/>
          </w:tcPr>
          <w:p w14:paraId="49D4B622" w14:textId="77777777" w:rsidR="003E7E5B" w:rsidRPr="001B5668" w:rsidRDefault="003E7E5B" w:rsidP="003E7E5B">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lastRenderedPageBreak/>
              <w:t>RESPONSABLES PARA LA EJECUCI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DE</w:t>
            </w:r>
            <w:r w:rsidR="009E2AE4">
              <w:rPr>
                <w:rFonts w:ascii="Century Gothic" w:eastAsiaTheme="minorHAnsi" w:hAnsi="Century Gothic" w:cstheme="minorHAnsi"/>
                <w:b/>
                <w:color w:val="auto"/>
                <w:sz w:val="20"/>
                <w:szCs w:val="20"/>
                <w:lang w:val="es-EC" w:eastAsia="es-ES"/>
              </w:rPr>
              <w:t>L PROYECTO</w:t>
            </w:r>
          </w:p>
        </w:tc>
      </w:tr>
      <w:tr w:rsidR="003E7E5B" w:rsidRPr="00AE308D" w14:paraId="08925C7F" w14:textId="77777777" w:rsidTr="002E3D7E">
        <w:trPr>
          <w:trHeight w:val="439"/>
          <w:jc w:val="center"/>
        </w:trPr>
        <w:tc>
          <w:tcPr>
            <w:tcW w:w="4957" w:type="dxa"/>
            <w:vAlign w:val="center"/>
          </w:tcPr>
          <w:p w14:paraId="6850292D" w14:textId="77777777" w:rsidR="003E7E5B" w:rsidRPr="001B5668" w:rsidRDefault="009E2AE4" w:rsidP="003E7E5B">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ACTIVIDAD</w:t>
            </w:r>
          </w:p>
        </w:tc>
        <w:tc>
          <w:tcPr>
            <w:tcW w:w="5244" w:type="dxa"/>
            <w:vAlign w:val="center"/>
          </w:tcPr>
          <w:p w14:paraId="66488E92" w14:textId="77777777" w:rsidR="003E7E5B" w:rsidRPr="00AE308D" w:rsidRDefault="009E2AE4" w:rsidP="003E7E5B">
            <w:pPr>
              <w:pStyle w:val="CM6"/>
              <w:spacing w:line="240" w:lineRule="auto"/>
              <w:jc w:val="center"/>
              <w:rPr>
                <w:rFonts w:ascii="Century Gothic" w:eastAsiaTheme="minorHAnsi" w:hAnsi="Century Gothic" w:cstheme="minorHAnsi"/>
                <w:b/>
                <w:sz w:val="20"/>
                <w:szCs w:val="20"/>
                <w:lang w:val="es-EC" w:eastAsia="es-ES"/>
              </w:rPr>
            </w:pPr>
            <w:r>
              <w:rPr>
                <w:rFonts w:ascii="Century Gothic" w:eastAsiaTheme="minorHAnsi" w:hAnsi="Century Gothic" w:cstheme="minorHAnsi"/>
                <w:b/>
                <w:sz w:val="20"/>
                <w:szCs w:val="20"/>
                <w:lang w:val="es-EC" w:eastAsia="es-ES"/>
              </w:rPr>
              <w:t xml:space="preserve">DEPARTAMENTO </w:t>
            </w:r>
            <w:r w:rsidR="003E7E5B">
              <w:rPr>
                <w:rFonts w:ascii="Century Gothic" w:eastAsiaTheme="minorHAnsi" w:hAnsi="Century Gothic" w:cstheme="minorHAnsi"/>
                <w:b/>
                <w:sz w:val="20"/>
                <w:szCs w:val="20"/>
                <w:lang w:val="es-EC" w:eastAsia="es-ES"/>
              </w:rPr>
              <w:t xml:space="preserve">RESPONSABLE </w:t>
            </w:r>
            <w:r>
              <w:rPr>
                <w:rFonts w:ascii="Century Gothic" w:eastAsiaTheme="minorHAnsi" w:hAnsi="Century Gothic" w:cstheme="minorHAnsi"/>
                <w:b/>
                <w:sz w:val="20"/>
                <w:szCs w:val="20"/>
                <w:lang w:val="es-EC" w:eastAsia="es-ES"/>
              </w:rPr>
              <w:t>Y EMPRESA</w:t>
            </w:r>
          </w:p>
        </w:tc>
      </w:tr>
      <w:tr w:rsidR="003E7E5B" w:rsidRPr="001B5668" w14:paraId="300E93CE" w14:textId="77777777" w:rsidTr="002E3D7E">
        <w:trPr>
          <w:trHeight w:val="439"/>
          <w:jc w:val="center"/>
        </w:trPr>
        <w:tc>
          <w:tcPr>
            <w:tcW w:w="4957" w:type="dxa"/>
          </w:tcPr>
          <w:p w14:paraId="71F3255D" w14:textId="77777777" w:rsidR="003E7E5B" w:rsidRPr="001B5668" w:rsidRDefault="003E7E5B" w:rsidP="003E7E5B">
            <w:pPr>
              <w:pStyle w:val="Default"/>
              <w:rPr>
                <w:rFonts w:ascii="Century Gothic" w:eastAsiaTheme="minorHAnsi" w:hAnsi="Century Gothic" w:cstheme="minorHAnsi"/>
                <w:color w:val="auto"/>
                <w:sz w:val="20"/>
                <w:szCs w:val="20"/>
                <w:lang w:val="es-EC" w:eastAsia="es-ES"/>
              </w:rPr>
            </w:pPr>
          </w:p>
          <w:p w14:paraId="17ED4797" w14:textId="77777777" w:rsidR="003E7E5B" w:rsidRDefault="009E2AE4" w:rsidP="003E7E5B">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EMISION ACTA KICKOFF METTING</w:t>
            </w:r>
          </w:p>
          <w:p w14:paraId="04E0276D" w14:textId="77777777" w:rsidR="003E7E5B" w:rsidRPr="005C1E66" w:rsidRDefault="003E7E5B" w:rsidP="003E7E5B">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26554396" w14:textId="77777777" w:rsidR="003E7E5B" w:rsidRPr="001B5668" w:rsidRDefault="00EC7A4C" w:rsidP="003E7E5B">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w:t>
            </w:r>
            <w:r w:rsidR="009E2AE4">
              <w:rPr>
                <w:rFonts w:ascii="Century Gothic" w:eastAsiaTheme="minorHAnsi" w:hAnsi="Century Gothic" w:cstheme="minorHAnsi"/>
                <w:color w:val="auto"/>
                <w:sz w:val="20"/>
                <w:szCs w:val="20"/>
                <w:lang w:val="es-EC" w:eastAsia="es-ES"/>
              </w:rPr>
              <w:t xml:space="preserve"> COMERCIAL – DATASOLUTIONS S.A.</w:t>
            </w:r>
          </w:p>
        </w:tc>
      </w:tr>
      <w:tr w:rsidR="003E7E5B" w:rsidRPr="001B5668" w14:paraId="5C1AEE12" w14:textId="77777777" w:rsidTr="002E3D7E">
        <w:trPr>
          <w:trHeight w:val="439"/>
          <w:jc w:val="center"/>
        </w:trPr>
        <w:tc>
          <w:tcPr>
            <w:tcW w:w="4957" w:type="dxa"/>
            <w:vAlign w:val="center"/>
          </w:tcPr>
          <w:p w14:paraId="3A491629" w14:textId="77777777" w:rsidR="003E7E5B" w:rsidRDefault="003E7E5B" w:rsidP="003E7E5B">
            <w:pPr>
              <w:pStyle w:val="Default"/>
              <w:ind w:left="1068"/>
              <w:jc w:val="both"/>
              <w:rPr>
                <w:rFonts w:ascii="Century Gothic" w:eastAsiaTheme="minorHAnsi" w:hAnsi="Century Gothic" w:cstheme="minorHAnsi"/>
                <w:color w:val="auto"/>
                <w:sz w:val="20"/>
                <w:szCs w:val="20"/>
                <w:lang w:val="es-EC" w:eastAsia="es-ES"/>
              </w:rPr>
            </w:pPr>
          </w:p>
          <w:p w14:paraId="20E3F1F2" w14:textId="77777777" w:rsidR="003E7E5B" w:rsidRDefault="009E2AE4" w:rsidP="003E7E5B">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EMISIÓN FACTURA INVERSION INICIAL</w:t>
            </w:r>
            <w:r w:rsidR="003E7E5B">
              <w:rPr>
                <w:rFonts w:ascii="Century Gothic" w:eastAsiaTheme="minorHAnsi" w:hAnsi="Century Gothic" w:cstheme="minorHAnsi"/>
                <w:color w:val="auto"/>
                <w:sz w:val="20"/>
                <w:szCs w:val="20"/>
                <w:lang w:val="es-EC" w:eastAsia="es-ES"/>
              </w:rPr>
              <w:t>.</w:t>
            </w:r>
          </w:p>
          <w:p w14:paraId="63C59C97" w14:textId="77777777" w:rsidR="003E7E5B" w:rsidRPr="001B5668" w:rsidRDefault="003E7E5B" w:rsidP="003E7E5B">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2F15383B" w14:textId="77777777" w:rsidR="003E7E5B" w:rsidRPr="00407E39" w:rsidRDefault="009E2AE4" w:rsidP="003E7E5B">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CONTABILIDAD – DATASOLUTIONS S.A.</w:t>
            </w:r>
          </w:p>
        </w:tc>
      </w:tr>
      <w:tr w:rsidR="003E7E5B" w:rsidRPr="001B5668" w14:paraId="67C613C5" w14:textId="77777777" w:rsidTr="002E3D7E">
        <w:trPr>
          <w:trHeight w:val="439"/>
          <w:jc w:val="center"/>
        </w:trPr>
        <w:tc>
          <w:tcPr>
            <w:tcW w:w="4957" w:type="dxa"/>
            <w:vAlign w:val="center"/>
          </w:tcPr>
          <w:p w14:paraId="102C230D" w14:textId="77777777" w:rsidR="003E7E5B" w:rsidRDefault="003E7E5B" w:rsidP="003E7E5B">
            <w:pPr>
              <w:pStyle w:val="Default"/>
              <w:ind w:left="1068"/>
              <w:jc w:val="both"/>
              <w:rPr>
                <w:rFonts w:ascii="Century Gothic" w:eastAsiaTheme="minorHAnsi" w:hAnsi="Century Gothic" w:cstheme="minorHAnsi"/>
                <w:color w:val="auto"/>
                <w:sz w:val="20"/>
                <w:szCs w:val="20"/>
                <w:lang w:val="es-EC" w:eastAsia="es-ES"/>
              </w:rPr>
            </w:pPr>
          </w:p>
          <w:p w14:paraId="08495C87" w14:textId="77777777" w:rsidR="003E7E5B" w:rsidRDefault="009E2AE4" w:rsidP="003E7E5B">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PAGO INVERSIÓN INICIAL</w:t>
            </w:r>
          </w:p>
          <w:p w14:paraId="016F605E" w14:textId="77777777" w:rsidR="003E7E5B" w:rsidRPr="001B5668" w:rsidRDefault="003E7E5B" w:rsidP="003E7E5B">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28D0A7E7" w14:textId="77777777" w:rsidR="003E7E5B" w:rsidRPr="00407E39" w:rsidRDefault="009E2AE4" w:rsidP="003E7E5B">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CONTABILIDAD - </w:t>
            </w:r>
            <w:r w:rsidR="00EC7A4C" w:rsidRPr="00EC7A4C">
              <w:rPr>
                <w:rFonts w:ascii="Century Gothic" w:eastAsiaTheme="minorHAnsi" w:hAnsi="Century Gothic" w:cstheme="minorHAnsi"/>
                <w:color w:val="auto"/>
                <w:sz w:val="20"/>
                <w:szCs w:val="20"/>
                <w:lang w:val="es-EC" w:eastAsia="es-ES"/>
              </w:rPr>
              <w:t>CHAMPION TECHNOLOGIES DEL ECUADOR CIA. LTDA. - ECOLAB ECUADOR CIA. LTDA</w:t>
            </w:r>
            <w:r w:rsidR="00EC7A4C">
              <w:rPr>
                <w:rFonts w:ascii="Century Gothic" w:eastAsiaTheme="minorHAnsi" w:hAnsi="Century Gothic" w:cstheme="minorHAnsi"/>
                <w:color w:val="auto"/>
                <w:sz w:val="20"/>
                <w:szCs w:val="20"/>
                <w:lang w:val="es-EC" w:eastAsia="es-ES"/>
              </w:rPr>
              <w:t>.</w:t>
            </w:r>
          </w:p>
        </w:tc>
      </w:tr>
      <w:tr w:rsidR="003E7E5B" w:rsidRPr="001B5668" w14:paraId="7B135081" w14:textId="77777777" w:rsidTr="002E3D7E">
        <w:trPr>
          <w:trHeight w:val="439"/>
          <w:jc w:val="center"/>
        </w:trPr>
        <w:tc>
          <w:tcPr>
            <w:tcW w:w="4957" w:type="dxa"/>
            <w:vAlign w:val="center"/>
          </w:tcPr>
          <w:p w14:paraId="34F16384" w14:textId="77777777" w:rsidR="003E7E5B" w:rsidRDefault="003E7E5B" w:rsidP="003E7E5B">
            <w:pPr>
              <w:pStyle w:val="Default"/>
              <w:ind w:left="1068"/>
              <w:jc w:val="both"/>
              <w:rPr>
                <w:rFonts w:ascii="Century Gothic" w:eastAsiaTheme="minorHAnsi" w:hAnsi="Century Gothic" w:cstheme="minorHAnsi"/>
                <w:color w:val="auto"/>
                <w:sz w:val="20"/>
                <w:szCs w:val="20"/>
                <w:lang w:val="es-EC" w:eastAsia="es-ES"/>
              </w:rPr>
            </w:pPr>
          </w:p>
          <w:p w14:paraId="2B83932D" w14:textId="77777777" w:rsidR="003E7E5B" w:rsidRDefault="009E2AE4" w:rsidP="003E7E5B">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ORDENAMIENTO POR FILE</w:t>
            </w:r>
          </w:p>
          <w:p w14:paraId="71B1DF1D" w14:textId="77777777" w:rsidR="003E7E5B" w:rsidRPr="001B5668" w:rsidRDefault="003E7E5B" w:rsidP="003E7E5B">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4FC95D76" w14:textId="77777777" w:rsidR="003E7E5B" w:rsidRPr="00407E39" w:rsidRDefault="009E2AE4" w:rsidP="003E7E5B">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3E7E5B" w:rsidRPr="001B5668" w14:paraId="7C79F78C" w14:textId="77777777" w:rsidTr="002E3D7E">
        <w:trPr>
          <w:trHeight w:val="439"/>
          <w:jc w:val="center"/>
        </w:trPr>
        <w:tc>
          <w:tcPr>
            <w:tcW w:w="4957" w:type="dxa"/>
            <w:vAlign w:val="center"/>
          </w:tcPr>
          <w:p w14:paraId="2F04607F" w14:textId="77777777" w:rsidR="003E7E5B" w:rsidRDefault="003E7E5B" w:rsidP="003E7E5B">
            <w:pPr>
              <w:pStyle w:val="Default"/>
              <w:jc w:val="both"/>
              <w:rPr>
                <w:rFonts w:ascii="Century Gothic" w:eastAsiaTheme="minorHAnsi" w:hAnsi="Century Gothic" w:cstheme="minorHAnsi"/>
                <w:color w:val="auto"/>
                <w:sz w:val="20"/>
                <w:szCs w:val="20"/>
                <w:lang w:val="es-EC" w:eastAsia="es-ES"/>
              </w:rPr>
            </w:pPr>
          </w:p>
          <w:p w14:paraId="55F6B6E3" w14:textId="77777777" w:rsidR="003E7E5B" w:rsidRDefault="009E2AE4" w:rsidP="003E7E5B">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DIGITALIZACIÓN</w:t>
            </w:r>
          </w:p>
          <w:p w14:paraId="74D2F8A1" w14:textId="77777777" w:rsidR="003E7E5B" w:rsidRPr="001B5668" w:rsidRDefault="003E7E5B" w:rsidP="003E7E5B">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5C993458" w14:textId="77777777" w:rsidR="003E7E5B" w:rsidRPr="00407E39" w:rsidRDefault="009E2AE4" w:rsidP="003E7E5B">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DIGITALIZACIÓN – DATASOLUTIONS S.A.</w:t>
            </w:r>
          </w:p>
        </w:tc>
      </w:tr>
      <w:tr w:rsidR="00774323" w:rsidRPr="001B5668" w14:paraId="08C7855F" w14:textId="77777777" w:rsidTr="002E3D7E">
        <w:trPr>
          <w:trHeight w:val="439"/>
          <w:jc w:val="center"/>
        </w:trPr>
        <w:tc>
          <w:tcPr>
            <w:tcW w:w="4957" w:type="dxa"/>
            <w:vAlign w:val="center"/>
          </w:tcPr>
          <w:p w14:paraId="6E1A9F0E"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0E54DD31"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REUNIONES DE AVANCE </w:t>
            </w:r>
          </w:p>
          <w:p w14:paraId="68B65313" w14:textId="77777777" w:rsidR="00774323" w:rsidRPr="001B5668" w:rsidRDefault="00774323" w:rsidP="00774323">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359DFB89" w14:textId="77777777" w:rsidR="00774323" w:rsidRPr="00407E39" w:rsidRDefault="00EC7A4C"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w:t>
            </w:r>
            <w:r w:rsidR="00774323">
              <w:rPr>
                <w:rFonts w:ascii="Century Gothic" w:eastAsiaTheme="minorHAnsi" w:hAnsi="Century Gothic" w:cstheme="minorHAnsi"/>
                <w:color w:val="auto"/>
                <w:sz w:val="20"/>
                <w:szCs w:val="20"/>
                <w:lang w:val="es-EC" w:eastAsia="es-ES"/>
              </w:rPr>
              <w:t xml:space="preserve"> COMERCIAL Y OPERACIONES – DATASOLUTIONS S.A.</w:t>
            </w:r>
          </w:p>
        </w:tc>
      </w:tr>
      <w:tr w:rsidR="00774323" w:rsidRPr="001B5668" w14:paraId="066C318A" w14:textId="77777777" w:rsidTr="002E3D7E">
        <w:trPr>
          <w:trHeight w:val="439"/>
          <w:jc w:val="center"/>
        </w:trPr>
        <w:tc>
          <w:tcPr>
            <w:tcW w:w="4957" w:type="dxa"/>
            <w:vAlign w:val="center"/>
          </w:tcPr>
          <w:p w14:paraId="695455BE"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636A37C2"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ATENCIÓN DE CASOS INCONVENIENTES O RETRASOS</w:t>
            </w:r>
            <w:r w:rsidRPr="000754A2">
              <w:rPr>
                <w:rFonts w:ascii="Century Gothic" w:eastAsiaTheme="minorHAnsi" w:hAnsi="Century Gothic" w:cstheme="minorHAnsi"/>
                <w:color w:val="auto"/>
                <w:sz w:val="20"/>
                <w:szCs w:val="20"/>
                <w:lang w:val="es-EC" w:eastAsia="es-ES"/>
              </w:rPr>
              <w:t>.</w:t>
            </w:r>
          </w:p>
          <w:p w14:paraId="7CE9F03B" w14:textId="77777777" w:rsidR="00774323" w:rsidRPr="001B5668" w:rsidRDefault="00774323" w:rsidP="00774323">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35B1F0B5" w14:textId="77777777" w:rsidR="00774323" w:rsidRPr="00407E39" w:rsidRDefault="00EC7A4C"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w:t>
            </w:r>
            <w:r w:rsidR="00774323">
              <w:rPr>
                <w:rFonts w:ascii="Century Gothic" w:eastAsiaTheme="minorHAnsi" w:hAnsi="Century Gothic" w:cstheme="minorHAnsi"/>
                <w:color w:val="auto"/>
                <w:sz w:val="20"/>
                <w:szCs w:val="20"/>
                <w:lang w:val="es-EC" w:eastAsia="es-ES"/>
              </w:rPr>
              <w:t xml:space="preserve"> COMERCIAL – DATASOLUTIONS S.A.</w:t>
            </w:r>
          </w:p>
        </w:tc>
      </w:tr>
      <w:tr w:rsidR="00774323" w:rsidRPr="001B5668" w14:paraId="03F834B3" w14:textId="77777777" w:rsidTr="002E3D7E">
        <w:trPr>
          <w:trHeight w:val="439"/>
          <w:jc w:val="center"/>
        </w:trPr>
        <w:tc>
          <w:tcPr>
            <w:tcW w:w="4957" w:type="dxa"/>
            <w:vAlign w:val="center"/>
          </w:tcPr>
          <w:p w14:paraId="7FB5302E"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650645A0"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PRESENTACION DE INFORME DE AVANCE Y FINAL</w:t>
            </w:r>
          </w:p>
          <w:p w14:paraId="3CAA0123" w14:textId="77777777" w:rsidR="00774323" w:rsidRPr="001B5668" w:rsidRDefault="00774323" w:rsidP="00774323">
            <w:pPr>
              <w:pStyle w:val="Default"/>
              <w:jc w:val="both"/>
              <w:rPr>
                <w:rFonts w:ascii="Century Gothic" w:eastAsiaTheme="minorHAnsi" w:hAnsi="Century Gothic" w:cstheme="minorHAnsi"/>
                <w:color w:val="auto"/>
                <w:sz w:val="20"/>
                <w:szCs w:val="20"/>
                <w:lang w:val="es-EC" w:eastAsia="es-ES"/>
              </w:rPr>
            </w:pPr>
          </w:p>
        </w:tc>
        <w:tc>
          <w:tcPr>
            <w:tcW w:w="5244" w:type="dxa"/>
            <w:vAlign w:val="center"/>
          </w:tcPr>
          <w:p w14:paraId="60FA78C6" w14:textId="77777777" w:rsidR="00774323" w:rsidRPr="00407E39" w:rsidRDefault="00774323"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774323" w:rsidRPr="001B5668" w14:paraId="0B0E355F" w14:textId="77777777" w:rsidTr="002E3D7E">
        <w:trPr>
          <w:trHeight w:val="439"/>
          <w:jc w:val="center"/>
        </w:trPr>
        <w:tc>
          <w:tcPr>
            <w:tcW w:w="4957" w:type="dxa"/>
            <w:vAlign w:val="center"/>
          </w:tcPr>
          <w:p w14:paraId="640A78AA"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00C3F019"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CAPACITACION</w:t>
            </w:r>
          </w:p>
          <w:p w14:paraId="77DE967E" w14:textId="77777777" w:rsidR="00774323" w:rsidRPr="001B5668" w:rsidRDefault="00774323" w:rsidP="00774323">
            <w:pPr>
              <w:pStyle w:val="Default"/>
              <w:jc w:val="both"/>
              <w:rPr>
                <w:rFonts w:ascii="Century Gothic" w:eastAsiaTheme="minorHAnsi" w:hAnsi="Century Gothic" w:cstheme="minorHAnsi"/>
                <w:color w:val="auto"/>
                <w:sz w:val="20"/>
                <w:szCs w:val="20"/>
                <w:lang w:val="es-EC" w:eastAsia="es-ES"/>
              </w:rPr>
            </w:pPr>
          </w:p>
        </w:tc>
        <w:tc>
          <w:tcPr>
            <w:tcW w:w="5244" w:type="dxa"/>
            <w:vAlign w:val="center"/>
          </w:tcPr>
          <w:p w14:paraId="31404E72" w14:textId="77777777" w:rsidR="00774323" w:rsidRPr="00407E39" w:rsidRDefault="00774323"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774323" w:rsidRPr="001B5668" w14:paraId="32EC6604" w14:textId="77777777" w:rsidTr="002E3D7E">
        <w:trPr>
          <w:trHeight w:val="439"/>
          <w:jc w:val="center"/>
        </w:trPr>
        <w:tc>
          <w:tcPr>
            <w:tcW w:w="4957" w:type="dxa"/>
            <w:vAlign w:val="center"/>
          </w:tcPr>
          <w:p w14:paraId="3B223BB4"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2B593917"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CIERRE DE PROYECTO</w:t>
            </w:r>
          </w:p>
          <w:p w14:paraId="18EFF2E3" w14:textId="77777777" w:rsidR="00774323" w:rsidRPr="001B5668" w:rsidRDefault="00774323" w:rsidP="00774323">
            <w:pPr>
              <w:pStyle w:val="Default"/>
              <w:jc w:val="both"/>
              <w:rPr>
                <w:rFonts w:ascii="Century Gothic" w:eastAsiaTheme="minorHAnsi" w:hAnsi="Century Gothic" w:cstheme="minorHAnsi"/>
                <w:color w:val="auto"/>
                <w:sz w:val="20"/>
                <w:szCs w:val="20"/>
                <w:lang w:val="es-EC" w:eastAsia="es-ES"/>
              </w:rPr>
            </w:pPr>
          </w:p>
        </w:tc>
        <w:tc>
          <w:tcPr>
            <w:tcW w:w="5244" w:type="dxa"/>
            <w:vAlign w:val="center"/>
          </w:tcPr>
          <w:p w14:paraId="4845A589" w14:textId="77777777" w:rsidR="00774323" w:rsidRPr="00407E39" w:rsidRDefault="00774323"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 COMERCIAL – DATASOLUTIONS S.A.</w:t>
            </w:r>
          </w:p>
        </w:tc>
      </w:tr>
      <w:tr w:rsidR="00774323" w:rsidRPr="001B5668" w14:paraId="104CB033" w14:textId="77777777" w:rsidTr="002E3D7E">
        <w:trPr>
          <w:trHeight w:val="439"/>
          <w:jc w:val="center"/>
        </w:trPr>
        <w:tc>
          <w:tcPr>
            <w:tcW w:w="4957" w:type="dxa"/>
            <w:vAlign w:val="center"/>
          </w:tcPr>
          <w:p w14:paraId="32127AD9"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09FFB70B"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ENTREGABLES</w:t>
            </w:r>
          </w:p>
          <w:p w14:paraId="321DDD2A" w14:textId="77777777" w:rsidR="00774323" w:rsidRPr="005C1E66" w:rsidRDefault="00774323" w:rsidP="00774323">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3EBA68A1" w14:textId="77777777" w:rsidR="00774323" w:rsidRPr="00407E39" w:rsidRDefault="00EC7A4C"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w:t>
            </w:r>
            <w:r w:rsidR="00774323">
              <w:rPr>
                <w:rFonts w:ascii="Century Gothic" w:eastAsiaTheme="minorHAnsi" w:hAnsi="Century Gothic" w:cstheme="minorHAnsi"/>
                <w:color w:val="auto"/>
                <w:sz w:val="20"/>
                <w:szCs w:val="20"/>
                <w:lang w:val="es-EC" w:eastAsia="es-ES"/>
              </w:rPr>
              <w:t xml:space="preserve"> COMERCIAL</w:t>
            </w:r>
            <w:r>
              <w:rPr>
                <w:rFonts w:ascii="Century Gothic" w:eastAsiaTheme="minorHAnsi" w:hAnsi="Century Gothic" w:cstheme="minorHAnsi"/>
                <w:color w:val="auto"/>
                <w:sz w:val="20"/>
                <w:szCs w:val="20"/>
                <w:lang w:val="es-EC" w:eastAsia="es-ES"/>
              </w:rPr>
              <w:t xml:space="preserve"> </w:t>
            </w:r>
            <w:r w:rsidR="00774323">
              <w:rPr>
                <w:rFonts w:ascii="Century Gothic" w:eastAsiaTheme="minorHAnsi" w:hAnsi="Century Gothic" w:cstheme="minorHAnsi"/>
                <w:color w:val="auto"/>
                <w:sz w:val="20"/>
                <w:szCs w:val="20"/>
                <w:lang w:val="es-EC" w:eastAsia="es-ES"/>
              </w:rPr>
              <w:t>– DATASOLUTIONS S.A.</w:t>
            </w:r>
          </w:p>
        </w:tc>
      </w:tr>
      <w:tr w:rsidR="00774323" w:rsidRPr="00C076F7" w14:paraId="4B8E4D69" w14:textId="77777777" w:rsidTr="002E3D7E">
        <w:trPr>
          <w:trHeight w:val="439"/>
          <w:jc w:val="center"/>
        </w:trPr>
        <w:tc>
          <w:tcPr>
            <w:tcW w:w="4957" w:type="dxa"/>
            <w:vAlign w:val="center"/>
          </w:tcPr>
          <w:p w14:paraId="6910417B"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2FAD0B4A"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POSTVENTA</w:t>
            </w:r>
          </w:p>
          <w:p w14:paraId="1C96D62C" w14:textId="77777777" w:rsidR="00774323" w:rsidRPr="001B5668" w:rsidRDefault="00774323" w:rsidP="00774323">
            <w:pPr>
              <w:pStyle w:val="Default"/>
              <w:jc w:val="both"/>
              <w:rPr>
                <w:rFonts w:ascii="Century Gothic" w:eastAsiaTheme="minorHAnsi" w:hAnsi="Century Gothic" w:cstheme="minorHAnsi"/>
                <w:color w:val="auto"/>
                <w:sz w:val="20"/>
                <w:szCs w:val="20"/>
                <w:lang w:val="es-EC" w:eastAsia="es-ES"/>
              </w:rPr>
            </w:pPr>
          </w:p>
        </w:tc>
        <w:tc>
          <w:tcPr>
            <w:tcW w:w="5244" w:type="dxa"/>
            <w:vAlign w:val="center"/>
          </w:tcPr>
          <w:p w14:paraId="61A329FA" w14:textId="77777777" w:rsidR="00774323" w:rsidRPr="007179D2" w:rsidRDefault="00EC7A4C" w:rsidP="00774323">
            <w:pPr>
              <w:pStyle w:val="Default"/>
              <w:jc w:val="both"/>
              <w:rPr>
                <w:rFonts w:ascii="Century Gothic" w:eastAsiaTheme="minorHAnsi" w:hAnsi="Century Gothic" w:cstheme="minorHAnsi"/>
                <w:color w:val="auto"/>
                <w:sz w:val="20"/>
                <w:szCs w:val="20"/>
                <w:lang w:eastAsia="es-ES"/>
              </w:rPr>
            </w:pPr>
            <w:r w:rsidRPr="007179D2">
              <w:rPr>
                <w:rFonts w:ascii="Century Gothic" w:eastAsiaTheme="minorHAnsi" w:hAnsi="Century Gothic" w:cstheme="minorHAnsi"/>
                <w:color w:val="auto"/>
                <w:sz w:val="20"/>
                <w:szCs w:val="20"/>
                <w:lang w:eastAsia="es-ES"/>
              </w:rPr>
              <w:t xml:space="preserve">GERENCIA </w:t>
            </w:r>
            <w:r w:rsidR="00774323" w:rsidRPr="007179D2">
              <w:rPr>
                <w:rFonts w:ascii="Century Gothic" w:eastAsiaTheme="minorHAnsi" w:hAnsi="Century Gothic" w:cstheme="minorHAnsi"/>
                <w:color w:val="auto"/>
                <w:sz w:val="20"/>
                <w:szCs w:val="20"/>
                <w:lang w:eastAsia="es-ES"/>
              </w:rPr>
              <w:t>COMERCIAL &amp; SAC – DATASOLUTIONS S.A.</w:t>
            </w:r>
          </w:p>
        </w:tc>
      </w:tr>
      <w:tr w:rsidR="00774323" w:rsidRPr="004735B8" w14:paraId="7750F9E6" w14:textId="77777777" w:rsidTr="00774323">
        <w:trPr>
          <w:trHeight w:val="73"/>
          <w:jc w:val="center"/>
        </w:trPr>
        <w:tc>
          <w:tcPr>
            <w:tcW w:w="10201" w:type="dxa"/>
            <w:gridSpan w:val="2"/>
          </w:tcPr>
          <w:p w14:paraId="2D3C9D12" w14:textId="77777777" w:rsidR="00774323" w:rsidRPr="00774323" w:rsidRDefault="00774323" w:rsidP="00774323">
            <w:pPr>
              <w:pStyle w:val="Default"/>
              <w:jc w:val="both"/>
              <w:rPr>
                <w:rFonts w:ascii="Century Gothic" w:hAnsi="Century Gothic" w:cs="Arial"/>
                <w:b/>
                <w:sz w:val="20"/>
                <w:szCs w:val="20"/>
                <w:lang w:val="es-ES_tradnl"/>
              </w:rPr>
            </w:pPr>
            <w:r w:rsidRPr="00774323">
              <w:rPr>
                <w:rFonts w:ascii="Century Gothic" w:hAnsi="Century Gothic" w:cs="Arial"/>
                <w:b/>
                <w:sz w:val="20"/>
                <w:szCs w:val="20"/>
                <w:lang w:val="es-ES_tradnl"/>
              </w:rPr>
              <w:t>NOTA DE COMPROMISO:</w:t>
            </w:r>
          </w:p>
          <w:p w14:paraId="096292E9" w14:textId="77777777" w:rsidR="00774323" w:rsidRPr="00774323" w:rsidRDefault="00774323" w:rsidP="00774323">
            <w:pPr>
              <w:pStyle w:val="Default"/>
              <w:jc w:val="both"/>
              <w:rPr>
                <w:rFonts w:ascii="Century Gothic" w:hAnsi="Century Gothic" w:cs="Arial"/>
                <w:b/>
                <w:sz w:val="20"/>
                <w:szCs w:val="20"/>
                <w:lang w:val="es-ES_tradnl"/>
              </w:rPr>
            </w:pPr>
          </w:p>
          <w:p w14:paraId="25AAA02E" w14:textId="77777777" w:rsidR="00774323" w:rsidRPr="00774323" w:rsidRDefault="00774323" w:rsidP="00774323">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C"/>
              </w:rPr>
              <w:t xml:space="preserve">Mediante la firma de este documento el cliente reconoce que </w:t>
            </w:r>
            <w:r w:rsidRPr="00774323">
              <w:rPr>
                <w:rFonts w:ascii="Century Gothic" w:hAnsi="Century Gothic" w:cs="Arial"/>
                <w:b/>
                <w:bCs/>
                <w:sz w:val="20"/>
                <w:szCs w:val="20"/>
                <w:lang w:val="es-EC"/>
              </w:rPr>
              <w:t>DATASOLUTIONS S.A.</w:t>
            </w:r>
            <w:r w:rsidRPr="00774323">
              <w:rPr>
                <w:rFonts w:ascii="Century Gothic" w:hAnsi="Century Gothic" w:cs="Arial"/>
                <w:sz w:val="20"/>
                <w:szCs w:val="20"/>
                <w:lang w:val="es-EC"/>
              </w:rPr>
              <w:t xml:space="preserve"> </w:t>
            </w:r>
            <w:r>
              <w:rPr>
                <w:rFonts w:ascii="Century Gothic" w:hAnsi="Century Gothic" w:cs="Arial"/>
                <w:sz w:val="20"/>
                <w:szCs w:val="20"/>
                <w:lang w:val="es-EC"/>
              </w:rPr>
              <w:t xml:space="preserve">que </w:t>
            </w:r>
            <w:r w:rsidRPr="00774323">
              <w:rPr>
                <w:rFonts w:ascii="Century Gothic" w:hAnsi="Century Gothic" w:cs="Arial"/>
                <w:sz w:val="20"/>
                <w:szCs w:val="20"/>
                <w:lang w:val="es-EC"/>
              </w:rPr>
              <w:t xml:space="preserve">ha cumplido satisfactoriamente con la reunión de inicio de proyecto y con las actividades definidas por cada una de las partes, </w:t>
            </w:r>
            <w:r w:rsidRPr="00774323">
              <w:rPr>
                <w:rFonts w:ascii="Century Gothic" w:hAnsi="Century Gothic" w:cs="Arial"/>
                <w:sz w:val="20"/>
                <w:szCs w:val="20"/>
                <w:lang w:val="es-ES"/>
              </w:rPr>
              <w:t xml:space="preserve">y que el cliente no presenta ningún tipo de reclamo ante el trabajo </w:t>
            </w:r>
            <w:r>
              <w:rPr>
                <w:rFonts w:ascii="Century Gothic" w:hAnsi="Century Gothic" w:cs="Arial"/>
                <w:sz w:val="20"/>
                <w:szCs w:val="20"/>
                <w:lang w:val="es-ES"/>
              </w:rPr>
              <w:t xml:space="preserve">que se va a </w:t>
            </w:r>
            <w:r w:rsidRPr="00774323">
              <w:rPr>
                <w:rFonts w:ascii="Century Gothic" w:hAnsi="Century Gothic" w:cs="Arial"/>
                <w:sz w:val="20"/>
                <w:szCs w:val="20"/>
                <w:lang w:val="es-ES"/>
              </w:rPr>
              <w:t>realiza</w:t>
            </w:r>
            <w:r>
              <w:rPr>
                <w:rFonts w:ascii="Century Gothic" w:hAnsi="Century Gothic" w:cs="Arial"/>
                <w:sz w:val="20"/>
                <w:szCs w:val="20"/>
                <w:lang w:val="es-ES"/>
              </w:rPr>
              <w:t>r</w:t>
            </w:r>
            <w:r w:rsidRPr="00774323">
              <w:rPr>
                <w:rFonts w:ascii="Century Gothic" w:hAnsi="Century Gothic" w:cs="Arial"/>
                <w:sz w:val="20"/>
                <w:szCs w:val="20"/>
                <w:lang w:val="es-ES"/>
              </w:rPr>
              <w:t>, según este documento.</w:t>
            </w:r>
          </w:p>
          <w:p w14:paraId="1DCFCCA5" w14:textId="77777777" w:rsidR="00774323" w:rsidRPr="00774323" w:rsidRDefault="00774323" w:rsidP="00774323">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S"/>
              </w:rPr>
              <w:lastRenderedPageBreak/>
              <w:t>El Cliente certifica también lo siguiente:</w:t>
            </w:r>
          </w:p>
          <w:p w14:paraId="47EA97CE" w14:textId="77777777" w:rsidR="00774323" w:rsidRPr="00774323" w:rsidRDefault="00774323" w:rsidP="00774323">
            <w:pPr>
              <w:pStyle w:val="Prrafodelista"/>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 xml:space="preserve">Que, ha sido informado en la metodología de trabajo con cada una de las herramientas necesarias para operar los servicios de </w:t>
            </w:r>
            <w:r w:rsidRPr="00774323">
              <w:rPr>
                <w:rFonts w:ascii="Century Gothic" w:hAnsi="Century Gothic"/>
                <w:b/>
                <w:bCs/>
                <w:sz w:val="20"/>
                <w:szCs w:val="20"/>
                <w:lang w:eastAsia="en-US"/>
              </w:rPr>
              <w:t>DATASOLUTIONS S.A</w:t>
            </w:r>
            <w:r w:rsidRPr="00774323">
              <w:rPr>
                <w:rFonts w:ascii="Century Gothic" w:hAnsi="Century Gothic"/>
                <w:sz w:val="20"/>
                <w:szCs w:val="20"/>
                <w:lang w:eastAsia="en-US"/>
              </w:rPr>
              <w:t>.</w:t>
            </w:r>
            <w:r>
              <w:rPr>
                <w:rFonts w:ascii="Century Gothic" w:hAnsi="Century Gothic"/>
                <w:sz w:val="20"/>
                <w:szCs w:val="20"/>
                <w:lang w:eastAsia="en-US"/>
              </w:rPr>
              <w:t>,</w:t>
            </w:r>
            <w:r w:rsidRPr="00774323">
              <w:rPr>
                <w:rFonts w:ascii="Century Gothic" w:hAnsi="Century Gothic"/>
                <w:sz w:val="20"/>
                <w:szCs w:val="20"/>
                <w:lang w:eastAsia="en-US"/>
              </w:rPr>
              <w:t xml:space="preserve"> de manera eficiente, así como en su proceso de </w:t>
            </w:r>
            <w:r>
              <w:rPr>
                <w:rFonts w:ascii="Century Gothic" w:hAnsi="Century Gothic"/>
                <w:sz w:val="20"/>
                <w:szCs w:val="20"/>
                <w:lang w:eastAsia="en-US"/>
              </w:rPr>
              <w:t xml:space="preserve">digitalización, </w:t>
            </w:r>
            <w:r w:rsidRPr="00774323">
              <w:rPr>
                <w:rFonts w:ascii="Century Gothic" w:hAnsi="Century Gothic"/>
                <w:sz w:val="20"/>
                <w:szCs w:val="20"/>
                <w:lang w:eastAsia="en-US"/>
              </w:rPr>
              <w:t>ordenamiento e indexación</w:t>
            </w:r>
            <w:r>
              <w:rPr>
                <w:rFonts w:ascii="Century Gothic" w:hAnsi="Century Gothic"/>
                <w:sz w:val="20"/>
                <w:szCs w:val="20"/>
                <w:lang w:eastAsia="en-US"/>
              </w:rPr>
              <w:t xml:space="preserve"> de los servicios contratados</w:t>
            </w:r>
            <w:r w:rsidRPr="00774323">
              <w:rPr>
                <w:rFonts w:ascii="Century Gothic" w:hAnsi="Century Gothic"/>
                <w:sz w:val="20"/>
                <w:szCs w:val="20"/>
                <w:lang w:eastAsia="en-US"/>
              </w:rPr>
              <w:t>.</w:t>
            </w:r>
          </w:p>
          <w:p w14:paraId="0DCE86B7" w14:textId="77777777" w:rsidR="00774323" w:rsidRPr="00774323" w:rsidRDefault="00774323" w:rsidP="00774323">
            <w:pPr>
              <w:pStyle w:val="Prrafodelista"/>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 xml:space="preserve">Que, no tiene dudas respecto al manejo operativo con la compañía </w:t>
            </w:r>
            <w:r w:rsidRPr="00774323">
              <w:rPr>
                <w:rFonts w:ascii="Century Gothic" w:hAnsi="Century Gothic"/>
                <w:b/>
                <w:bCs/>
                <w:sz w:val="20"/>
                <w:szCs w:val="20"/>
                <w:lang w:eastAsia="en-US"/>
              </w:rPr>
              <w:t>DATASOLUTIONS S.A.</w:t>
            </w:r>
            <w:r>
              <w:rPr>
                <w:rFonts w:ascii="Century Gothic" w:hAnsi="Century Gothic"/>
                <w:b/>
                <w:bCs/>
                <w:sz w:val="20"/>
                <w:szCs w:val="20"/>
                <w:lang w:eastAsia="en-US"/>
              </w:rPr>
              <w:t xml:space="preserve">, </w:t>
            </w:r>
            <w:r>
              <w:rPr>
                <w:rFonts w:ascii="Century Gothic" w:hAnsi="Century Gothic"/>
                <w:sz w:val="20"/>
                <w:szCs w:val="20"/>
                <w:lang w:eastAsia="en-US"/>
              </w:rPr>
              <w:t>y los tiempos que este efectuaría para el correcto desarrollo del proyecto</w:t>
            </w:r>
          </w:p>
          <w:p w14:paraId="4712DBE5" w14:textId="77777777" w:rsidR="00774323" w:rsidRPr="00774323" w:rsidRDefault="00774323" w:rsidP="00774323">
            <w:pPr>
              <w:pStyle w:val="Prrafodelista"/>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Que, conoce las tarifas y se compromete a cancelarlas en las fechas estipuladas y según las condiciones contempladas en este documento.</w:t>
            </w:r>
          </w:p>
          <w:p w14:paraId="398AA99F" w14:textId="77777777" w:rsidR="00774323" w:rsidRPr="00774323" w:rsidRDefault="00774323" w:rsidP="00774323">
            <w:pPr>
              <w:pStyle w:val="Prrafodelista"/>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Que, se compromete a recibir una visita por parte del Asesor Responsable para la evaluación correspondiente en el periodo de acompañamiento y desarrollo de proyecto.</w:t>
            </w:r>
          </w:p>
          <w:p w14:paraId="179A12E7" w14:textId="77777777" w:rsidR="00774323" w:rsidRPr="00774323" w:rsidRDefault="00774323" w:rsidP="00774323">
            <w:pPr>
              <w:pStyle w:val="Prrafodelista"/>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0CD3EF1A" w14:textId="77777777" w:rsidR="00774323" w:rsidRPr="00774323" w:rsidRDefault="00774323" w:rsidP="00774323">
            <w:pPr>
              <w:jc w:val="both"/>
              <w:rPr>
                <w:rFonts w:ascii="Century Gothic" w:hAnsi="Century Gothic"/>
                <w:sz w:val="20"/>
                <w:szCs w:val="20"/>
                <w:lang w:eastAsia="en-US"/>
              </w:rPr>
            </w:pPr>
            <w:r w:rsidRPr="00774323">
              <w:rPr>
                <w:rFonts w:ascii="Century Gothic" w:hAnsi="Century Gothic"/>
                <w:sz w:val="20"/>
                <w:szCs w:val="20"/>
                <w:lang w:eastAsia="en-US"/>
              </w:rPr>
              <w:t>La Compañía certifica también lo siguiente:</w:t>
            </w:r>
          </w:p>
          <w:p w14:paraId="3988815A" w14:textId="77777777" w:rsidR="00774323" w:rsidRPr="00774323" w:rsidRDefault="00774323" w:rsidP="00774323">
            <w:pPr>
              <w:pStyle w:val="Prrafodelista"/>
              <w:numPr>
                <w:ilvl w:val="0"/>
                <w:numId w:val="9"/>
              </w:numPr>
              <w:jc w:val="both"/>
              <w:rPr>
                <w:rFonts w:ascii="Century Gothic" w:hAnsi="Century Gothic"/>
                <w:sz w:val="20"/>
                <w:szCs w:val="20"/>
                <w:lang w:eastAsia="en-US"/>
              </w:rPr>
            </w:pPr>
            <w:r w:rsidRPr="00774323">
              <w:rPr>
                <w:rFonts w:ascii="Century Gothic" w:hAnsi="Century Gothic"/>
                <w:sz w:val="20"/>
                <w:szCs w:val="20"/>
                <w:lang w:eastAsia="en-US"/>
              </w:rPr>
              <w:t>Que, el Asesor Comercial asignado a la cuenta es responsable de programar las reuniones en el período de desarrollo del proyecto, reunión de avance y acompañamiento para recibir cualquier inquietud por parte de El Cliente, así como solventar cualquier inconveniente que este mantuviese, y que corresponda a lo establecido en la presenta acta.</w:t>
            </w:r>
          </w:p>
          <w:p w14:paraId="44D7296B" w14:textId="77777777" w:rsidR="00774323" w:rsidRPr="00774323" w:rsidRDefault="00774323" w:rsidP="00774323">
            <w:pPr>
              <w:pStyle w:val="Prrafodelista"/>
              <w:numPr>
                <w:ilvl w:val="0"/>
                <w:numId w:val="9"/>
              </w:numPr>
              <w:jc w:val="both"/>
              <w:rPr>
                <w:rFonts w:ascii="Century Gothic" w:hAnsi="Century Gothic"/>
                <w:sz w:val="20"/>
                <w:szCs w:val="20"/>
                <w:lang w:eastAsia="en-US"/>
              </w:rPr>
            </w:pPr>
            <w:r w:rsidRPr="00774323">
              <w:rPr>
                <w:rFonts w:ascii="Century Gothic" w:hAnsi="Century Gothic"/>
                <w:sz w:val="20"/>
                <w:szCs w:val="20"/>
                <w:lang w:eastAsia="en-US"/>
              </w:rPr>
              <w:t>Que, el Asesor Comercial responsable de su cuenta, es el primer punto de contacto, así como nuestro departamento de SAC, para solventar cualquier duda, inquietud o inconveniente que tenga El Cliente, y que este establezca en el canal único de comunicación a un responsable.</w:t>
            </w:r>
          </w:p>
          <w:p w14:paraId="0D5CD1E7" w14:textId="77777777" w:rsidR="00774323" w:rsidRPr="00AD6194" w:rsidRDefault="00774323" w:rsidP="00774323">
            <w:pPr>
              <w:pStyle w:val="Default"/>
              <w:jc w:val="both"/>
              <w:rPr>
                <w:rFonts w:ascii="Century Gothic" w:eastAsiaTheme="minorHAnsi" w:hAnsi="Century Gothic" w:cstheme="minorHAnsi"/>
                <w:b/>
                <w:color w:val="auto"/>
                <w:sz w:val="20"/>
                <w:szCs w:val="20"/>
                <w:lang w:val="es-EC" w:eastAsia="es-ES"/>
              </w:rPr>
            </w:pPr>
          </w:p>
          <w:p w14:paraId="3CED5134" w14:textId="77777777" w:rsidR="00774323" w:rsidRPr="002C6C88" w:rsidRDefault="00774323" w:rsidP="00774323">
            <w:pPr>
              <w:pStyle w:val="Default"/>
              <w:jc w:val="both"/>
              <w:rPr>
                <w:rFonts w:ascii="Arial Narrow" w:hAnsi="Arial Narrow" w:cs="Arial"/>
                <w:sz w:val="22"/>
                <w:szCs w:val="22"/>
                <w:lang w:val="es-ES_tradnl"/>
              </w:rPr>
            </w:pPr>
          </w:p>
        </w:tc>
      </w:tr>
    </w:tbl>
    <w:p w14:paraId="788FEDBA" w14:textId="74ED1BBC" w:rsidR="00FE4017" w:rsidRDefault="00FE4017" w:rsidP="00FE4017">
      <w:pPr>
        <w:pStyle w:val="Default"/>
        <w:rPr>
          <w:rFonts w:ascii="Century Gothic" w:eastAsiaTheme="minorHAnsi" w:hAnsi="Century Gothic" w:cstheme="minorHAnsi"/>
          <w:color w:val="auto"/>
          <w:sz w:val="20"/>
          <w:szCs w:val="20"/>
          <w:lang w:val="es-EC" w:eastAsia="es-ES"/>
        </w:rPr>
      </w:pPr>
    </w:p>
    <w:p w14:paraId="449FFE78" w14:textId="474DEFCF" w:rsidR="00FE4017" w:rsidRDefault="008303A3" w:rsidP="00FE4017">
      <w:pPr>
        <w:pStyle w:val="Default"/>
        <w:rPr>
          <w:rFonts w:ascii="Century Gothic" w:eastAsiaTheme="minorHAnsi" w:hAnsi="Century Gothic" w:cstheme="minorHAnsi"/>
          <w:color w:val="auto"/>
          <w:sz w:val="20"/>
          <w:szCs w:val="20"/>
          <w:lang w:val="es-EC" w:eastAsia="es-ES"/>
        </w:rPr>
      </w:pPr>
      <w:ins w:id="2" w:author="Jazmin Torres" w:date="2019-11-05T11:04:00Z">
        <w:r>
          <w:rPr>
            <w:noProof/>
          </w:rPr>
          <w:drawing>
            <wp:anchor distT="0" distB="0" distL="114300" distR="114300" simplePos="0" relativeHeight="251659264" behindDoc="0" locked="0" layoutInCell="1" allowOverlap="1" wp14:anchorId="74FB8A5E" wp14:editId="66D6EB59">
              <wp:simplePos x="0" y="0"/>
              <wp:positionH relativeFrom="column">
                <wp:posOffset>385128</wp:posOffset>
              </wp:positionH>
              <wp:positionV relativeFrom="paragraph">
                <wp:posOffset>106998</wp:posOffset>
              </wp:positionV>
              <wp:extent cx="399359" cy="1104478"/>
              <wp:effectExtent l="0" t="9843"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ebb1140-98ef-4ff8-8b22-7efffae9cdea.jpg"/>
                      <pic:cNvPicPr/>
                    </pic:nvPicPr>
                    <pic:blipFill rotWithShape="1">
                      <a:blip r:embed="rId12" cstate="print">
                        <a:extLst>
                          <a:ext uri="{BEBA8EAE-BF5A-486C-A8C5-ECC9F3942E4B}">
                            <a14:imgProps xmlns:a14="http://schemas.microsoft.com/office/drawing/2010/main">
                              <a14:imgLayer r:embed="rId13">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56367" t="37489" r="19258" b="24593"/>
                      <a:stretch/>
                    </pic:blipFill>
                    <pic:spPr bwMode="auto">
                      <a:xfrm rot="5400000">
                        <a:off x="0" y="0"/>
                        <a:ext cx="399359" cy="110447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ins>
      <w:r w:rsidR="00DB6783">
        <w:rPr>
          <w:rFonts w:ascii="Century Gothic" w:eastAsiaTheme="minorHAnsi" w:hAnsi="Century Gothic" w:cstheme="minorHAnsi"/>
          <w:color w:val="auto"/>
          <w:sz w:val="20"/>
          <w:szCs w:val="20"/>
          <w:lang w:val="es-EC" w:eastAsia="es-ES"/>
        </w:rPr>
        <w:t>ELABORADO POR:</w:t>
      </w:r>
    </w:p>
    <w:p w14:paraId="48F20BD9" w14:textId="06F08D07" w:rsidR="00FE4017" w:rsidRDefault="00FE4017" w:rsidP="00FE4017">
      <w:pPr>
        <w:pStyle w:val="Default"/>
        <w:rPr>
          <w:rFonts w:ascii="Century Gothic" w:eastAsiaTheme="minorHAnsi" w:hAnsi="Century Gothic" w:cstheme="minorHAnsi"/>
          <w:color w:val="auto"/>
          <w:sz w:val="20"/>
          <w:szCs w:val="20"/>
          <w:lang w:val="es-EC" w:eastAsia="es-ES"/>
        </w:rPr>
      </w:pPr>
    </w:p>
    <w:p w14:paraId="08BD5DE6" w14:textId="77777777" w:rsidR="00FE4017" w:rsidRDefault="00FE4017" w:rsidP="00FE4017">
      <w:pPr>
        <w:pStyle w:val="Default"/>
        <w:rPr>
          <w:rFonts w:ascii="Century Gothic" w:eastAsiaTheme="minorHAnsi" w:hAnsi="Century Gothic" w:cstheme="minorHAnsi"/>
          <w:color w:val="auto"/>
          <w:sz w:val="20"/>
          <w:szCs w:val="20"/>
          <w:lang w:val="es-EC" w:eastAsia="es-ES"/>
        </w:rPr>
      </w:pPr>
    </w:p>
    <w:p w14:paraId="63C800C4" w14:textId="77777777" w:rsidR="00FE4017" w:rsidRDefault="00FE4017" w:rsidP="00FE4017">
      <w:pPr>
        <w:pStyle w:val="Default"/>
        <w:rPr>
          <w:rFonts w:ascii="Century Gothic" w:eastAsiaTheme="minorHAnsi" w:hAnsi="Century Gothic" w:cstheme="minorHAnsi"/>
          <w:color w:val="auto"/>
          <w:sz w:val="20"/>
          <w:szCs w:val="20"/>
          <w:lang w:val="es-EC" w:eastAsia="es-ES"/>
        </w:rPr>
      </w:pPr>
    </w:p>
    <w:p w14:paraId="0AD25299" w14:textId="77777777" w:rsidR="00FE4017" w:rsidRDefault="00FE4017" w:rsidP="00FE4017">
      <w:pPr>
        <w:pStyle w:val="Default"/>
        <w:rPr>
          <w:rFonts w:ascii="Century Gothic" w:eastAsiaTheme="minorHAnsi" w:hAnsi="Century Gothic" w:cstheme="minorHAnsi"/>
          <w:color w:val="auto"/>
          <w:sz w:val="20"/>
          <w:szCs w:val="20"/>
          <w:lang w:val="es-EC" w:eastAsia="es-ES"/>
        </w:rPr>
      </w:pPr>
    </w:p>
    <w:p w14:paraId="41B76091" w14:textId="6B925511" w:rsidR="00FE4017" w:rsidDel="008303A3" w:rsidRDefault="00FE4017" w:rsidP="00FE4017">
      <w:pPr>
        <w:pStyle w:val="Default"/>
        <w:rPr>
          <w:del w:id="3" w:author="Jazmin Torres" w:date="2019-11-05T11:03:00Z"/>
          <w:rFonts w:ascii="Century Gothic" w:eastAsiaTheme="minorHAnsi" w:hAnsi="Century Gothic" w:cstheme="minorHAnsi"/>
          <w:color w:val="auto"/>
          <w:sz w:val="20"/>
          <w:szCs w:val="20"/>
          <w:lang w:val="es-EC" w:eastAsia="es-ES"/>
        </w:rPr>
      </w:pPr>
    </w:p>
    <w:p w14:paraId="3300823A" w14:textId="13F5C36D" w:rsidR="00FE4017" w:rsidRPr="007179D2" w:rsidRDefault="008303A3" w:rsidP="008303A3">
      <w:pPr>
        <w:pStyle w:val="Default"/>
        <w:tabs>
          <w:tab w:val="left" w:pos="3495"/>
        </w:tabs>
        <w:rPr>
          <w:rFonts w:ascii="Century Gothic" w:eastAsiaTheme="minorHAnsi" w:hAnsi="Century Gothic" w:cstheme="minorHAnsi"/>
          <w:sz w:val="20"/>
          <w:szCs w:val="20"/>
          <w:lang w:val="es-ES" w:eastAsia="es-ES"/>
        </w:rPr>
        <w:pPrChange w:id="4" w:author="Jazmin Torres" w:date="2019-11-05T11:04:00Z">
          <w:pPr>
            <w:pStyle w:val="Default"/>
          </w:pPr>
        </w:pPrChange>
      </w:pPr>
      <w:ins w:id="5" w:author="Jazmin Torres" w:date="2019-11-05T11:04:00Z">
        <w:r>
          <w:rPr>
            <w:rFonts w:ascii="Century Gothic" w:eastAsiaTheme="minorHAnsi" w:hAnsi="Century Gothic" w:cstheme="minorHAnsi"/>
            <w:sz w:val="20"/>
            <w:szCs w:val="20"/>
            <w:lang w:val="es-ES" w:eastAsia="es-ES"/>
          </w:rPr>
          <w:tab/>
        </w:r>
      </w:ins>
    </w:p>
    <w:p w14:paraId="3590C5F6" w14:textId="77777777" w:rsidR="00FE4017" w:rsidRPr="007179D2" w:rsidRDefault="00A469BF" w:rsidP="00FE4017">
      <w:pPr>
        <w:pStyle w:val="Default"/>
        <w:rPr>
          <w:rFonts w:ascii="Century Gothic" w:eastAsiaTheme="minorHAnsi" w:hAnsi="Century Gothic" w:cstheme="minorHAnsi"/>
          <w:color w:val="auto"/>
          <w:sz w:val="20"/>
          <w:szCs w:val="20"/>
          <w:lang w:val="es-ES" w:eastAsia="es-ES"/>
        </w:rPr>
      </w:pPr>
      <w:r w:rsidRPr="007179D2">
        <w:rPr>
          <w:rFonts w:ascii="Century Gothic" w:eastAsiaTheme="minorHAnsi" w:hAnsi="Century Gothic" w:cstheme="minorHAnsi"/>
          <w:sz w:val="20"/>
          <w:szCs w:val="20"/>
          <w:lang w:val="es-ES" w:eastAsia="es-ES"/>
        </w:rPr>
        <w:t>Srta. Jazmin Torres.</w:t>
      </w:r>
    </w:p>
    <w:p w14:paraId="0E072E82" w14:textId="77777777" w:rsidR="00FE4017" w:rsidRPr="007179D2" w:rsidRDefault="00A469BF" w:rsidP="00FE4017">
      <w:pPr>
        <w:pStyle w:val="Default"/>
        <w:rPr>
          <w:rFonts w:ascii="Century Gothic" w:eastAsiaTheme="minorHAnsi" w:hAnsi="Century Gothic" w:cstheme="minorHAnsi"/>
          <w:color w:val="auto"/>
          <w:sz w:val="20"/>
          <w:szCs w:val="20"/>
          <w:lang w:val="es-ES" w:eastAsia="es-ES"/>
        </w:rPr>
      </w:pPr>
      <w:r w:rsidRPr="007179D2">
        <w:rPr>
          <w:rFonts w:ascii="Century Gothic" w:eastAsiaTheme="minorHAnsi" w:hAnsi="Century Gothic" w:cstheme="minorHAnsi"/>
          <w:b/>
          <w:sz w:val="20"/>
          <w:szCs w:val="20"/>
          <w:lang w:val="es-ES" w:eastAsia="es-ES"/>
        </w:rPr>
        <w:t>SERVICIO AL CLIENTE</w:t>
      </w:r>
    </w:p>
    <w:p w14:paraId="448FF749" w14:textId="77777777" w:rsidR="00FE4017" w:rsidRPr="007179D2" w:rsidRDefault="00FE4017" w:rsidP="00FE4017">
      <w:pPr>
        <w:pStyle w:val="Default"/>
        <w:rPr>
          <w:rFonts w:ascii="Century Gothic" w:eastAsiaTheme="minorHAnsi" w:hAnsi="Century Gothic" w:cstheme="minorHAnsi"/>
          <w:color w:val="auto"/>
          <w:sz w:val="20"/>
          <w:szCs w:val="20"/>
          <w:lang w:val="es-ES" w:eastAsia="es-ES"/>
        </w:rPr>
      </w:pPr>
      <w:r w:rsidRPr="007179D2">
        <w:rPr>
          <w:rFonts w:ascii="Century Gothic" w:eastAsiaTheme="minorHAnsi" w:hAnsi="Century Gothic" w:cstheme="minorHAnsi"/>
          <w:sz w:val="20"/>
          <w:szCs w:val="20"/>
          <w:lang w:val="es-ES" w:eastAsia="es-ES"/>
        </w:rPr>
        <w:t>DATASOLUTIONS S.A.</w:t>
      </w:r>
      <w:r w:rsidRPr="007179D2">
        <w:rPr>
          <w:rFonts w:asciiTheme="minorHAnsi" w:hAnsiTheme="minorHAnsi" w:cstheme="minorHAnsi"/>
          <w:sz w:val="20"/>
          <w:szCs w:val="20"/>
          <w:lang w:val="es-ES"/>
        </w:rPr>
        <w:tab/>
      </w:r>
    </w:p>
    <w:p w14:paraId="620E7EFD" w14:textId="77777777" w:rsidR="00FE4017" w:rsidRPr="007179D2" w:rsidRDefault="00FE4017" w:rsidP="00FE4017">
      <w:pPr>
        <w:pStyle w:val="Default"/>
        <w:rPr>
          <w:rFonts w:ascii="Century Gothic" w:eastAsiaTheme="minorHAnsi" w:hAnsi="Century Gothic" w:cstheme="minorHAnsi"/>
          <w:color w:val="auto"/>
          <w:sz w:val="20"/>
          <w:szCs w:val="20"/>
          <w:lang w:val="es-ES" w:eastAsia="es-ES"/>
        </w:rPr>
      </w:pPr>
    </w:p>
    <w:p w14:paraId="612A9716" w14:textId="77777777" w:rsidR="007F58EF" w:rsidRPr="00FE4017" w:rsidRDefault="007F58EF" w:rsidP="00FE4017"/>
    <w:sectPr w:rsidR="007F58EF" w:rsidRPr="00FE4017" w:rsidSect="00107B38">
      <w:headerReference w:type="default" r:id="rId14"/>
      <w:footerReference w:type="default" r:id="rId15"/>
      <w:pgSz w:w="11906" w:h="16838" w:code="9"/>
      <w:pgMar w:top="1134" w:right="1134" w:bottom="851"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D8F5E" w14:textId="77777777" w:rsidR="00084179" w:rsidRDefault="00084179" w:rsidP="00A204C1">
      <w:r>
        <w:separator/>
      </w:r>
    </w:p>
  </w:endnote>
  <w:endnote w:type="continuationSeparator" w:id="0">
    <w:p w14:paraId="5BE152F0" w14:textId="77777777" w:rsidR="00084179" w:rsidRDefault="00084179" w:rsidP="00A2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6" w:name="_Hlk9690953"/>
  <w:bookmarkStart w:id="7" w:name="_Hlk9690954"/>
  <w:bookmarkStart w:id="8" w:name="_Hlk9692477"/>
  <w:bookmarkStart w:id="9" w:name="_Hlk9692478"/>
  <w:p w14:paraId="3CBBFCC0" w14:textId="77777777" w:rsidR="00774323" w:rsidRPr="00804CBE" w:rsidRDefault="00774323" w:rsidP="006E28C5">
    <w:pPr>
      <w:pStyle w:val="Piedepgina"/>
      <w:ind w:left="227"/>
      <w:rPr>
        <w:rFonts w:ascii="Century Gothic" w:hAnsi="Century Gothic"/>
        <w:b/>
        <w:sz w:val="20"/>
        <w:szCs w:val="20"/>
      </w:rPr>
    </w:pPr>
    <w:r>
      <w:rPr>
        <w:noProof/>
      </w:rPr>
      <mc:AlternateContent>
        <mc:Choice Requires="wps">
          <w:drawing>
            <wp:anchor distT="0" distB="0" distL="114300" distR="114300" simplePos="0" relativeHeight="251660288" behindDoc="0" locked="0" layoutInCell="1" allowOverlap="1" wp14:anchorId="270FA182" wp14:editId="1DB3B200">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2ABAB9" id="Connecteur droit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" strokecolor="#4579b8 [3044]">
              <w10:wrap anchorx="margin"/>
            </v:line>
          </w:pict>
        </mc:Fallback>
      </mc:AlternateContent>
    </w:r>
    <w:r w:rsidRPr="00804CBE">
      <w:rPr>
        <w:rFonts w:ascii="Century Gothic" w:hAnsi="Century Gothic"/>
        <w:b/>
        <w:sz w:val="20"/>
        <w:szCs w:val="20"/>
      </w:rPr>
      <w:t>Guayaquil:</w:t>
    </w:r>
  </w:p>
  <w:p w14:paraId="12DC2227" w14:textId="77777777" w:rsidR="00774323" w:rsidRPr="00804CBE" w:rsidRDefault="00774323" w:rsidP="006E28C5">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p>
  <w:p w14:paraId="2216E1D3" w14:textId="77777777" w:rsidR="00774323" w:rsidRPr="00804CBE" w:rsidRDefault="00774323" w:rsidP="006E28C5">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62E22335" w14:textId="77777777" w:rsidR="00774323" w:rsidRPr="00804CBE" w:rsidRDefault="00774323" w:rsidP="006E28C5">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186D9401" w14:textId="77777777" w:rsidR="00774323" w:rsidRDefault="00774323" w:rsidP="006E28C5">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3ED3A57B" w14:textId="77777777" w:rsidR="00774323" w:rsidRPr="00804CBE" w:rsidRDefault="00774323" w:rsidP="006E28C5">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6"/>
    <w:bookmarkEnd w:id="7"/>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435433" w14:textId="77777777" w:rsidR="00084179" w:rsidRDefault="00084179" w:rsidP="00A204C1">
      <w:r>
        <w:separator/>
      </w:r>
    </w:p>
  </w:footnote>
  <w:footnote w:type="continuationSeparator" w:id="0">
    <w:p w14:paraId="2ACA8C4D" w14:textId="77777777" w:rsidR="00084179" w:rsidRDefault="00084179" w:rsidP="00A2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207" w:type="dxa"/>
      <w:tblInd w:w="-289" w:type="dxa"/>
      <w:tblLook w:val="04A0" w:firstRow="1" w:lastRow="0" w:firstColumn="1" w:lastColumn="0" w:noHBand="0" w:noVBand="1"/>
    </w:tblPr>
    <w:tblGrid>
      <w:gridCol w:w="3398"/>
      <w:gridCol w:w="3260"/>
      <w:gridCol w:w="3549"/>
    </w:tblGrid>
    <w:tr w:rsidR="00774323" w:rsidRPr="00031507" w14:paraId="1656C7C1" w14:textId="77777777" w:rsidTr="00FE4017">
      <w:tc>
        <w:tcPr>
          <w:tcW w:w="3398" w:type="dxa"/>
          <w:shd w:val="clear" w:color="auto" w:fill="365F91" w:themeFill="accent1" w:themeFillShade="BF"/>
          <w:vAlign w:val="center"/>
        </w:tcPr>
        <w:p w14:paraId="4BC1C40C" w14:textId="77777777" w:rsidR="00774323" w:rsidRDefault="00774323" w:rsidP="003473C7">
          <w:pPr>
            <w:pStyle w:val="Encabezado"/>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638AEDAE" w14:textId="77777777" w:rsidR="00774323" w:rsidRPr="00031507" w:rsidRDefault="00774323" w:rsidP="003473C7">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w:t>
          </w:r>
        </w:p>
      </w:tc>
      <w:tc>
        <w:tcPr>
          <w:tcW w:w="3260" w:type="dxa"/>
          <w:vAlign w:val="center"/>
        </w:tcPr>
        <w:p w14:paraId="63CD1D93" w14:textId="77777777" w:rsidR="00774323" w:rsidRPr="00031507" w:rsidRDefault="00774323" w:rsidP="00901641">
          <w:pPr>
            <w:pStyle w:val="Encabezado"/>
            <w:jc w:val="center"/>
            <w:rPr>
              <w:rFonts w:asciiTheme="minorHAnsi" w:hAnsiTheme="minorHAnsi" w:cstheme="minorHAnsi"/>
              <w:b/>
              <w:color w:val="365F91" w:themeColor="accent1" w:themeShade="BF"/>
            </w:rPr>
          </w:pPr>
          <w:r>
            <w:rPr>
              <w:rFonts w:asciiTheme="minorHAnsi" w:hAnsiTheme="minorHAnsi" w:cstheme="minorHAnsi"/>
              <w:b/>
              <w:color w:val="365F91" w:themeColor="accent1" w:themeShade="BF"/>
            </w:rPr>
            <w:t>ACTA DE INICIO DE PROYECTO KICKOFF METTING</w:t>
          </w:r>
        </w:p>
      </w:tc>
      <w:tc>
        <w:tcPr>
          <w:tcW w:w="3549" w:type="dxa"/>
          <w:vMerge w:val="restart"/>
        </w:tcPr>
        <w:p w14:paraId="4EF489C9" w14:textId="77777777" w:rsidR="00774323" w:rsidRPr="00031507" w:rsidRDefault="00774323" w:rsidP="00901641">
          <w:pPr>
            <w:pStyle w:val="Encabezado"/>
            <w:rPr>
              <w:rFonts w:asciiTheme="minorHAnsi" w:hAnsiTheme="minorHAnsi" w:cstheme="minorHAnsi"/>
            </w:rPr>
          </w:pPr>
          <w:r w:rsidRPr="00031507">
            <w:rPr>
              <w:rFonts w:cstheme="minorHAnsi"/>
              <w:noProof/>
            </w:rPr>
            <w:drawing>
              <wp:anchor distT="0" distB="0" distL="114300" distR="114300" simplePos="0" relativeHeight="251662336" behindDoc="1" locked="0" layoutInCell="1" allowOverlap="1" wp14:anchorId="603C3D7B" wp14:editId="020F7BDE">
                <wp:simplePos x="0" y="0"/>
                <wp:positionH relativeFrom="margin">
                  <wp:posOffset>102235</wp:posOffset>
                </wp:positionH>
                <wp:positionV relativeFrom="margin">
                  <wp:posOffset>57785</wp:posOffset>
                </wp:positionV>
                <wp:extent cx="1904365" cy="762000"/>
                <wp:effectExtent l="0" t="0" r="635" b="0"/>
                <wp:wrapTight wrapText="bothSides">
                  <wp:wrapPolygon edited="0">
                    <wp:start x="3025" y="0"/>
                    <wp:lineTo x="3025" y="9180"/>
                    <wp:lineTo x="0" y="12960"/>
                    <wp:lineTo x="0" y="21060"/>
                    <wp:lineTo x="21391" y="21060"/>
                    <wp:lineTo x="21391" y="12960"/>
                    <wp:lineTo x="20527" y="12420"/>
                    <wp:lineTo x="7779" y="9180"/>
                    <wp:lineTo x="18798" y="9180"/>
                    <wp:lineTo x="18798" y="1620"/>
                    <wp:lineTo x="7779" y="0"/>
                    <wp:lineTo x="3025"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4365" cy="762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74323" w:rsidRPr="00031507" w14:paraId="7B59C953" w14:textId="77777777" w:rsidTr="00FE4017">
      <w:trPr>
        <w:trHeight w:val="237"/>
      </w:trPr>
      <w:tc>
        <w:tcPr>
          <w:tcW w:w="3398" w:type="dxa"/>
          <w:shd w:val="clear" w:color="auto" w:fill="365F91" w:themeFill="accent1" w:themeFillShade="BF"/>
          <w:vAlign w:val="center"/>
        </w:tcPr>
        <w:p w14:paraId="1A39E186" w14:textId="77777777" w:rsidR="00774323" w:rsidRPr="00031507" w:rsidRDefault="00774323" w:rsidP="003473C7">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D84B73">
            <w:rPr>
              <w:rFonts w:asciiTheme="minorHAnsi" w:hAnsiTheme="minorHAnsi" w:cstheme="minorHAnsi"/>
              <w:b/>
              <w:color w:val="FFFFFF" w:themeColor="background1"/>
            </w:rPr>
            <w:t xml:space="preserve">31 </w:t>
          </w:r>
          <w:r>
            <w:rPr>
              <w:rFonts w:asciiTheme="minorHAnsi" w:hAnsiTheme="minorHAnsi" w:cstheme="minorHAnsi"/>
              <w:b/>
              <w:color w:val="FFFFFF" w:themeColor="background1"/>
            </w:rPr>
            <w:t xml:space="preserve">DE </w:t>
          </w:r>
          <w:r w:rsidR="003453FA">
            <w:rPr>
              <w:rFonts w:asciiTheme="minorHAnsi" w:hAnsiTheme="minorHAnsi" w:cstheme="minorHAnsi"/>
              <w:b/>
              <w:color w:val="FFFFFF" w:themeColor="background1"/>
            </w:rPr>
            <w:t>OCTUBRE</w:t>
          </w:r>
          <w:r>
            <w:rPr>
              <w:rFonts w:asciiTheme="minorHAnsi" w:hAnsiTheme="minorHAnsi" w:cstheme="minorHAnsi"/>
              <w:b/>
              <w:color w:val="FFFFFF" w:themeColor="background1"/>
            </w:rPr>
            <w:t xml:space="preserve"> DE 2019</w:t>
          </w:r>
        </w:p>
      </w:tc>
      <w:tc>
        <w:tcPr>
          <w:tcW w:w="3260" w:type="dxa"/>
          <w:vAlign w:val="center"/>
        </w:tcPr>
        <w:p w14:paraId="398DA42D" w14:textId="77777777" w:rsidR="00774323" w:rsidRPr="00D44550" w:rsidRDefault="005C5BEE" w:rsidP="00901641">
          <w:pPr>
            <w:pStyle w:val="Encabezado"/>
            <w:jc w:val="center"/>
            <w:rPr>
              <w:rFonts w:asciiTheme="minorHAnsi" w:hAnsiTheme="minorHAnsi" w:cstheme="minorHAnsi"/>
              <w:b/>
              <w:color w:val="1F497D" w:themeColor="text2"/>
              <w:sz w:val="22"/>
              <w:szCs w:val="22"/>
            </w:rPr>
          </w:pPr>
          <w:r w:rsidRPr="00D44550">
            <w:rPr>
              <w:rFonts w:asciiTheme="minorHAnsi" w:hAnsiTheme="minorHAnsi" w:cstheme="minorHAnsi"/>
              <w:b/>
              <w:color w:val="1F497D" w:themeColor="text2"/>
              <w:sz w:val="22"/>
              <w:szCs w:val="22"/>
            </w:rPr>
            <w:t>CHAMPION TECHNOLOGIES DEL ECUADOR CIA. LTDA</w:t>
          </w:r>
          <w:r w:rsidR="00D44550" w:rsidRPr="00D44550">
            <w:rPr>
              <w:rFonts w:asciiTheme="minorHAnsi" w:hAnsiTheme="minorHAnsi" w:cstheme="minorHAnsi"/>
              <w:b/>
              <w:color w:val="1F497D" w:themeColor="text2"/>
              <w:sz w:val="22"/>
              <w:szCs w:val="22"/>
            </w:rPr>
            <w:t>.</w:t>
          </w:r>
          <w:r w:rsidR="00D44550">
            <w:rPr>
              <w:rFonts w:asciiTheme="minorHAnsi" w:hAnsiTheme="minorHAnsi" w:cstheme="minorHAnsi"/>
              <w:b/>
              <w:color w:val="1F497D" w:themeColor="text2"/>
              <w:sz w:val="22"/>
              <w:szCs w:val="22"/>
            </w:rPr>
            <w:t xml:space="preserve"> - </w:t>
          </w:r>
        </w:p>
        <w:p w14:paraId="09E02BAA" w14:textId="77777777" w:rsidR="00D44550" w:rsidRPr="00D44550" w:rsidRDefault="00D44550" w:rsidP="00D44550">
          <w:pPr>
            <w:pStyle w:val="Encabezado"/>
            <w:jc w:val="center"/>
            <w:rPr>
              <w:rFonts w:asciiTheme="minorHAnsi" w:hAnsiTheme="minorHAnsi" w:cstheme="minorHAnsi"/>
              <w:b/>
              <w:color w:val="1F497D" w:themeColor="text2"/>
              <w:sz w:val="28"/>
              <w:szCs w:val="28"/>
            </w:rPr>
          </w:pPr>
          <w:r w:rsidRPr="00D44550">
            <w:rPr>
              <w:rFonts w:asciiTheme="minorHAnsi" w:hAnsiTheme="minorHAnsi" w:cstheme="minorHAnsi"/>
              <w:b/>
              <w:color w:val="1F497D" w:themeColor="text2"/>
              <w:sz w:val="22"/>
              <w:szCs w:val="22"/>
            </w:rPr>
            <w:t>ECOLAB ECUADOR CIA LTDA.</w:t>
          </w:r>
        </w:p>
      </w:tc>
      <w:tc>
        <w:tcPr>
          <w:tcW w:w="3549" w:type="dxa"/>
          <w:vMerge/>
        </w:tcPr>
        <w:p w14:paraId="77F7E003" w14:textId="77777777" w:rsidR="00774323" w:rsidRPr="00031507" w:rsidRDefault="00774323" w:rsidP="00901641">
          <w:pPr>
            <w:pStyle w:val="Encabezado"/>
            <w:rPr>
              <w:rFonts w:asciiTheme="minorHAnsi" w:hAnsiTheme="minorHAnsi" w:cstheme="minorHAnsi"/>
            </w:rPr>
          </w:pPr>
        </w:p>
      </w:tc>
    </w:tr>
  </w:tbl>
  <w:p w14:paraId="3E8D6745" w14:textId="77777777" w:rsidR="00774323" w:rsidRDefault="00774323" w:rsidP="0090164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46C1"/>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555BF"/>
    <w:multiLevelType w:val="hybridMultilevel"/>
    <w:tmpl w:val="85C43F84"/>
    <w:lvl w:ilvl="0" w:tplc="0409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 w15:restartNumberingAfterBreak="0">
    <w:nsid w:val="0BB54F27"/>
    <w:multiLevelType w:val="hybridMultilevel"/>
    <w:tmpl w:val="532067A4"/>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0BE04C73"/>
    <w:multiLevelType w:val="hybridMultilevel"/>
    <w:tmpl w:val="1A94F5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397EC7"/>
    <w:multiLevelType w:val="hybridMultilevel"/>
    <w:tmpl w:val="E4CA9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114DB"/>
    <w:multiLevelType w:val="hybridMultilevel"/>
    <w:tmpl w:val="8CDC3BC4"/>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7"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D842E0"/>
    <w:multiLevelType w:val="hybridMultilevel"/>
    <w:tmpl w:val="DBCCDB2A"/>
    <w:lvl w:ilvl="0" w:tplc="8BE2E1B8">
      <w:start w:val="1"/>
      <w:numFmt w:val="bullet"/>
      <w:lvlText w:val=""/>
      <w:lvlJc w:val="left"/>
      <w:pPr>
        <w:ind w:left="720" w:hanging="360"/>
      </w:pPr>
      <w:rPr>
        <w:rFonts w:ascii="Symbol" w:hAnsi="Symbol" w:hint="default"/>
        <w:sz w:val="20"/>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52D750D"/>
    <w:multiLevelType w:val="hybridMultilevel"/>
    <w:tmpl w:val="896A07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26B6DAF"/>
    <w:multiLevelType w:val="hybridMultilevel"/>
    <w:tmpl w:val="89BED012"/>
    <w:lvl w:ilvl="0" w:tplc="6AB61FDC">
      <w:start w:val="1"/>
      <w:numFmt w:val="bullet"/>
      <w:lvlText w:val=""/>
      <w:lvlJc w:val="left"/>
      <w:pPr>
        <w:ind w:left="720" w:hanging="360"/>
      </w:pPr>
      <w:rPr>
        <w:rFonts w:ascii="Symbol" w:hAnsi="Symbol" w:hint="default"/>
        <w:sz w:val="20"/>
        <w:szCs w:val="20"/>
      </w:rPr>
    </w:lvl>
    <w:lvl w:ilvl="1" w:tplc="F6026B32">
      <w:start w:val="1"/>
      <w:numFmt w:val="decimal"/>
      <w:lvlText w:val="%2."/>
      <w:lvlJc w:val="left"/>
      <w:pPr>
        <w:ind w:left="1440" w:hanging="360"/>
      </w:pPr>
      <w:rPr>
        <w:rFonts w:hint="default"/>
        <w:b/>
        <w:bCs/>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6FE60EE"/>
    <w:multiLevelType w:val="hybridMultilevel"/>
    <w:tmpl w:val="931E7FD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37974FD0"/>
    <w:multiLevelType w:val="hybridMultilevel"/>
    <w:tmpl w:val="90267B36"/>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379B7B9C"/>
    <w:multiLevelType w:val="hybridMultilevel"/>
    <w:tmpl w:val="B94050C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38AD756F"/>
    <w:multiLevelType w:val="hybridMultilevel"/>
    <w:tmpl w:val="3CAAD13E"/>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15:restartNumberingAfterBreak="0">
    <w:nsid w:val="402E69F5"/>
    <w:multiLevelType w:val="hybridMultilevel"/>
    <w:tmpl w:val="945646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9436EF"/>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4376589D"/>
    <w:multiLevelType w:val="hybridMultilevel"/>
    <w:tmpl w:val="94FE82B4"/>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A9C6667"/>
    <w:multiLevelType w:val="hybridMultilevel"/>
    <w:tmpl w:val="629E9D7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BF175B"/>
    <w:multiLevelType w:val="hybridMultilevel"/>
    <w:tmpl w:val="B19ADA9C"/>
    <w:lvl w:ilvl="0" w:tplc="26305A48">
      <w:start w:val="1"/>
      <w:numFmt w:val="bullet"/>
      <w:lvlText w:val=""/>
      <w:lvlJc w:val="left"/>
      <w:pPr>
        <w:ind w:left="720" w:hanging="360"/>
      </w:pPr>
      <w:rPr>
        <w:rFonts w:ascii="Symbol" w:hAnsi="Symbol" w:hint="default"/>
        <w:color w:val="auto"/>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451B51"/>
    <w:multiLevelType w:val="hybridMultilevel"/>
    <w:tmpl w:val="6C208EFC"/>
    <w:lvl w:ilvl="0" w:tplc="300A0009">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63B4373E"/>
    <w:multiLevelType w:val="hybridMultilevel"/>
    <w:tmpl w:val="B7C21990"/>
    <w:lvl w:ilvl="0" w:tplc="EA3C912E">
      <w:start w:val="1"/>
      <w:numFmt w:val="decimal"/>
      <w:lvlText w:val="%1."/>
      <w:lvlJc w:val="left"/>
      <w:pPr>
        <w:ind w:left="720" w:hanging="360"/>
      </w:pPr>
      <w:rPr>
        <w:rFonts w:hint="default"/>
        <w:b/>
        <w:bCs/>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69C38A4"/>
    <w:multiLevelType w:val="hybridMultilevel"/>
    <w:tmpl w:val="14AA372A"/>
    <w:lvl w:ilvl="0" w:tplc="0409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4" w15:restartNumberingAfterBreak="0">
    <w:nsid w:val="66F47C70"/>
    <w:multiLevelType w:val="hybridMultilevel"/>
    <w:tmpl w:val="BA362F34"/>
    <w:lvl w:ilvl="0" w:tplc="040C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5" w15:restartNumberingAfterBreak="0">
    <w:nsid w:val="695370EB"/>
    <w:multiLevelType w:val="hybridMultilevel"/>
    <w:tmpl w:val="A76A3C22"/>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6" w15:restartNumberingAfterBreak="0">
    <w:nsid w:val="6D3F616F"/>
    <w:multiLevelType w:val="hybridMultilevel"/>
    <w:tmpl w:val="E8FA6A36"/>
    <w:lvl w:ilvl="0" w:tplc="36D4CCF8">
      <w:start w:val="1"/>
      <w:numFmt w:val="decimal"/>
      <w:lvlText w:val="%1."/>
      <w:lvlJc w:val="left"/>
      <w:pPr>
        <w:ind w:left="72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17D0E68"/>
    <w:multiLevelType w:val="hybridMultilevel"/>
    <w:tmpl w:val="C4EE8394"/>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28"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D62429"/>
    <w:multiLevelType w:val="hybridMultilevel"/>
    <w:tmpl w:val="DC6E26C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F4412D"/>
    <w:multiLevelType w:val="hybridMultilevel"/>
    <w:tmpl w:val="C55A800E"/>
    <w:lvl w:ilvl="0" w:tplc="2696CEBE">
      <w:start w:val="1"/>
      <w:numFmt w:val="bullet"/>
      <w:lvlText w:val=""/>
      <w:lvlJc w:val="left"/>
      <w:pPr>
        <w:ind w:left="720" w:hanging="360"/>
      </w:pPr>
      <w:rPr>
        <w:rFonts w:ascii="Symbol" w:hAnsi="Symbol" w:hint="default"/>
        <w:sz w:val="18"/>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7"/>
  </w:num>
  <w:num w:numId="3">
    <w:abstractNumId w:val="6"/>
  </w:num>
  <w:num w:numId="4">
    <w:abstractNumId w:val="20"/>
  </w:num>
  <w:num w:numId="5">
    <w:abstractNumId w:val="28"/>
  </w:num>
  <w:num w:numId="6">
    <w:abstractNumId w:val="5"/>
  </w:num>
  <w:num w:numId="7">
    <w:abstractNumId w:val="30"/>
  </w:num>
  <w:num w:numId="8">
    <w:abstractNumId w:val="1"/>
  </w:num>
  <w:num w:numId="9">
    <w:abstractNumId w:val="32"/>
  </w:num>
  <w:num w:numId="10">
    <w:abstractNumId w:val="31"/>
  </w:num>
  <w:num w:numId="11">
    <w:abstractNumId w:val="8"/>
  </w:num>
  <w:num w:numId="12">
    <w:abstractNumId w:val="10"/>
  </w:num>
  <w:num w:numId="13">
    <w:abstractNumId w:val="9"/>
  </w:num>
  <w:num w:numId="14">
    <w:abstractNumId w:val="13"/>
  </w:num>
  <w:num w:numId="15">
    <w:abstractNumId w:val="18"/>
  </w:num>
  <w:num w:numId="16">
    <w:abstractNumId w:val="22"/>
  </w:num>
  <w:num w:numId="17">
    <w:abstractNumId w:val="26"/>
  </w:num>
  <w:num w:numId="18">
    <w:abstractNumId w:val="3"/>
  </w:num>
  <w:num w:numId="19">
    <w:abstractNumId w:val="14"/>
  </w:num>
  <w:num w:numId="20">
    <w:abstractNumId w:val="17"/>
  </w:num>
  <w:num w:numId="21">
    <w:abstractNumId w:val="27"/>
  </w:num>
  <w:num w:numId="22">
    <w:abstractNumId w:val="16"/>
  </w:num>
  <w:num w:numId="23">
    <w:abstractNumId w:val="15"/>
  </w:num>
  <w:num w:numId="24">
    <w:abstractNumId w:val="25"/>
  </w:num>
  <w:num w:numId="25">
    <w:abstractNumId w:val="11"/>
  </w:num>
  <w:num w:numId="26">
    <w:abstractNumId w:val="2"/>
  </w:num>
  <w:num w:numId="27">
    <w:abstractNumId w:val="21"/>
  </w:num>
  <w:num w:numId="28">
    <w:abstractNumId w:val="23"/>
  </w:num>
  <w:num w:numId="29">
    <w:abstractNumId w:val="24"/>
  </w:num>
  <w:num w:numId="30">
    <w:abstractNumId w:val="4"/>
  </w:num>
  <w:num w:numId="31">
    <w:abstractNumId w:val="0"/>
  </w:num>
  <w:num w:numId="32">
    <w:abstractNumId w:val="19"/>
  </w:num>
  <w:num w:numId="33">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zmin Torres">
    <w15:presenceInfo w15:providerId="AD" w15:userId="S-1-5-21-3486628343-93860613-2998247829-11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42"/>
    <w:rsid w:val="00007ECA"/>
    <w:rsid w:val="0001146A"/>
    <w:rsid w:val="00015CD0"/>
    <w:rsid w:val="00031507"/>
    <w:rsid w:val="0003326E"/>
    <w:rsid w:val="00042B3D"/>
    <w:rsid w:val="000754A2"/>
    <w:rsid w:val="00082BB9"/>
    <w:rsid w:val="00084179"/>
    <w:rsid w:val="00085D5A"/>
    <w:rsid w:val="00097187"/>
    <w:rsid w:val="000A193E"/>
    <w:rsid w:val="000B2F9E"/>
    <w:rsid w:val="000C7BFE"/>
    <w:rsid w:val="000E2C2E"/>
    <w:rsid w:val="001012E3"/>
    <w:rsid w:val="00107B38"/>
    <w:rsid w:val="00113D40"/>
    <w:rsid w:val="0013645E"/>
    <w:rsid w:val="00144C1E"/>
    <w:rsid w:val="0015052A"/>
    <w:rsid w:val="0015053C"/>
    <w:rsid w:val="00156352"/>
    <w:rsid w:val="00156F5C"/>
    <w:rsid w:val="00180A17"/>
    <w:rsid w:val="00182931"/>
    <w:rsid w:val="00190946"/>
    <w:rsid w:val="0019552F"/>
    <w:rsid w:val="001D4313"/>
    <w:rsid w:val="001E058C"/>
    <w:rsid w:val="001E44EC"/>
    <w:rsid w:val="001F6A69"/>
    <w:rsid w:val="00205A6A"/>
    <w:rsid w:val="002128AF"/>
    <w:rsid w:val="00225214"/>
    <w:rsid w:val="00245005"/>
    <w:rsid w:val="00247F99"/>
    <w:rsid w:val="00271854"/>
    <w:rsid w:val="00280B12"/>
    <w:rsid w:val="00282B0D"/>
    <w:rsid w:val="00293C21"/>
    <w:rsid w:val="002A2CFF"/>
    <w:rsid w:val="002A4856"/>
    <w:rsid w:val="002B4958"/>
    <w:rsid w:val="002C538F"/>
    <w:rsid w:val="002D517F"/>
    <w:rsid w:val="002D66D4"/>
    <w:rsid w:val="002E3D7E"/>
    <w:rsid w:val="002E4C95"/>
    <w:rsid w:val="002E743E"/>
    <w:rsid w:val="002F3566"/>
    <w:rsid w:val="002F525D"/>
    <w:rsid w:val="002F55BB"/>
    <w:rsid w:val="00322314"/>
    <w:rsid w:val="00323C68"/>
    <w:rsid w:val="00332C17"/>
    <w:rsid w:val="003453FA"/>
    <w:rsid w:val="003473C7"/>
    <w:rsid w:val="00363210"/>
    <w:rsid w:val="003654EB"/>
    <w:rsid w:val="0037015A"/>
    <w:rsid w:val="00397E7C"/>
    <w:rsid w:val="003A3CBC"/>
    <w:rsid w:val="003B3987"/>
    <w:rsid w:val="003B4850"/>
    <w:rsid w:val="003B577B"/>
    <w:rsid w:val="003C4124"/>
    <w:rsid w:val="003C71AE"/>
    <w:rsid w:val="003C78A5"/>
    <w:rsid w:val="003E7E5B"/>
    <w:rsid w:val="003F09C7"/>
    <w:rsid w:val="003F1E20"/>
    <w:rsid w:val="003F63F1"/>
    <w:rsid w:val="004017B5"/>
    <w:rsid w:val="0040310B"/>
    <w:rsid w:val="004106C1"/>
    <w:rsid w:val="004118B7"/>
    <w:rsid w:val="00415401"/>
    <w:rsid w:val="00420E23"/>
    <w:rsid w:val="00424E7F"/>
    <w:rsid w:val="00434238"/>
    <w:rsid w:val="004350FF"/>
    <w:rsid w:val="00437ED2"/>
    <w:rsid w:val="00437F19"/>
    <w:rsid w:val="00440364"/>
    <w:rsid w:val="00454262"/>
    <w:rsid w:val="004610B1"/>
    <w:rsid w:val="004735B8"/>
    <w:rsid w:val="00484218"/>
    <w:rsid w:val="00486603"/>
    <w:rsid w:val="0049293C"/>
    <w:rsid w:val="004972BB"/>
    <w:rsid w:val="004A6B37"/>
    <w:rsid w:val="004A7D7E"/>
    <w:rsid w:val="004B2B4C"/>
    <w:rsid w:val="004F3613"/>
    <w:rsid w:val="00520281"/>
    <w:rsid w:val="005211B4"/>
    <w:rsid w:val="00522B75"/>
    <w:rsid w:val="00525FB6"/>
    <w:rsid w:val="00534074"/>
    <w:rsid w:val="005369A8"/>
    <w:rsid w:val="00544BC2"/>
    <w:rsid w:val="005563EC"/>
    <w:rsid w:val="00567B60"/>
    <w:rsid w:val="005739D7"/>
    <w:rsid w:val="005779D8"/>
    <w:rsid w:val="005873B9"/>
    <w:rsid w:val="005877DE"/>
    <w:rsid w:val="005A1E73"/>
    <w:rsid w:val="005A27DB"/>
    <w:rsid w:val="005A7A7D"/>
    <w:rsid w:val="005B079D"/>
    <w:rsid w:val="005C18A6"/>
    <w:rsid w:val="005C1E66"/>
    <w:rsid w:val="005C57CE"/>
    <w:rsid w:val="005C5BEE"/>
    <w:rsid w:val="005D7827"/>
    <w:rsid w:val="005F2982"/>
    <w:rsid w:val="005F3192"/>
    <w:rsid w:val="005F424F"/>
    <w:rsid w:val="006014DD"/>
    <w:rsid w:val="00627BE9"/>
    <w:rsid w:val="00663DFE"/>
    <w:rsid w:val="0068032F"/>
    <w:rsid w:val="00685EAF"/>
    <w:rsid w:val="006C32F3"/>
    <w:rsid w:val="006C6CE7"/>
    <w:rsid w:val="006C7ABF"/>
    <w:rsid w:val="006D55A7"/>
    <w:rsid w:val="006E28C5"/>
    <w:rsid w:val="006E2E1F"/>
    <w:rsid w:val="006F01AF"/>
    <w:rsid w:val="00701B8C"/>
    <w:rsid w:val="00713081"/>
    <w:rsid w:val="00715CAD"/>
    <w:rsid w:val="007179D2"/>
    <w:rsid w:val="00717A42"/>
    <w:rsid w:val="007233E4"/>
    <w:rsid w:val="007327CB"/>
    <w:rsid w:val="007426E8"/>
    <w:rsid w:val="00765516"/>
    <w:rsid w:val="00767139"/>
    <w:rsid w:val="00774323"/>
    <w:rsid w:val="007939E6"/>
    <w:rsid w:val="007A56A6"/>
    <w:rsid w:val="007C0F95"/>
    <w:rsid w:val="007D34AF"/>
    <w:rsid w:val="007D5054"/>
    <w:rsid w:val="007F58EF"/>
    <w:rsid w:val="0081042F"/>
    <w:rsid w:val="00820224"/>
    <w:rsid w:val="0082180F"/>
    <w:rsid w:val="00821E94"/>
    <w:rsid w:val="00822F65"/>
    <w:rsid w:val="00826E14"/>
    <w:rsid w:val="0082700F"/>
    <w:rsid w:val="008303A3"/>
    <w:rsid w:val="00832481"/>
    <w:rsid w:val="00833B75"/>
    <w:rsid w:val="00842BAC"/>
    <w:rsid w:val="008509A5"/>
    <w:rsid w:val="00854987"/>
    <w:rsid w:val="00854CED"/>
    <w:rsid w:val="00863B2A"/>
    <w:rsid w:val="008826CD"/>
    <w:rsid w:val="008852D7"/>
    <w:rsid w:val="00887100"/>
    <w:rsid w:val="008A5EAB"/>
    <w:rsid w:val="008B32B5"/>
    <w:rsid w:val="008E16FF"/>
    <w:rsid w:val="008E25AC"/>
    <w:rsid w:val="008F007A"/>
    <w:rsid w:val="008F6CF8"/>
    <w:rsid w:val="0090002B"/>
    <w:rsid w:val="00901496"/>
    <w:rsid w:val="00901641"/>
    <w:rsid w:val="00930DBF"/>
    <w:rsid w:val="00940623"/>
    <w:rsid w:val="00947921"/>
    <w:rsid w:val="00951ABD"/>
    <w:rsid w:val="009632CA"/>
    <w:rsid w:val="009878F5"/>
    <w:rsid w:val="0099384E"/>
    <w:rsid w:val="00993962"/>
    <w:rsid w:val="009954B5"/>
    <w:rsid w:val="009964AA"/>
    <w:rsid w:val="009C2F07"/>
    <w:rsid w:val="009C780D"/>
    <w:rsid w:val="009E2AE4"/>
    <w:rsid w:val="009F19E1"/>
    <w:rsid w:val="00A076C9"/>
    <w:rsid w:val="00A1111E"/>
    <w:rsid w:val="00A204C1"/>
    <w:rsid w:val="00A34677"/>
    <w:rsid w:val="00A41DD5"/>
    <w:rsid w:val="00A45A9A"/>
    <w:rsid w:val="00A469BF"/>
    <w:rsid w:val="00A819E6"/>
    <w:rsid w:val="00A93037"/>
    <w:rsid w:val="00AA047A"/>
    <w:rsid w:val="00AC2426"/>
    <w:rsid w:val="00AC2DDA"/>
    <w:rsid w:val="00AC4FEF"/>
    <w:rsid w:val="00AC56B6"/>
    <w:rsid w:val="00AE0101"/>
    <w:rsid w:val="00B04AD4"/>
    <w:rsid w:val="00B12611"/>
    <w:rsid w:val="00B21C43"/>
    <w:rsid w:val="00B27BDA"/>
    <w:rsid w:val="00B50F02"/>
    <w:rsid w:val="00B62F00"/>
    <w:rsid w:val="00B7466A"/>
    <w:rsid w:val="00B7516C"/>
    <w:rsid w:val="00B877F7"/>
    <w:rsid w:val="00B91974"/>
    <w:rsid w:val="00BB143C"/>
    <w:rsid w:val="00BB5BD8"/>
    <w:rsid w:val="00BC5FDF"/>
    <w:rsid w:val="00BD498E"/>
    <w:rsid w:val="00C076F7"/>
    <w:rsid w:val="00C2410E"/>
    <w:rsid w:val="00C3040E"/>
    <w:rsid w:val="00C31E0F"/>
    <w:rsid w:val="00C4177D"/>
    <w:rsid w:val="00C5299F"/>
    <w:rsid w:val="00C561DA"/>
    <w:rsid w:val="00C75E15"/>
    <w:rsid w:val="00C87D4A"/>
    <w:rsid w:val="00C9750E"/>
    <w:rsid w:val="00CA6585"/>
    <w:rsid w:val="00CA711E"/>
    <w:rsid w:val="00CB526A"/>
    <w:rsid w:val="00CB7F93"/>
    <w:rsid w:val="00CC103E"/>
    <w:rsid w:val="00CC3A92"/>
    <w:rsid w:val="00CF3221"/>
    <w:rsid w:val="00D1010C"/>
    <w:rsid w:val="00D17BDC"/>
    <w:rsid w:val="00D25043"/>
    <w:rsid w:val="00D31F65"/>
    <w:rsid w:val="00D44550"/>
    <w:rsid w:val="00D57C37"/>
    <w:rsid w:val="00D7320D"/>
    <w:rsid w:val="00D7417F"/>
    <w:rsid w:val="00D7661E"/>
    <w:rsid w:val="00D8283D"/>
    <w:rsid w:val="00D84B73"/>
    <w:rsid w:val="00D85E45"/>
    <w:rsid w:val="00D864B7"/>
    <w:rsid w:val="00D95F21"/>
    <w:rsid w:val="00DB6783"/>
    <w:rsid w:val="00DB708B"/>
    <w:rsid w:val="00DC3DA0"/>
    <w:rsid w:val="00DC6BE2"/>
    <w:rsid w:val="00DC7182"/>
    <w:rsid w:val="00DD27C0"/>
    <w:rsid w:val="00DE395D"/>
    <w:rsid w:val="00DF27AB"/>
    <w:rsid w:val="00E1195E"/>
    <w:rsid w:val="00E12DCA"/>
    <w:rsid w:val="00E211D9"/>
    <w:rsid w:val="00E250CC"/>
    <w:rsid w:val="00E26A36"/>
    <w:rsid w:val="00E3538A"/>
    <w:rsid w:val="00E36016"/>
    <w:rsid w:val="00E56C75"/>
    <w:rsid w:val="00E604D0"/>
    <w:rsid w:val="00E66D48"/>
    <w:rsid w:val="00E719AB"/>
    <w:rsid w:val="00E73877"/>
    <w:rsid w:val="00E75FD9"/>
    <w:rsid w:val="00E81A4F"/>
    <w:rsid w:val="00E82F1C"/>
    <w:rsid w:val="00E85DE0"/>
    <w:rsid w:val="00E967A6"/>
    <w:rsid w:val="00EB5527"/>
    <w:rsid w:val="00EC39E4"/>
    <w:rsid w:val="00EC7A4C"/>
    <w:rsid w:val="00ED5BB0"/>
    <w:rsid w:val="00ED7842"/>
    <w:rsid w:val="00EE235C"/>
    <w:rsid w:val="00EF07AF"/>
    <w:rsid w:val="00EF38D0"/>
    <w:rsid w:val="00EF5205"/>
    <w:rsid w:val="00F00DA9"/>
    <w:rsid w:val="00F25860"/>
    <w:rsid w:val="00F27A6D"/>
    <w:rsid w:val="00F33F1B"/>
    <w:rsid w:val="00F365BB"/>
    <w:rsid w:val="00F64AE0"/>
    <w:rsid w:val="00F6528B"/>
    <w:rsid w:val="00F6791A"/>
    <w:rsid w:val="00F90927"/>
    <w:rsid w:val="00F9467E"/>
    <w:rsid w:val="00F94EE3"/>
    <w:rsid w:val="00FA13F0"/>
    <w:rsid w:val="00FB53FD"/>
    <w:rsid w:val="00FB7943"/>
    <w:rsid w:val="00FC6893"/>
    <w:rsid w:val="00FE2237"/>
    <w:rsid w:val="00FE3DEC"/>
    <w:rsid w:val="00FE4017"/>
    <w:rsid w:val="00FE4370"/>
    <w:rsid w:val="00FE5E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83785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51ABD"/>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D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3">
    <w:name w:val="CM23"/>
    <w:basedOn w:val="Normal"/>
    <w:next w:val="Normal"/>
    <w:rsid w:val="00A41DD5"/>
    <w:pPr>
      <w:widowControl w:val="0"/>
      <w:autoSpaceDE w:val="0"/>
      <w:autoSpaceDN w:val="0"/>
      <w:adjustRightInd w:val="0"/>
      <w:spacing w:after="255"/>
    </w:pPr>
    <w:rPr>
      <w:rFonts w:ascii="Helvetica" w:hAnsi="Helvetica" w:cs="Helvetica"/>
      <w:lang w:val="en-US" w:eastAsia="en-US"/>
    </w:rPr>
  </w:style>
  <w:style w:type="paragraph" w:customStyle="1" w:styleId="CM3">
    <w:name w:val="CM3"/>
    <w:basedOn w:val="Normal"/>
    <w:next w:val="Normal"/>
    <w:rsid w:val="00A41DD5"/>
    <w:pPr>
      <w:widowControl w:val="0"/>
      <w:autoSpaceDE w:val="0"/>
      <w:autoSpaceDN w:val="0"/>
      <w:adjustRightInd w:val="0"/>
      <w:spacing w:line="268" w:lineRule="atLeast"/>
    </w:pPr>
    <w:rPr>
      <w:rFonts w:ascii="Helvetica" w:hAnsi="Helvetica" w:cs="Helvetica"/>
      <w:lang w:val="en-US" w:eastAsia="en-US"/>
    </w:rPr>
  </w:style>
  <w:style w:type="paragraph" w:customStyle="1" w:styleId="Default">
    <w:name w:val="Default"/>
    <w:rsid w:val="00AC4FEF"/>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AC4FEF"/>
    <w:pPr>
      <w:spacing w:line="268" w:lineRule="atLeast"/>
    </w:pPr>
    <w:rPr>
      <w:color w:val="auto"/>
    </w:rPr>
  </w:style>
  <w:style w:type="paragraph" w:styleId="Encabezado">
    <w:name w:val="header"/>
    <w:basedOn w:val="Normal"/>
    <w:link w:val="EncabezadoCar"/>
    <w:uiPriority w:val="99"/>
    <w:rsid w:val="00A204C1"/>
    <w:pPr>
      <w:tabs>
        <w:tab w:val="center" w:pos="4252"/>
        <w:tab w:val="right" w:pos="8504"/>
      </w:tabs>
    </w:pPr>
  </w:style>
  <w:style w:type="character" w:customStyle="1" w:styleId="EncabezadoCar">
    <w:name w:val="Encabezado Car"/>
    <w:basedOn w:val="Fuentedeprrafopredeter"/>
    <w:link w:val="Encabezado"/>
    <w:uiPriority w:val="99"/>
    <w:rsid w:val="00A204C1"/>
    <w:rPr>
      <w:sz w:val="24"/>
      <w:szCs w:val="24"/>
    </w:rPr>
  </w:style>
  <w:style w:type="paragraph" w:styleId="Piedepgina">
    <w:name w:val="footer"/>
    <w:basedOn w:val="Normal"/>
    <w:link w:val="PiedepginaCar"/>
    <w:uiPriority w:val="99"/>
    <w:rsid w:val="00A204C1"/>
    <w:pPr>
      <w:tabs>
        <w:tab w:val="center" w:pos="4252"/>
        <w:tab w:val="right" w:pos="8504"/>
      </w:tabs>
    </w:pPr>
  </w:style>
  <w:style w:type="character" w:customStyle="1" w:styleId="PiedepginaCar">
    <w:name w:val="Pie de página Car"/>
    <w:basedOn w:val="Fuentedeprrafopredeter"/>
    <w:link w:val="Piedepgina"/>
    <w:uiPriority w:val="99"/>
    <w:rsid w:val="00A204C1"/>
    <w:rPr>
      <w:sz w:val="24"/>
      <w:szCs w:val="24"/>
    </w:rPr>
  </w:style>
  <w:style w:type="paragraph" w:styleId="Textodeglobo">
    <w:name w:val="Balloon Text"/>
    <w:basedOn w:val="Normal"/>
    <w:link w:val="TextodegloboCar"/>
    <w:rsid w:val="00107B38"/>
    <w:rPr>
      <w:rFonts w:ascii="Tahoma" w:hAnsi="Tahoma" w:cs="Tahoma"/>
      <w:sz w:val="16"/>
      <w:szCs w:val="16"/>
    </w:rPr>
  </w:style>
  <w:style w:type="character" w:customStyle="1" w:styleId="TextodegloboCar">
    <w:name w:val="Texto de globo Car"/>
    <w:basedOn w:val="Fuentedeprrafopredeter"/>
    <w:link w:val="Textodeglobo"/>
    <w:rsid w:val="00107B38"/>
    <w:rPr>
      <w:rFonts w:ascii="Tahoma" w:hAnsi="Tahoma" w:cs="Tahoma"/>
      <w:sz w:val="16"/>
      <w:szCs w:val="16"/>
    </w:rPr>
  </w:style>
  <w:style w:type="paragraph" w:styleId="Prrafodelista">
    <w:name w:val="List Paragraph"/>
    <w:basedOn w:val="Normal"/>
    <w:uiPriority w:val="34"/>
    <w:qFormat/>
    <w:rsid w:val="00271854"/>
    <w:pPr>
      <w:ind w:left="720"/>
      <w:contextualSpacing/>
    </w:pPr>
  </w:style>
  <w:style w:type="character" w:styleId="Hipervnculo">
    <w:name w:val="Hyperlink"/>
    <w:basedOn w:val="Fuentedeprrafopredeter"/>
    <w:unhideWhenUsed/>
    <w:rsid w:val="00E967A6"/>
    <w:rPr>
      <w:color w:val="0000FF" w:themeColor="hyperlink"/>
      <w:u w:val="single"/>
    </w:rPr>
  </w:style>
  <w:style w:type="character" w:styleId="Mencinsinresolver">
    <w:name w:val="Unresolved Mention"/>
    <w:basedOn w:val="Fuentedeprrafopredeter"/>
    <w:uiPriority w:val="99"/>
    <w:semiHidden/>
    <w:unhideWhenUsed/>
    <w:rsid w:val="002E3D7E"/>
    <w:rPr>
      <w:color w:val="605E5C"/>
      <w:shd w:val="clear" w:color="auto" w:fill="E1DFDD"/>
    </w:rPr>
  </w:style>
  <w:style w:type="character" w:styleId="Refdecomentario">
    <w:name w:val="annotation reference"/>
    <w:basedOn w:val="Fuentedeprrafopredeter"/>
    <w:semiHidden/>
    <w:unhideWhenUsed/>
    <w:rsid w:val="007179D2"/>
    <w:rPr>
      <w:sz w:val="16"/>
      <w:szCs w:val="16"/>
    </w:rPr>
  </w:style>
  <w:style w:type="paragraph" w:styleId="Textocomentario">
    <w:name w:val="annotation text"/>
    <w:basedOn w:val="Normal"/>
    <w:link w:val="TextocomentarioCar"/>
    <w:semiHidden/>
    <w:unhideWhenUsed/>
    <w:rsid w:val="007179D2"/>
    <w:rPr>
      <w:sz w:val="20"/>
      <w:szCs w:val="20"/>
    </w:rPr>
  </w:style>
  <w:style w:type="character" w:customStyle="1" w:styleId="TextocomentarioCar">
    <w:name w:val="Texto comentario Car"/>
    <w:basedOn w:val="Fuentedeprrafopredeter"/>
    <w:link w:val="Textocomentario"/>
    <w:semiHidden/>
    <w:rsid w:val="007179D2"/>
    <w:rPr>
      <w:lang w:val="es-ES" w:eastAsia="es-ES"/>
    </w:rPr>
  </w:style>
  <w:style w:type="paragraph" w:styleId="Asuntodelcomentario">
    <w:name w:val="annotation subject"/>
    <w:basedOn w:val="Textocomentario"/>
    <w:next w:val="Textocomentario"/>
    <w:link w:val="AsuntodelcomentarioCar"/>
    <w:semiHidden/>
    <w:unhideWhenUsed/>
    <w:rsid w:val="007179D2"/>
    <w:rPr>
      <w:b/>
      <w:bCs/>
    </w:rPr>
  </w:style>
  <w:style w:type="character" w:customStyle="1" w:styleId="AsuntodelcomentarioCar">
    <w:name w:val="Asunto del comentario Car"/>
    <w:basedOn w:val="TextocomentarioCar"/>
    <w:link w:val="Asuntodelcomentario"/>
    <w:semiHidden/>
    <w:rsid w:val="007179D2"/>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292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ana.barros@ecolab.com" TargetMode="External"/><Relationship Id="rId13" Type="http://schemas.microsoft.com/office/2007/relationships/hdphoto" Target="media/hdphoto1.wdp"/><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gomez@datasolutions.com.e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oporte@datasolutions.com.ec" TargetMode="External"/><Relationship Id="rId4" Type="http://schemas.openxmlformats.org/officeDocument/2006/relationships/settings" Target="settings.xml"/><Relationship Id="rId9" Type="http://schemas.openxmlformats.org/officeDocument/2006/relationships/hyperlink" Target="mailto:Servicioalcliente@datasolutons.com.ec"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CCA51-4E37-463E-9F72-3A2C588F9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3557</Words>
  <Characters>19564</Characters>
  <Application>Microsoft Office Word</Application>
  <DocSecurity>0</DocSecurity>
  <Lines>163</Lines>
  <Paragraphs>46</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espe</Company>
  <LinksUpToDate>false</LinksUpToDate>
  <CharactersWithSpaces>23075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UDI</dc:creator>
  <cp:lastModifiedBy>Jazmin Torres</cp:lastModifiedBy>
  <cp:revision>2</cp:revision>
  <cp:lastPrinted>2010-11-19T14:35:00Z</cp:lastPrinted>
  <dcterms:created xsi:type="dcterms:W3CDTF">2019-11-05T16:06:00Z</dcterms:created>
  <dcterms:modified xsi:type="dcterms:W3CDTF">2019-11-05T16:06:00Z</dcterms:modified>
</cp:coreProperties>
</file>