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67AE1" w:rsidRDefault="00C67AE1" w:rsidP="004B4642">
      <w:pPr>
        <w:jc w:val="right"/>
        <w:rPr>
          <w:rFonts w:ascii="Century Gothic" w:hAnsi="Century Gothic" w:cstheme="minorHAnsi"/>
          <w:sz w:val="24"/>
          <w:szCs w:val="24"/>
        </w:rPr>
      </w:pPr>
    </w:p>
    <w:p w:rsidR="00C67AE1" w:rsidRPr="007F0A22" w:rsidRDefault="00C67AE1" w:rsidP="00C67AE1">
      <w:pPr>
        <w:jc w:val="right"/>
        <w:rPr>
          <w:rFonts w:ascii="Century Gothic" w:hAnsi="Century Gothic" w:cstheme="minorHAnsi"/>
          <w:sz w:val="24"/>
          <w:szCs w:val="24"/>
        </w:rPr>
      </w:pPr>
      <w:r w:rsidRPr="007F0A22">
        <w:rPr>
          <w:rFonts w:ascii="Century Gothic" w:hAnsi="Century Gothic" w:cstheme="minorHAnsi"/>
          <w:sz w:val="24"/>
          <w:szCs w:val="24"/>
        </w:rPr>
        <w:t xml:space="preserve">Guayaquil, </w:t>
      </w:r>
      <w:r w:rsidR="008E3742">
        <w:rPr>
          <w:rFonts w:ascii="Century Gothic" w:hAnsi="Century Gothic" w:cstheme="minorHAnsi"/>
          <w:sz w:val="24"/>
          <w:szCs w:val="24"/>
        </w:rPr>
        <w:t xml:space="preserve">06 de Septiembre del </w:t>
      </w:r>
      <w:r w:rsidR="008E3742" w:rsidRPr="007F0A22">
        <w:rPr>
          <w:rFonts w:ascii="Century Gothic" w:hAnsi="Century Gothic" w:cstheme="minorHAnsi"/>
          <w:sz w:val="24"/>
          <w:szCs w:val="24"/>
        </w:rPr>
        <w:t>2018</w:t>
      </w:r>
      <w:r w:rsidRPr="007F0A22">
        <w:rPr>
          <w:rFonts w:ascii="Century Gothic" w:hAnsi="Century Gothic" w:cstheme="minorHAnsi"/>
          <w:sz w:val="24"/>
          <w:szCs w:val="24"/>
        </w:rPr>
        <w:t>.</w:t>
      </w:r>
    </w:p>
    <w:p w:rsidR="00C67AE1" w:rsidRPr="007F0A22" w:rsidRDefault="00C67AE1" w:rsidP="00C67AE1">
      <w:pPr>
        <w:spacing w:after="0" w:line="240" w:lineRule="auto"/>
        <w:jc w:val="both"/>
        <w:rPr>
          <w:rFonts w:ascii="Century Gothic" w:eastAsia="Times New Roman" w:hAnsi="Century Gothic" w:cstheme="minorHAnsi"/>
          <w:sz w:val="24"/>
          <w:szCs w:val="24"/>
          <w:lang w:val="es-ES" w:eastAsia="es-ES"/>
        </w:rPr>
      </w:pPr>
    </w:p>
    <w:p w:rsidR="00C67AE1" w:rsidRPr="007F0A22" w:rsidRDefault="008E3742" w:rsidP="00C67AE1">
      <w:pPr>
        <w:spacing w:after="0" w:line="240" w:lineRule="auto"/>
        <w:jc w:val="both"/>
        <w:rPr>
          <w:rFonts w:ascii="Century Gothic" w:eastAsia="Times New Roman" w:hAnsi="Century Gothic" w:cstheme="minorHAnsi"/>
          <w:sz w:val="24"/>
          <w:szCs w:val="24"/>
          <w:lang w:val="es-ES" w:eastAsia="es-ES"/>
        </w:rPr>
      </w:pPr>
      <w:r>
        <w:rPr>
          <w:rFonts w:ascii="Century Gothic" w:eastAsia="Times New Roman" w:hAnsi="Century Gothic" w:cstheme="minorHAnsi"/>
          <w:sz w:val="24"/>
          <w:szCs w:val="24"/>
          <w:lang w:val="es-ES" w:eastAsia="es-ES"/>
        </w:rPr>
        <w:t>Coronel</w:t>
      </w:r>
      <w:r w:rsidR="00C67AE1" w:rsidRPr="007F0A22">
        <w:rPr>
          <w:rFonts w:ascii="Century Gothic" w:eastAsia="Times New Roman" w:hAnsi="Century Gothic" w:cstheme="minorHAnsi"/>
          <w:sz w:val="24"/>
          <w:szCs w:val="24"/>
          <w:lang w:val="es-ES" w:eastAsia="es-ES"/>
        </w:rPr>
        <w:t>.</w:t>
      </w:r>
    </w:p>
    <w:p w:rsidR="00C67AE1" w:rsidRPr="007F0A22" w:rsidRDefault="00707D18" w:rsidP="00C67AE1">
      <w:pPr>
        <w:spacing w:after="0" w:line="240" w:lineRule="auto"/>
        <w:jc w:val="both"/>
        <w:rPr>
          <w:rFonts w:ascii="Century Gothic" w:eastAsia="Times New Roman" w:hAnsi="Century Gothic" w:cstheme="minorHAnsi"/>
          <w:sz w:val="24"/>
          <w:szCs w:val="24"/>
          <w:lang w:val="es-ES" w:eastAsia="es-ES"/>
        </w:rPr>
      </w:pPr>
      <w:r>
        <w:rPr>
          <w:rFonts w:ascii="Century Gothic" w:eastAsia="Times New Roman" w:hAnsi="Century Gothic" w:cstheme="minorHAnsi"/>
          <w:sz w:val="24"/>
          <w:szCs w:val="24"/>
          <w:lang w:val="es-ES" w:eastAsia="es-ES"/>
        </w:rPr>
        <w:t xml:space="preserve">Rafael </w:t>
      </w:r>
      <w:r w:rsidR="00A329E3">
        <w:rPr>
          <w:rFonts w:ascii="Century Gothic" w:eastAsia="Times New Roman" w:hAnsi="Century Gothic" w:cstheme="minorHAnsi"/>
          <w:sz w:val="24"/>
          <w:szCs w:val="24"/>
          <w:lang w:val="es-ES" w:eastAsia="es-ES"/>
        </w:rPr>
        <w:t>Dávila</w:t>
      </w:r>
      <w:r>
        <w:rPr>
          <w:rFonts w:ascii="Century Gothic" w:eastAsia="Times New Roman" w:hAnsi="Century Gothic" w:cstheme="minorHAnsi"/>
          <w:sz w:val="24"/>
          <w:szCs w:val="24"/>
          <w:lang w:val="es-ES" w:eastAsia="es-ES"/>
        </w:rPr>
        <w:t xml:space="preserve"> F</w:t>
      </w:r>
      <w:r w:rsidR="00A329E3">
        <w:rPr>
          <w:rFonts w:ascii="Century Gothic" w:eastAsia="Times New Roman" w:hAnsi="Century Gothic" w:cstheme="minorHAnsi"/>
          <w:sz w:val="24"/>
          <w:szCs w:val="24"/>
          <w:lang w:val="es-ES" w:eastAsia="es-ES"/>
        </w:rPr>
        <w:t xml:space="preserve">ierro </w:t>
      </w:r>
    </w:p>
    <w:p w:rsidR="00C67AE1" w:rsidRPr="007F0A22" w:rsidRDefault="008E3742" w:rsidP="00C67AE1">
      <w:pPr>
        <w:spacing w:after="0" w:line="240" w:lineRule="auto"/>
        <w:jc w:val="both"/>
        <w:rPr>
          <w:ins w:id="0" w:author="Sofía Chiriboga" w:date="2018-06-26T10:46:00Z"/>
          <w:rFonts w:ascii="Century Gothic" w:eastAsia="Times New Roman" w:hAnsi="Century Gothic" w:cstheme="minorHAnsi"/>
          <w:b/>
          <w:sz w:val="24"/>
          <w:szCs w:val="24"/>
          <w:lang w:val="es-ES" w:eastAsia="es-ES"/>
        </w:rPr>
      </w:pPr>
      <w:r>
        <w:rPr>
          <w:rFonts w:ascii="Century Gothic" w:eastAsia="Times New Roman" w:hAnsi="Century Gothic" w:cstheme="minorHAnsi"/>
          <w:b/>
          <w:sz w:val="24"/>
          <w:szCs w:val="24"/>
          <w:lang w:val="es-ES" w:eastAsia="es-ES"/>
        </w:rPr>
        <w:t xml:space="preserve">Gerente General </w:t>
      </w:r>
    </w:p>
    <w:p w:rsidR="00C67AE1" w:rsidRPr="007F0A22" w:rsidRDefault="008E3742" w:rsidP="00C67AE1">
      <w:pPr>
        <w:spacing w:after="0"/>
        <w:rPr>
          <w:rFonts w:ascii="Century Gothic" w:hAnsi="Century Gothic"/>
          <w:b/>
          <w:sz w:val="24"/>
          <w:szCs w:val="24"/>
        </w:rPr>
      </w:pPr>
      <w:r>
        <w:rPr>
          <w:rFonts w:ascii="Century Gothic" w:hAnsi="Century Gothic"/>
          <w:b/>
          <w:sz w:val="24"/>
          <w:szCs w:val="24"/>
        </w:rPr>
        <w:t xml:space="preserve">AEROMILITEC </w:t>
      </w:r>
    </w:p>
    <w:p w:rsidR="00C67AE1" w:rsidRDefault="00C67AE1" w:rsidP="00667CE7">
      <w:pPr>
        <w:spacing w:after="0"/>
        <w:rPr>
          <w:rFonts w:ascii="Century Gothic" w:hAnsi="Century Gothic"/>
          <w:sz w:val="24"/>
          <w:szCs w:val="24"/>
        </w:rPr>
      </w:pPr>
      <w:r w:rsidRPr="007F0A22">
        <w:rPr>
          <w:rFonts w:ascii="Century Gothic" w:hAnsi="Century Gothic"/>
          <w:sz w:val="24"/>
          <w:szCs w:val="24"/>
        </w:rPr>
        <w:t>Ciudad. –</w:t>
      </w:r>
    </w:p>
    <w:p w:rsidR="00667CE7" w:rsidRPr="00667CE7" w:rsidRDefault="00667CE7" w:rsidP="00667CE7">
      <w:pPr>
        <w:spacing w:after="0"/>
        <w:rPr>
          <w:rFonts w:ascii="Century Gothic" w:hAnsi="Century Gothic"/>
          <w:b/>
          <w:sz w:val="24"/>
          <w:szCs w:val="24"/>
        </w:rPr>
      </w:pPr>
    </w:p>
    <w:p w:rsidR="00C67AE1" w:rsidRDefault="00C67AE1" w:rsidP="00C67AE1">
      <w:pPr>
        <w:pStyle w:val="Sinespaciado"/>
        <w:spacing w:before="100" w:beforeAutospacing="1" w:after="100" w:afterAutospacing="1"/>
        <w:jc w:val="both"/>
        <w:rPr>
          <w:rFonts w:ascii="Century Gothic" w:hAnsi="Century Gothic" w:cstheme="minorHAnsi"/>
          <w:sz w:val="24"/>
          <w:szCs w:val="24"/>
        </w:rPr>
      </w:pPr>
      <w:r w:rsidRPr="007F0A22">
        <w:rPr>
          <w:rFonts w:ascii="Century Gothic" w:hAnsi="Century Gothic" w:cstheme="minorHAnsi"/>
          <w:sz w:val="24"/>
          <w:szCs w:val="24"/>
        </w:rPr>
        <w:t xml:space="preserve">Presente. </w:t>
      </w:r>
      <w:r>
        <w:rPr>
          <w:rFonts w:ascii="Century Gothic" w:hAnsi="Century Gothic" w:cstheme="minorHAnsi"/>
          <w:sz w:val="24"/>
          <w:szCs w:val="24"/>
        </w:rPr>
        <w:t>–</w:t>
      </w:r>
      <w:r w:rsidRPr="007F0A22">
        <w:rPr>
          <w:rFonts w:ascii="Century Gothic" w:hAnsi="Century Gothic" w:cstheme="minorHAnsi"/>
          <w:sz w:val="24"/>
          <w:szCs w:val="24"/>
        </w:rPr>
        <w:t xml:space="preserve"> </w:t>
      </w:r>
    </w:p>
    <w:p w:rsidR="00C67AE1" w:rsidRPr="007F0A22" w:rsidRDefault="00C67AE1" w:rsidP="00C67AE1">
      <w:pPr>
        <w:pStyle w:val="Sinespaciado"/>
        <w:spacing w:before="100" w:beforeAutospacing="1" w:after="100" w:afterAutospacing="1"/>
        <w:jc w:val="both"/>
        <w:rPr>
          <w:rFonts w:ascii="Century Gothic" w:hAnsi="Century Gothic" w:cstheme="minorHAnsi"/>
          <w:sz w:val="24"/>
          <w:szCs w:val="24"/>
        </w:rPr>
      </w:pPr>
      <w:r w:rsidRPr="007F0A22">
        <w:rPr>
          <w:rFonts w:ascii="Century Gothic" w:hAnsi="Century Gothic" w:cstheme="minorHAnsi"/>
          <w:sz w:val="24"/>
          <w:szCs w:val="24"/>
        </w:rPr>
        <w:t xml:space="preserve">De nuestra consideración: </w:t>
      </w:r>
    </w:p>
    <w:p w:rsidR="00C67AE1" w:rsidRPr="007F0A22" w:rsidRDefault="00C67AE1" w:rsidP="00C67AE1">
      <w:pPr>
        <w:pStyle w:val="Default"/>
        <w:spacing w:before="100" w:beforeAutospacing="1" w:after="100" w:afterAutospacing="1"/>
        <w:jc w:val="both"/>
        <w:rPr>
          <w:rFonts w:ascii="Century Gothic" w:hAnsi="Century Gothic" w:cs="Arial"/>
        </w:rPr>
      </w:pPr>
      <w:r w:rsidRPr="007F0A22">
        <w:rPr>
          <w:rFonts w:ascii="Century Gothic" w:hAnsi="Century Gothic" w:cs="Arial"/>
        </w:rPr>
        <w:t xml:space="preserve">Reciba un cordial saludo de parte de quienes conformamos </w:t>
      </w:r>
      <w:r w:rsidRPr="007F0A22">
        <w:rPr>
          <w:rFonts w:ascii="Century Gothic" w:hAnsi="Century Gothic" w:cs="Arial"/>
          <w:bCs/>
        </w:rPr>
        <w:t>DataSolutions S.A.</w:t>
      </w:r>
      <w:r w:rsidRPr="007F0A22">
        <w:rPr>
          <w:rFonts w:ascii="Century Gothic" w:hAnsi="Century Gothic" w:cs="Arial"/>
        </w:rPr>
        <w:t xml:space="preserve">, especialistas en la Administración Integral de Archivos Físicos y Digitales. Por medio de la presente nos es grato hacerle llegar nuestra propuesta por los Servicios Integrales de Gestión Documental, la misma consiste en los servicios de administración y custodia física de información. </w:t>
      </w:r>
    </w:p>
    <w:p w:rsidR="00C67AE1" w:rsidRPr="00C67AE1" w:rsidRDefault="00C67AE1" w:rsidP="00C67AE1">
      <w:pPr>
        <w:pStyle w:val="Default"/>
        <w:spacing w:before="100" w:beforeAutospacing="1" w:after="100" w:afterAutospacing="1"/>
        <w:jc w:val="both"/>
        <w:rPr>
          <w:rFonts w:ascii="Century Gothic" w:hAnsi="Century Gothic" w:cstheme="minorHAnsi"/>
          <w:b/>
          <w:bCs/>
          <w:sz w:val="28"/>
          <w:szCs w:val="28"/>
        </w:rPr>
      </w:pPr>
      <w:r w:rsidRPr="00A2434E">
        <w:rPr>
          <w:rFonts w:ascii="Century Gothic" w:hAnsi="Century Gothic" w:cstheme="minorHAnsi"/>
          <w:b/>
          <w:bCs/>
          <w:sz w:val="28"/>
          <w:szCs w:val="28"/>
        </w:rPr>
        <w:t>Antecedentes:</w:t>
      </w:r>
    </w:p>
    <w:p w:rsidR="008E3742" w:rsidRDefault="008E3742" w:rsidP="00244E20">
      <w:pPr>
        <w:pStyle w:val="Sinespaciado"/>
        <w:jc w:val="both"/>
        <w:rPr>
          <w:rFonts w:ascii="Century Gothic" w:hAnsi="Century Gothic" w:cs="Arial"/>
          <w:color w:val="000000"/>
          <w:sz w:val="24"/>
          <w:szCs w:val="24"/>
          <w:lang w:val="es-ES"/>
        </w:rPr>
      </w:pPr>
      <w:r w:rsidRPr="008E3742">
        <w:rPr>
          <w:rFonts w:ascii="Century Gothic" w:hAnsi="Century Gothic" w:cs="Arial"/>
          <w:color w:val="000000"/>
          <w:sz w:val="24"/>
          <w:szCs w:val="24"/>
          <w:lang w:val="es-ES"/>
        </w:rPr>
        <w:t xml:space="preserve">AEROMILITEC es una compañía conformada con el objetivo de brindar </w:t>
      </w:r>
      <w:r>
        <w:rPr>
          <w:rFonts w:ascii="Century Gothic" w:hAnsi="Century Gothic" w:cs="Arial"/>
          <w:bCs/>
          <w:color w:val="000000"/>
          <w:sz w:val="24"/>
          <w:szCs w:val="24"/>
          <w:lang w:val="es-ES"/>
        </w:rPr>
        <w:t>apoyo logístico</w:t>
      </w:r>
      <w:r w:rsidRPr="008E3742">
        <w:rPr>
          <w:rFonts w:ascii="Century Gothic" w:hAnsi="Century Gothic" w:cs="Arial"/>
          <w:color w:val="000000"/>
          <w:sz w:val="24"/>
          <w:szCs w:val="24"/>
          <w:lang w:val="es-ES"/>
        </w:rPr>
        <w:t xml:space="preserve"> a la AVIACI</w:t>
      </w:r>
      <w:r>
        <w:rPr>
          <w:rFonts w:ascii="Century Gothic" w:hAnsi="Century Gothic" w:cs="Arial"/>
          <w:color w:val="000000"/>
          <w:sz w:val="24"/>
          <w:szCs w:val="24"/>
          <w:lang w:val="es-ES"/>
        </w:rPr>
        <w:t>Ó</w:t>
      </w:r>
      <w:r w:rsidRPr="008E3742">
        <w:rPr>
          <w:rFonts w:ascii="Century Gothic" w:hAnsi="Century Gothic" w:cs="Arial"/>
          <w:color w:val="000000"/>
          <w:sz w:val="24"/>
          <w:szCs w:val="24"/>
          <w:lang w:val="es-ES"/>
        </w:rPr>
        <w:t>N ECUATORIANA tanto Civil como Militar;</w:t>
      </w:r>
      <w:r>
        <w:rPr>
          <w:rFonts w:ascii="Century Gothic" w:hAnsi="Century Gothic" w:cs="Arial"/>
          <w:color w:val="000000"/>
          <w:sz w:val="24"/>
          <w:szCs w:val="24"/>
          <w:lang w:val="es-ES"/>
        </w:rPr>
        <w:t xml:space="preserve"> </w:t>
      </w:r>
      <w:r w:rsidRPr="008E3742">
        <w:rPr>
          <w:rFonts w:ascii="Century Gothic" w:hAnsi="Century Gothic" w:cs="Arial"/>
          <w:color w:val="000000"/>
          <w:sz w:val="24"/>
          <w:szCs w:val="24"/>
          <w:lang w:val="es-ES"/>
        </w:rPr>
        <w:t xml:space="preserve">proporcionando </w:t>
      </w:r>
      <w:r>
        <w:rPr>
          <w:rFonts w:ascii="Century Gothic" w:hAnsi="Century Gothic" w:cs="Arial"/>
          <w:bCs/>
          <w:color w:val="000000"/>
          <w:sz w:val="24"/>
          <w:szCs w:val="24"/>
          <w:lang w:val="es-ES"/>
        </w:rPr>
        <w:t>asistencia técnica</w:t>
      </w:r>
      <w:r w:rsidRPr="008E3742">
        <w:rPr>
          <w:rFonts w:ascii="Century Gothic" w:hAnsi="Century Gothic" w:cs="Arial"/>
          <w:bCs/>
          <w:color w:val="000000"/>
          <w:sz w:val="24"/>
          <w:szCs w:val="24"/>
          <w:lang w:val="es-ES"/>
        </w:rPr>
        <w:t>, consultoría en certificación de compañías</w:t>
      </w:r>
      <w:r w:rsidRPr="008E3742">
        <w:rPr>
          <w:rFonts w:ascii="Century Gothic" w:hAnsi="Century Gothic" w:cs="Arial"/>
          <w:color w:val="000000"/>
          <w:sz w:val="24"/>
          <w:szCs w:val="24"/>
          <w:lang w:val="es-ES"/>
        </w:rPr>
        <w:t xml:space="preserve"> para conseguir el </w:t>
      </w:r>
      <w:r w:rsidRPr="008E3742">
        <w:rPr>
          <w:rFonts w:ascii="Century Gothic" w:hAnsi="Century Gothic" w:cs="Arial"/>
          <w:bCs/>
          <w:color w:val="000000"/>
          <w:sz w:val="24"/>
          <w:szCs w:val="24"/>
          <w:lang w:val="es-ES"/>
        </w:rPr>
        <w:t>AOC</w:t>
      </w:r>
      <w:r w:rsidRPr="008E3742">
        <w:rPr>
          <w:rFonts w:ascii="Century Gothic" w:hAnsi="Century Gothic" w:cs="Arial"/>
          <w:color w:val="000000"/>
          <w:sz w:val="24"/>
          <w:szCs w:val="24"/>
          <w:lang w:val="es-ES"/>
        </w:rPr>
        <w:t>; desarrollar el FBO con tecnología avanzada y dar a</w:t>
      </w:r>
      <w:r>
        <w:rPr>
          <w:rFonts w:ascii="Century Gothic" w:hAnsi="Century Gothic" w:cs="Arial"/>
          <w:color w:val="000000"/>
          <w:sz w:val="24"/>
          <w:szCs w:val="24"/>
          <w:lang w:val="es-ES"/>
        </w:rPr>
        <w:t xml:space="preserve"> sus </w:t>
      </w:r>
      <w:r w:rsidRPr="008E3742">
        <w:rPr>
          <w:rFonts w:ascii="Century Gothic" w:hAnsi="Century Gothic" w:cs="Arial"/>
          <w:color w:val="000000"/>
          <w:sz w:val="24"/>
          <w:szCs w:val="24"/>
          <w:lang w:val="es-ES"/>
        </w:rPr>
        <w:t xml:space="preserve">clientes seguridad en sus operaciones a través de la eficiencia y eficacia de </w:t>
      </w:r>
      <w:r>
        <w:rPr>
          <w:rFonts w:ascii="Century Gothic" w:hAnsi="Century Gothic" w:cs="Arial"/>
          <w:color w:val="000000"/>
          <w:sz w:val="24"/>
          <w:szCs w:val="24"/>
          <w:lang w:val="es-ES"/>
        </w:rPr>
        <w:t>su</w:t>
      </w:r>
      <w:r w:rsidRPr="008E3742">
        <w:rPr>
          <w:rFonts w:ascii="Century Gothic" w:hAnsi="Century Gothic" w:cs="Arial"/>
          <w:color w:val="000000"/>
          <w:sz w:val="24"/>
          <w:szCs w:val="24"/>
          <w:lang w:val="es-ES"/>
        </w:rPr>
        <w:t xml:space="preserve"> empresa. </w:t>
      </w:r>
    </w:p>
    <w:p w:rsidR="00956246" w:rsidRDefault="00956246" w:rsidP="00244E20">
      <w:pPr>
        <w:pStyle w:val="Sinespaciado"/>
        <w:jc w:val="both"/>
        <w:rPr>
          <w:rFonts w:ascii="Century Gothic" w:hAnsi="Century Gothic" w:cs="Arial"/>
          <w:color w:val="000000"/>
          <w:sz w:val="24"/>
          <w:szCs w:val="24"/>
          <w:lang w:val="es-ES"/>
        </w:rPr>
      </w:pPr>
    </w:p>
    <w:p w:rsidR="00956246" w:rsidRDefault="00956246" w:rsidP="00956246">
      <w:pPr>
        <w:pStyle w:val="Sinespaciado"/>
        <w:jc w:val="both"/>
        <w:rPr>
          <w:rFonts w:ascii="Century Gothic" w:hAnsi="Century Gothic" w:cs="Arial"/>
          <w:color w:val="000000"/>
          <w:sz w:val="24"/>
          <w:szCs w:val="24"/>
          <w:lang w:val="es-ES"/>
        </w:rPr>
      </w:pPr>
      <w:r w:rsidRPr="007F0A22">
        <w:rPr>
          <w:rFonts w:ascii="Century Gothic" w:hAnsi="Century Gothic" w:cs="Arial"/>
          <w:color w:val="000000"/>
          <w:sz w:val="24"/>
          <w:szCs w:val="24"/>
          <w:lang w:val="es-ES"/>
        </w:rPr>
        <w:t xml:space="preserve">El día </w:t>
      </w:r>
      <w:r>
        <w:rPr>
          <w:rFonts w:ascii="Century Gothic" w:hAnsi="Century Gothic" w:cs="Arial"/>
          <w:color w:val="000000"/>
          <w:sz w:val="24"/>
          <w:szCs w:val="24"/>
          <w:lang w:val="es-ES"/>
        </w:rPr>
        <w:t xml:space="preserve">4 </w:t>
      </w:r>
      <w:r w:rsidRPr="007F0A22">
        <w:rPr>
          <w:rFonts w:ascii="Century Gothic" w:hAnsi="Century Gothic" w:cs="Arial"/>
          <w:color w:val="000000"/>
          <w:sz w:val="24"/>
          <w:szCs w:val="24"/>
          <w:lang w:val="es-ES"/>
        </w:rPr>
        <w:t xml:space="preserve">del mes </w:t>
      </w:r>
      <w:r>
        <w:rPr>
          <w:rFonts w:ascii="Century Gothic" w:hAnsi="Century Gothic" w:cs="Arial"/>
          <w:color w:val="000000"/>
          <w:sz w:val="24"/>
          <w:szCs w:val="24"/>
          <w:lang w:val="es-ES"/>
        </w:rPr>
        <w:t>Septiembre</w:t>
      </w:r>
      <w:r w:rsidRPr="007F0A22">
        <w:rPr>
          <w:rFonts w:ascii="Century Gothic" w:hAnsi="Century Gothic" w:cs="Arial"/>
          <w:color w:val="000000"/>
          <w:sz w:val="24"/>
          <w:szCs w:val="24"/>
          <w:lang w:val="es-ES"/>
        </w:rPr>
        <w:t xml:space="preserve"> </w:t>
      </w:r>
      <w:r>
        <w:rPr>
          <w:rFonts w:ascii="Century Gothic" w:hAnsi="Century Gothic" w:cs="Arial"/>
          <w:color w:val="000000"/>
          <w:sz w:val="24"/>
          <w:szCs w:val="24"/>
          <w:lang w:val="es-ES"/>
        </w:rPr>
        <w:t xml:space="preserve">se mantuvo una reunión con la Srta. Jessica Villón (Asistente de Gerencia General), </w:t>
      </w:r>
      <w:r w:rsidRPr="00C67AE1">
        <w:rPr>
          <w:rFonts w:ascii="Century Gothic" w:hAnsi="Century Gothic" w:cs="Arial"/>
          <w:color w:val="000000"/>
          <w:sz w:val="24"/>
          <w:szCs w:val="24"/>
          <w:lang w:val="es-ES"/>
        </w:rPr>
        <w:t xml:space="preserve">quien nos ayudó </w:t>
      </w:r>
      <w:r>
        <w:rPr>
          <w:rFonts w:ascii="Century Gothic" w:hAnsi="Century Gothic" w:cs="Arial"/>
          <w:color w:val="000000"/>
          <w:sz w:val="24"/>
          <w:szCs w:val="24"/>
          <w:lang w:val="es-ES"/>
        </w:rPr>
        <w:t>indicándonos las necesidades que actualmente mantienen con su documentación.</w:t>
      </w:r>
      <w:r w:rsidRPr="007F0A22">
        <w:rPr>
          <w:rFonts w:ascii="Century Gothic" w:hAnsi="Century Gothic" w:cs="Arial"/>
          <w:color w:val="000000"/>
          <w:sz w:val="24"/>
          <w:szCs w:val="24"/>
          <w:lang w:val="es-ES"/>
        </w:rPr>
        <w:t xml:space="preserve"> Requieren </w:t>
      </w:r>
      <w:r w:rsidRPr="00AF50E6">
        <w:rPr>
          <w:rFonts w:ascii="Century Gothic" w:hAnsi="Century Gothic" w:cs="Arial"/>
          <w:color w:val="000000"/>
          <w:sz w:val="24"/>
          <w:szCs w:val="24"/>
          <w:lang w:val="es-ES"/>
        </w:rPr>
        <w:t xml:space="preserve">la administración física por file y </w:t>
      </w:r>
      <w:r w:rsidRPr="007F0A22">
        <w:rPr>
          <w:rFonts w:ascii="Century Gothic" w:hAnsi="Century Gothic" w:cs="Arial"/>
          <w:color w:val="000000"/>
          <w:sz w:val="24"/>
          <w:szCs w:val="24"/>
          <w:lang w:val="es-ES"/>
        </w:rPr>
        <w:t>digitaliza</w:t>
      </w:r>
      <w:r>
        <w:rPr>
          <w:rFonts w:ascii="Century Gothic" w:hAnsi="Century Gothic" w:cs="Arial"/>
          <w:color w:val="000000"/>
          <w:sz w:val="24"/>
          <w:szCs w:val="24"/>
          <w:lang w:val="es-ES"/>
        </w:rPr>
        <w:t xml:space="preserve">r </w:t>
      </w:r>
      <w:r w:rsidRPr="007F0A22">
        <w:rPr>
          <w:rFonts w:ascii="Century Gothic" w:hAnsi="Century Gothic" w:cs="Arial"/>
          <w:color w:val="000000"/>
          <w:sz w:val="24"/>
          <w:szCs w:val="24"/>
          <w:lang w:val="es-ES"/>
        </w:rPr>
        <w:t>la documentación que más usan.</w:t>
      </w:r>
      <w:r>
        <w:rPr>
          <w:rFonts w:ascii="Century Gothic" w:hAnsi="Century Gothic" w:cs="Arial"/>
          <w:color w:val="000000"/>
          <w:sz w:val="24"/>
          <w:szCs w:val="24"/>
          <w:lang w:val="es-ES"/>
        </w:rPr>
        <w:t xml:space="preserve"> </w:t>
      </w:r>
      <w:r w:rsidRPr="007F0A22">
        <w:rPr>
          <w:rFonts w:ascii="Century Gothic" w:hAnsi="Century Gothic" w:cs="Arial"/>
          <w:color w:val="000000"/>
          <w:sz w:val="24"/>
          <w:szCs w:val="24"/>
          <w:lang w:val="es-ES"/>
        </w:rPr>
        <w:t>De acuerdo con</w:t>
      </w:r>
      <w:r>
        <w:rPr>
          <w:rFonts w:ascii="Century Gothic" w:hAnsi="Century Gothic" w:cs="Arial"/>
          <w:color w:val="000000"/>
          <w:sz w:val="24"/>
          <w:szCs w:val="24"/>
          <w:lang w:val="es-ES"/>
        </w:rPr>
        <w:t xml:space="preserve"> </w:t>
      </w:r>
      <w:r w:rsidRPr="007F0A22">
        <w:rPr>
          <w:rFonts w:ascii="Century Gothic" w:hAnsi="Century Gothic" w:cs="Arial"/>
          <w:color w:val="000000"/>
          <w:sz w:val="24"/>
          <w:szCs w:val="24"/>
          <w:lang w:val="es-ES"/>
        </w:rPr>
        <w:t>lo que</w:t>
      </w:r>
      <w:r>
        <w:rPr>
          <w:rFonts w:ascii="Century Gothic" w:hAnsi="Century Gothic" w:cs="Arial"/>
          <w:color w:val="000000"/>
          <w:sz w:val="24"/>
          <w:szCs w:val="24"/>
          <w:lang w:val="es-ES"/>
        </w:rPr>
        <w:t xml:space="preserve"> nos pudieron informar es que </w:t>
      </w:r>
      <w:r w:rsidRPr="007F0A22">
        <w:rPr>
          <w:rFonts w:ascii="Century Gothic" w:hAnsi="Century Gothic" w:cs="Arial"/>
          <w:color w:val="000000"/>
          <w:sz w:val="24"/>
          <w:szCs w:val="24"/>
          <w:lang w:val="es-ES"/>
        </w:rPr>
        <w:t>en</w:t>
      </w:r>
      <w:r>
        <w:rPr>
          <w:rFonts w:ascii="Century Gothic" w:hAnsi="Century Gothic" w:cs="Arial"/>
          <w:color w:val="000000"/>
          <w:sz w:val="24"/>
          <w:szCs w:val="24"/>
          <w:lang w:val="es-ES"/>
        </w:rPr>
        <w:t xml:space="preserve"> Aeromilitec</w:t>
      </w:r>
      <w:r w:rsidRPr="007F0A22">
        <w:rPr>
          <w:rFonts w:ascii="Century Gothic" w:hAnsi="Century Gothic" w:cs="Arial"/>
          <w:color w:val="000000"/>
          <w:sz w:val="24"/>
          <w:szCs w:val="24"/>
          <w:lang w:val="es-ES"/>
        </w:rPr>
        <w:t xml:space="preserve"> actualmente la compañía</w:t>
      </w:r>
      <w:r w:rsidR="00E74FB6">
        <w:rPr>
          <w:rFonts w:ascii="Century Gothic" w:hAnsi="Century Gothic" w:cs="Arial"/>
          <w:color w:val="000000"/>
          <w:sz w:val="24"/>
          <w:szCs w:val="24"/>
          <w:lang w:val="es-ES"/>
        </w:rPr>
        <w:t xml:space="preserve"> posee un</w:t>
      </w:r>
      <w:r w:rsidR="00DB5CA3">
        <w:rPr>
          <w:rFonts w:ascii="Century Gothic" w:hAnsi="Century Gothic" w:cs="Arial"/>
          <w:color w:val="000000"/>
          <w:sz w:val="24"/>
          <w:szCs w:val="24"/>
          <w:lang w:val="es-ES"/>
        </w:rPr>
        <w:t xml:space="preserve"> espacio improvisado para el almacenamiento de sus archivos</w:t>
      </w:r>
      <w:r>
        <w:rPr>
          <w:rFonts w:ascii="Century Gothic" w:hAnsi="Century Gothic" w:cs="Arial"/>
          <w:color w:val="000000"/>
          <w:sz w:val="24"/>
          <w:szCs w:val="24"/>
          <w:lang w:val="es-ES"/>
        </w:rPr>
        <w:t xml:space="preserve">,  que actualmente se encuentra saturada de información por lo que requieren que a esa documentación se ordene, organice y administre de manera integral; la problemática actual  </w:t>
      </w:r>
      <w:r>
        <w:rPr>
          <w:rFonts w:ascii="Century Gothic" w:hAnsi="Century Gothic" w:cs="Arial"/>
          <w:color w:val="000000"/>
          <w:sz w:val="24"/>
          <w:szCs w:val="24"/>
          <w:lang w:val="es-ES"/>
        </w:rPr>
        <w:lastRenderedPageBreak/>
        <w:t xml:space="preserve">se refiere a un desperdicio de tiempo en la búsqueda de información, ya que al no poseerlas de primeras mano incrementamos esfuerzo y no optimizamos recursos volviéndonos improductivos e ineficientes, además no se cuenta con el suficiente espacio para poder almacenar nueva información limitando el acceso a la documentación en mencionadas bodegas. </w:t>
      </w:r>
    </w:p>
    <w:p w:rsidR="00E74FB6" w:rsidRDefault="00E74FB6" w:rsidP="00956246">
      <w:pPr>
        <w:pStyle w:val="Sinespaciado"/>
        <w:jc w:val="both"/>
        <w:rPr>
          <w:rFonts w:ascii="Century Gothic" w:hAnsi="Century Gothic" w:cs="Arial"/>
          <w:color w:val="000000"/>
          <w:sz w:val="24"/>
          <w:szCs w:val="24"/>
          <w:lang w:val="es-ES"/>
        </w:rPr>
      </w:pPr>
    </w:p>
    <w:p w:rsidR="00E74FB6" w:rsidRPr="007F0A22" w:rsidRDefault="00E74FB6" w:rsidP="00E74FB6">
      <w:pPr>
        <w:spacing w:after="0" w:line="240" w:lineRule="auto"/>
        <w:jc w:val="both"/>
        <w:rPr>
          <w:rFonts w:ascii="Century Gothic" w:hAnsi="Century Gothic" w:cs="Arial"/>
          <w:color w:val="000000"/>
          <w:sz w:val="24"/>
          <w:szCs w:val="24"/>
          <w:lang w:val="es-ES"/>
        </w:rPr>
      </w:pPr>
      <w:r>
        <w:rPr>
          <w:rFonts w:ascii="Century Gothic" w:hAnsi="Century Gothic" w:cs="Arial"/>
          <w:color w:val="000000"/>
          <w:sz w:val="24"/>
          <w:szCs w:val="24"/>
          <w:lang w:val="es-ES"/>
        </w:rPr>
        <w:t>L</w:t>
      </w:r>
      <w:r w:rsidRPr="007F0A22">
        <w:rPr>
          <w:rFonts w:ascii="Century Gothic" w:hAnsi="Century Gothic" w:cs="Arial"/>
          <w:color w:val="000000"/>
          <w:sz w:val="24"/>
          <w:szCs w:val="24"/>
          <w:lang w:val="es-ES"/>
        </w:rPr>
        <w:t>as bodegas carecen de las siguientes características esenciales para el correcto manejo de la información:</w:t>
      </w:r>
    </w:p>
    <w:p w:rsidR="00E74FB6" w:rsidRPr="007F0A22" w:rsidRDefault="00E74FB6" w:rsidP="00E74FB6">
      <w:pPr>
        <w:spacing w:after="0" w:line="240" w:lineRule="auto"/>
        <w:jc w:val="both"/>
        <w:rPr>
          <w:rFonts w:ascii="Century Gothic" w:hAnsi="Century Gothic" w:cs="Arial"/>
          <w:color w:val="000000"/>
          <w:sz w:val="24"/>
          <w:szCs w:val="24"/>
          <w:lang w:val="es-ES"/>
        </w:rPr>
      </w:pPr>
    </w:p>
    <w:p w:rsidR="00E74FB6" w:rsidRPr="007F0A22" w:rsidRDefault="00E74FB6" w:rsidP="00E74FB6">
      <w:pPr>
        <w:pStyle w:val="Prrafodelista"/>
        <w:numPr>
          <w:ilvl w:val="0"/>
          <w:numId w:val="3"/>
        </w:numPr>
        <w:spacing w:after="0" w:line="240" w:lineRule="auto"/>
        <w:jc w:val="both"/>
        <w:rPr>
          <w:rFonts w:ascii="Century Gothic" w:hAnsi="Century Gothic" w:cs="Arial"/>
          <w:color w:val="000000"/>
          <w:sz w:val="24"/>
          <w:szCs w:val="24"/>
          <w:lang w:val="es-ES"/>
        </w:rPr>
      </w:pPr>
      <w:r w:rsidRPr="007F0A22">
        <w:rPr>
          <w:rFonts w:ascii="Century Gothic" w:hAnsi="Century Gothic" w:cs="Arial"/>
          <w:color w:val="000000"/>
          <w:sz w:val="24"/>
          <w:szCs w:val="24"/>
          <w:lang w:val="es-ES"/>
        </w:rPr>
        <w:t xml:space="preserve">Todos son espacios no idóneos para la conservación de la información </w:t>
      </w:r>
    </w:p>
    <w:p w:rsidR="00E74FB6" w:rsidRPr="007F0A22" w:rsidRDefault="00E74FB6" w:rsidP="00E74FB6">
      <w:pPr>
        <w:pStyle w:val="Prrafodelista"/>
        <w:numPr>
          <w:ilvl w:val="0"/>
          <w:numId w:val="3"/>
        </w:numPr>
        <w:spacing w:after="0" w:line="240" w:lineRule="auto"/>
        <w:jc w:val="both"/>
        <w:rPr>
          <w:rFonts w:ascii="Century Gothic" w:hAnsi="Century Gothic" w:cs="Arial"/>
          <w:color w:val="000000"/>
          <w:sz w:val="24"/>
          <w:szCs w:val="24"/>
          <w:lang w:val="es-ES"/>
        </w:rPr>
      </w:pPr>
      <w:r w:rsidRPr="007F0A22">
        <w:rPr>
          <w:rFonts w:ascii="Century Gothic" w:hAnsi="Century Gothic" w:cs="Arial"/>
          <w:color w:val="000000"/>
          <w:sz w:val="24"/>
          <w:szCs w:val="24"/>
          <w:lang w:val="es-ES"/>
        </w:rPr>
        <w:t>Carecen de detectores de calor y humo</w:t>
      </w:r>
    </w:p>
    <w:p w:rsidR="00E74FB6" w:rsidRPr="007F0A22" w:rsidRDefault="00E74FB6" w:rsidP="00E74FB6">
      <w:pPr>
        <w:pStyle w:val="Prrafodelista"/>
        <w:numPr>
          <w:ilvl w:val="0"/>
          <w:numId w:val="3"/>
        </w:numPr>
        <w:spacing w:after="0" w:line="240" w:lineRule="auto"/>
        <w:jc w:val="both"/>
        <w:rPr>
          <w:rFonts w:ascii="Century Gothic" w:hAnsi="Century Gothic" w:cs="Arial"/>
          <w:color w:val="000000"/>
          <w:sz w:val="24"/>
          <w:szCs w:val="24"/>
          <w:lang w:val="es-ES"/>
        </w:rPr>
      </w:pPr>
      <w:r w:rsidRPr="007F0A22">
        <w:rPr>
          <w:rFonts w:ascii="Century Gothic" w:hAnsi="Century Gothic" w:cs="Arial"/>
          <w:color w:val="000000"/>
          <w:sz w:val="24"/>
          <w:szCs w:val="24"/>
          <w:lang w:val="es-ES"/>
        </w:rPr>
        <w:t>Carecen de acceso codificado a las bodegas</w:t>
      </w:r>
    </w:p>
    <w:p w:rsidR="00E74FB6" w:rsidRPr="007F0A22" w:rsidRDefault="00E74FB6" w:rsidP="00E74FB6">
      <w:pPr>
        <w:pStyle w:val="Prrafodelista"/>
        <w:numPr>
          <w:ilvl w:val="0"/>
          <w:numId w:val="3"/>
        </w:numPr>
        <w:spacing w:after="0" w:line="240" w:lineRule="auto"/>
        <w:jc w:val="both"/>
        <w:rPr>
          <w:rFonts w:ascii="Century Gothic" w:hAnsi="Century Gothic" w:cs="Arial"/>
          <w:color w:val="000000"/>
          <w:sz w:val="24"/>
          <w:szCs w:val="24"/>
          <w:lang w:val="es-ES"/>
        </w:rPr>
      </w:pPr>
      <w:r w:rsidRPr="007F0A22">
        <w:rPr>
          <w:rFonts w:ascii="Century Gothic" w:hAnsi="Century Gothic" w:cs="Arial"/>
          <w:color w:val="000000"/>
          <w:sz w:val="24"/>
          <w:szCs w:val="24"/>
          <w:lang w:val="es-ES"/>
        </w:rPr>
        <w:t>No tienen una bitácora para llevar el registro de quien utiliza la información</w:t>
      </w:r>
    </w:p>
    <w:p w:rsidR="00E74FB6" w:rsidRPr="007F0A22" w:rsidRDefault="00E74FB6" w:rsidP="00E74FB6">
      <w:pPr>
        <w:pStyle w:val="Prrafodelista"/>
        <w:numPr>
          <w:ilvl w:val="0"/>
          <w:numId w:val="3"/>
        </w:numPr>
        <w:spacing w:after="0" w:line="240" w:lineRule="auto"/>
        <w:jc w:val="both"/>
        <w:rPr>
          <w:rFonts w:ascii="Century Gothic" w:hAnsi="Century Gothic" w:cs="Arial"/>
          <w:color w:val="000000"/>
          <w:sz w:val="24"/>
          <w:szCs w:val="24"/>
          <w:lang w:val="es-ES"/>
        </w:rPr>
      </w:pPr>
      <w:r w:rsidRPr="007F0A22">
        <w:rPr>
          <w:rFonts w:ascii="Century Gothic" w:hAnsi="Century Gothic" w:cs="Arial"/>
          <w:color w:val="000000"/>
          <w:sz w:val="24"/>
          <w:szCs w:val="24"/>
          <w:lang w:val="es-ES"/>
        </w:rPr>
        <w:t>Cada persona debe de ir a buscar la información cuando la necesita</w:t>
      </w:r>
    </w:p>
    <w:p w:rsidR="00E74FB6" w:rsidRPr="007F0A22" w:rsidRDefault="00E74FB6" w:rsidP="00E74FB6">
      <w:pPr>
        <w:pStyle w:val="Prrafodelista"/>
        <w:spacing w:after="0" w:line="240" w:lineRule="auto"/>
        <w:jc w:val="both"/>
        <w:rPr>
          <w:rFonts w:ascii="Century Gothic" w:hAnsi="Century Gothic" w:cs="Arial"/>
          <w:color w:val="000000"/>
          <w:sz w:val="24"/>
          <w:szCs w:val="24"/>
          <w:lang w:val="es-ES"/>
        </w:rPr>
      </w:pPr>
    </w:p>
    <w:p w:rsidR="00E74FB6" w:rsidRPr="007F0A22" w:rsidRDefault="00E74FB6" w:rsidP="00E74FB6">
      <w:pPr>
        <w:spacing w:after="0" w:line="240" w:lineRule="auto"/>
        <w:jc w:val="both"/>
        <w:rPr>
          <w:rFonts w:ascii="Century Gothic" w:hAnsi="Century Gothic" w:cs="Arial"/>
          <w:color w:val="000000"/>
          <w:sz w:val="24"/>
          <w:szCs w:val="24"/>
          <w:lang w:val="es-ES"/>
        </w:rPr>
      </w:pPr>
      <w:r w:rsidRPr="007F0A22">
        <w:rPr>
          <w:rFonts w:ascii="Century Gothic" w:hAnsi="Century Gothic" w:cs="Arial"/>
          <w:color w:val="000000"/>
          <w:sz w:val="24"/>
          <w:szCs w:val="24"/>
          <w:lang w:val="es-ES"/>
        </w:rPr>
        <w:t>Un tema importante a resaltar también es el riesgo que como compañía están incurriendo al tener esta información internamente. El papel es un documento altamente inflamable que si es guardado en un lugar no hecho para este propósito podría generar los siguientes riesgos:</w:t>
      </w:r>
    </w:p>
    <w:p w:rsidR="00E74FB6" w:rsidRPr="007F0A22" w:rsidRDefault="00E74FB6" w:rsidP="00E74FB6">
      <w:pPr>
        <w:spacing w:after="0" w:line="240" w:lineRule="auto"/>
        <w:jc w:val="both"/>
        <w:rPr>
          <w:rFonts w:ascii="Century Gothic" w:hAnsi="Century Gothic" w:cs="Arial"/>
          <w:color w:val="000000"/>
          <w:sz w:val="24"/>
          <w:szCs w:val="24"/>
          <w:lang w:val="es-ES"/>
        </w:rPr>
      </w:pPr>
    </w:p>
    <w:p w:rsidR="00E74FB6" w:rsidRPr="007F0A22" w:rsidRDefault="00E74FB6" w:rsidP="00E74FB6">
      <w:pPr>
        <w:pStyle w:val="Prrafodelista"/>
        <w:numPr>
          <w:ilvl w:val="0"/>
          <w:numId w:val="4"/>
        </w:numPr>
        <w:spacing w:after="0" w:line="240" w:lineRule="auto"/>
        <w:jc w:val="both"/>
        <w:rPr>
          <w:rFonts w:ascii="Century Gothic" w:hAnsi="Century Gothic" w:cs="Arial"/>
          <w:color w:val="000000"/>
          <w:sz w:val="24"/>
          <w:szCs w:val="24"/>
          <w:lang w:val="es-ES"/>
        </w:rPr>
      </w:pPr>
      <w:r w:rsidRPr="007F0A22">
        <w:rPr>
          <w:rFonts w:ascii="Century Gothic" w:hAnsi="Century Gothic" w:cs="Arial"/>
          <w:color w:val="000000"/>
          <w:sz w:val="24"/>
          <w:szCs w:val="24"/>
          <w:lang w:val="es-ES"/>
        </w:rPr>
        <w:t>Incendio no sólo del área sino de todas las oficinas</w:t>
      </w:r>
    </w:p>
    <w:p w:rsidR="00DB5CA3" w:rsidRDefault="00E74FB6" w:rsidP="00956246">
      <w:pPr>
        <w:pStyle w:val="Prrafodelista"/>
        <w:numPr>
          <w:ilvl w:val="0"/>
          <w:numId w:val="4"/>
        </w:numPr>
        <w:spacing w:after="0" w:line="240" w:lineRule="auto"/>
        <w:jc w:val="both"/>
        <w:rPr>
          <w:rFonts w:ascii="Century Gothic" w:hAnsi="Century Gothic" w:cs="Arial"/>
          <w:color w:val="000000"/>
          <w:sz w:val="24"/>
          <w:szCs w:val="24"/>
          <w:lang w:val="es-ES"/>
        </w:rPr>
      </w:pPr>
      <w:r w:rsidRPr="007F0A22">
        <w:rPr>
          <w:rFonts w:ascii="Century Gothic" w:hAnsi="Century Gothic" w:cs="Arial"/>
          <w:color w:val="000000"/>
          <w:sz w:val="24"/>
          <w:szCs w:val="24"/>
          <w:lang w:val="es-ES"/>
        </w:rPr>
        <w:t>No cobertura de las pólizas de seguros al tener cosas que no son intrínsecas al giro del negocio</w:t>
      </w:r>
    </w:p>
    <w:p w:rsidR="00667CE7" w:rsidRPr="00667CE7" w:rsidRDefault="00667CE7" w:rsidP="00667CE7">
      <w:pPr>
        <w:pStyle w:val="Prrafodelista"/>
        <w:spacing w:after="0" w:line="240" w:lineRule="auto"/>
        <w:jc w:val="both"/>
        <w:rPr>
          <w:rFonts w:ascii="Century Gothic" w:hAnsi="Century Gothic" w:cs="Arial"/>
          <w:color w:val="000000"/>
          <w:sz w:val="24"/>
          <w:szCs w:val="24"/>
          <w:lang w:val="es-ES"/>
        </w:rPr>
      </w:pPr>
    </w:p>
    <w:p w:rsidR="00DB5CA3" w:rsidRDefault="00667CE7" w:rsidP="00956246">
      <w:pPr>
        <w:pStyle w:val="Sinespaciado"/>
        <w:jc w:val="both"/>
        <w:rPr>
          <w:rFonts w:ascii="Century Gothic" w:hAnsi="Century Gothic" w:cs="Arial"/>
          <w:color w:val="000000"/>
          <w:sz w:val="24"/>
          <w:szCs w:val="24"/>
          <w:lang w:val="es-ES"/>
        </w:rPr>
      </w:pPr>
      <w:r w:rsidRPr="00E74FB6">
        <w:rPr>
          <w:rFonts w:ascii="Century Gothic" w:hAnsi="Century Gothic" w:cs="Arial"/>
          <w:noProof/>
          <w:color w:val="000000"/>
          <w:sz w:val="24"/>
          <w:szCs w:val="24"/>
          <w:lang w:val="es-ES"/>
        </w:rPr>
        <w:drawing>
          <wp:anchor distT="0" distB="0" distL="114300" distR="114300" simplePos="0" relativeHeight="251660288" behindDoc="1" locked="0" layoutInCell="1" allowOverlap="1" wp14:anchorId="1372BB42">
            <wp:simplePos x="0" y="0"/>
            <wp:positionH relativeFrom="column">
              <wp:posOffset>-737235</wp:posOffset>
            </wp:positionH>
            <wp:positionV relativeFrom="paragraph">
              <wp:posOffset>199390</wp:posOffset>
            </wp:positionV>
            <wp:extent cx="2676525" cy="2007235"/>
            <wp:effectExtent l="0" t="0" r="9525" b="0"/>
            <wp:wrapTight wrapText="bothSides">
              <wp:wrapPolygon edited="0">
                <wp:start x="0" y="0"/>
                <wp:lineTo x="0" y="21320"/>
                <wp:lineTo x="21523" y="21320"/>
                <wp:lineTo x="21523" y="0"/>
                <wp:lineTo x="0" y="0"/>
              </wp:wrapPolygon>
            </wp:wrapTight>
            <wp:docPr id="1" name="Imagen 1" descr="C:\Users\Sofia.chiriboga\AppData\Local\Temp\Rar$DIa0.848\20180904_10275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ofia.chiriboga\AppData\Local\Temp\Rar$DIa0.848\20180904_102759.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676525" cy="2007235"/>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DB5CA3" w:rsidRDefault="002438A9" w:rsidP="00956246">
      <w:pPr>
        <w:pStyle w:val="Sinespaciado"/>
        <w:jc w:val="both"/>
        <w:rPr>
          <w:rFonts w:ascii="Century Gothic" w:hAnsi="Century Gothic" w:cs="Arial"/>
          <w:color w:val="000000"/>
          <w:sz w:val="24"/>
          <w:szCs w:val="24"/>
          <w:lang w:val="es-ES"/>
        </w:rPr>
      </w:pPr>
      <w:r w:rsidRPr="00E74FB6">
        <w:rPr>
          <w:rFonts w:ascii="Century Gothic" w:hAnsi="Century Gothic" w:cs="Arial"/>
          <w:noProof/>
          <w:color w:val="000000"/>
          <w:sz w:val="24"/>
          <w:szCs w:val="24"/>
          <w:lang w:val="es-ES"/>
        </w:rPr>
        <w:drawing>
          <wp:anchor distT="0" distB="0" distL="114300" distR="114300" simplePos="0" relativeHeight="251661312" behindDoc="1" locked="0" layoutInCell="1" allowOverlap="1">
            <wp:simplePos x="0" y="0"/>
            <wp:positionH relativeFrom="column">
              <wp:posOffset>3739515</wp:posOffset>
            </wp:positionH>
            <wp:positionV relativeFrom="paragraph">
              <wp:posOffset>12700</wp:posOffset>
            </wp:positionV>
            <wp:extent cx="2832100" cy="1969770"/>
            <wp:effectExtent l="0" t="0" r="6350" b="0"/>
            <wp:wrapTight wrapText="bothSides">
              <wp:wrapPolygon edited="0">
                <wp:start x="0" y="0"/>
                <wp:lineTo x="0" y="21308"/>
                <wp:lineTo x="21503" y="21308"/>
                <wp:lineTo x="21503" y="0"/>
                <wp:lineTo x="0" y="0"/>
              </wp:wrapPolygon>
            </wp:wrapTight>
            <wp:docPr id="2" name="Imagen 2" descr="C:\Users\Sofia.chiriboga\AppData\Local\Temp\Rar$DIa0.291\20180904_10285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Sofia.chiriboga\AppData\Local\Temp\Rar$DIa0.291\20180904_102855.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832100" cy="1969770"/>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E74FB6" w:rsidRDefault="002438A9" w:rsidP="00956246">
      <w:pPr>
        <w:pStyle w:val="Sinespaciado"/>
        <w:jc w:val="both"/>
        <w:rPr>
          <w:rFonts w:ascii="Century Gothic" w:hAnsi="Century Gothic" w:cs="Arial"/>
          <w:color w:val="000000"/>
          <w:sz w:val="24"/>
          <w:szCs w:val="24"/>
          <w:lang w:val="es-ES"/>
        </w:rPr>
      </w:pPr>
      <w:r w:rsidRPr="007F0A22">
        <w:rPr>
          <w:rFonts w:ascii="Century Gothic" w:hAnsi="Century Gothic" w:cs="Arial"/>
          <w:noProof/>
          <w:color w:val="000000"/>
          <w:sz w:val="24"/>
          <w:szCs w:val="24"/>
          <w:lang w:val="en-US"/>
        </w:rPr>
        <mc:AlternateContent>
          <mc:Choice Requires="wps">
            <w:drawing>
              <wp:anchor distT="0" distB="0" distL="114300" distR="114300" simplePos="0" relativeHeight="251667456" behindDoc="0" locked="0" layoutInCell="1" allowOverlap="1" wp14:anchorId="60918CA5" wp14:editId="4ACD7B65">
                <wp:simplePos x="0" y="0"/>
                <wp:positionH relativeFrom="margin">
                  <wp:posOffset>4253865</wp:posOffset>
                </wp:positionH>
                <wp:positionV relativeFrom="paragraph">
                  <wp:posOffset>69215</wp:posOffset>
                </wp:positionV>
                <wp:extent cx="1609725" cy="1152525"/>
                <wp:effectExtent l="38100" t="57150" r="47625" b="47625"/>
                <wp:wrapNone/>
                <wp:docPr id="4" name="Elipse 4"/>
                <wp:cNvGraphicFramePr/>
                <a:graphic xmlns:a="http://schemas.openxmlformats.org/drawingml/2006/main">
                  <a:graphicData uri="http://schemas.microsoft.com/office/word/2010/wordprocessingShape">
                    <wps:wsp>
                      <wps:cNvSpPr/>
                      <wps:spPr>
                        <a:xfrm>
                          <a:off x="0" y="0"/>
                          <a:ext cx="1609725" cy="1152525"/>
                        </a:xfrm>
                        <a:prstGeom prst="ellipse">
                          <a:avLst/>
                        </a:prstGeom>
                        <a:solidFill>
                          <a:sysClr val="window" lastClr="FFFFFF"/>
                        </a:solidFill>
                        <a:ln w="25400" cap="flat" cmpd="sng" algn="ctr">
                          <a:noFill/>
                          <a:prstDash val="solid"/>
                        </a:ln>
                        <a:effectLst/>
                        <a:scene3d>
                          <a:camera prst="orthographicFront">
                            <a:rot lat="0" lon="0" rev="0"/>
                          </a:camera>
                          <a:lightRig rig="chilly" dir="t">
                            <a:rot lat="0" lon="0" rev="18480000"/>
                          </a:lightRig>
                        </a:scene3d>
                        <a:sp3d prstMaterial="clear">
                          <a:bevelT h="63500"/>
                        </a:sp3d>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017E085" id="Elipse 4" o:spid="_x0000_s1026" style="position:absolute;margin-left:334.95pt;margin-top:5.45pt;width:126.75pt;height:90.75pt;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" fillcolor="window" stroked="f" strokeweight="2pt">
                <w10:wrap anchorx="margin"/>
              </v:oval>
            </w:pict>
          </mc:Fallback>
        </mc:AlternateContent>
      </w:r>
      <w:r w:rsidRPr="007F0A22">
        <w:rPr>
          <w:rFonts w:ascii="Century Gothic" w:hAnsi="Century Gothic" w:cs="Arial"/>
          <w:noProof/>
          <w:color w:val="000000"/>
          <w:sz w:val="24"/>
          <w:szCs w:val="24"/>
          <w:lang w:val="en-US"/>
        </w:rPr>
        <mc:AlternateContent>
          <mc:Choice Requires="wps">
            <w:drawing>
              <wp:anchor distT="0" distB="0" distL="114300" distR="114300" simplePos="0" relativeHeight="251665408" behindDoc="0" locked="0" layoutInCell="1" allowOverlap="1" wp14:anchorId="60918CA5" wp14:editId="4ACD7B65">
                <wp:simplePos x="0" y="0"/>
                <wp:positionH relativeFrom="margin">
                  <wp:posOffset>-70485</wp:posOffset>
                </wp:positionH>
                <wp:positionV relativeFrom="paragraph">
                  <wp:posOffset>154940</wp:posOffset>
                </wp:positionV>
                <wp:extent cx="1609725" cy="1152525"/>
                <wp:effectExtent l="38100" t="57150" r="47625" b="47625"/>
                <wp:wrapNone/>
                <wp:docPr id="9" name="Elipse 9"/>
                <wp:cNvGraphicFramePr/>
                <a:graphic xmlns:a="http://schemas.openxmlformats.org/drawingml/2006/main">
                  <a:graphicData uri="http://schemas.microsoft.com/office/word/2010/wordprocessingShape">
                    <wps:wsp>
                      <wps:cNvSpPr/>
                      <wps:spPr>
                        <a:xfrm>
                          <a:off x="0" y="0"/>
                          <a:ext cx="1609725" cy="1152525"/>
                        </a:xfrm>
                        <a:prstGeom prst="ellipse">
                          <a:avLst/>
                        </a:prstGeom>
                        <a:solidFill>
                          <a:sysClr val="window" lastClr="FFFFFF"/>
                        </a:solidFill>
                        <a:ln w="25400" cap="flat" cmpd="sng" algn="ctr">
                          <a:noFill/>
                          <a:prstDash val="solid"/>
                        </a:ln>
                        <a:effectLst/>
                        <a:scene3d>
                          <a:camera prst="orthographicFront">
                            <a:rot lat="0" lon="0" rev="0"/>
                          </a:camera>
                          <a:lightRig rig="chilly" dir="t">
                            <a:rot lat="0" lon="0" rev="18480000"/>
                          </a:lightRig>
                        </a:scene3d>
                        <a:sp3d prstMaterial="clear">
                          <a:bevelT h="63500"/>
                        </a:sp3d>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2536BF3" id="Elipse 9" o:spid="_x0000_s1026" style="position:absolute;margin-left:-5.55pt;margin-top:12.2pt;width:126.75pt;height:90.75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" fillcolor="window" stroked="f" strokeweight="2pt">
                <w10:wrap anchorx="margin"/>
              </v:oval>
            </w:pict>
          </mc:Fallback>
        </mc:AlternateContent>
      </w:r>
    </w:p>
    <w:p w:rsidR="00E74FB6" w:rsidRDefault="00E74FB6" w:rsidP="00956246">
      <w:pPr>
        <w:pStyle w:val="Sinespaciado"/>
        <w:jc w:val="both"/>
        <w:rPr>
          <w:rFonts w:ascii="Century Gothic" w:hAnsi="Century Gothic" w:cs="Arial"/>
          <w:color w:val="000000"/>
          <w:sz w:val="24"/>
          <w:szCs w:val="24"/>
          <w:lang w:val="es-ES"/>
        </w:rPr>
      </w:pPr>
    </w:p>
    <w:p w:rsidR="00E74FB6" w:rsidRDefault="00E74FB6" w:rsidP="00956246">
      <w:pPr>
        <w:pStyle w:val="Sinespaciado"/>
        <w:jc w:val="both"/>
        <w:rPr>
          <w:rFonts w:ascii="Century Gothic" w:hAnsi="Century Gothic" w:cs="Arial"/>
          <w:color w:val="000000"/>
          <w:sz w:val="24"/>
          <w:szCs w:val="24"/>
          <w:lang w:val="es-ES"/>
        </w:rPr>
      </w:pPr>
    </w:p>
    <w:p w:rsidR="00E74FB6" w:rsidRDefault="00E74FB6" w:rsidP="00956246">
      <w:pPr>
        <w:pStyle w:val="Sinespaciado"/>
        <w:jc w:val="both"/>
        <w:rPr>
          <w:rFonts w:ascii="Century Gothic" w:hAnsi="Century Gothic" w:cs="Arial"/>
          <w:color w:val="000000"/>
          <w:sz w:val="24"/>
          <w:szCs w:val="24"/>
          <w:lang w:val="es-ES"/>
        </w:rPr>
      </w:pPr>
    </w:p>
    <w:p w:rsidR="00E74FB6" w:rsidRDefault="00D57EA1" w:rsidP="00956246">
      <w:pPr>
        <w:pStyle w:val="Sinespaciado"/>
        <w:jc w:val="both"/>
        <w:rPr>
          <w:rFonts w:ascii="Century Gothic" w:hAnsi="Century Gothic" w:cs="Arial"/>
          <w:color w:val="000000"/>
          <w:sz w:val="24"/>
          <w:szCs w:val="24"/>
          <w:lang w:val="es-ES"/>
        </w:rPr>
      </w:pPr>
      <w:r>
        <w:rPr>
          <w:rFonts w:ascii="Century Gothic" w:hAnsi="Century Gothic" w:cs="Arial"/>
          <w:noProof/>
          <w:color w:val="000000"/>
          <w:sz w:val="24"/>
          <w:szCs w:val="24"/>
          <w:lang w:val="es-ES"/>
        </w:rPr>
        <mc:AlternateContent>
          <mc:Choice Requires="wps">
            <w:drawing>
              <wp:anchor distT="0" distB="0" distL="114300" distR="114300" simplePos="0" relativeHeight="251671552" behindDoc="0" locked="0" layoutInCell="1" allowOverlap="1" wp14:anchorId="50000CAE" wp14:editId="2CF33CD7">
                <wp:simplePos x="0" y="0"/>
                <wp:positionH relativeFrom="column">
                  <wp:posOffset>3539490</wp:posOffset>
                </wp:positionH>
                <wp:positionV relativeFrom="paragraph">
                  <wp:posOffset>166370</wp:posOffset>
                </wp:positionV>
                <wp:extent cx="857250" cy="762000"/>
                <wp:effectExtent l="0" t="38100" r="57150" b="19050"/>
                <wp:wrapNone/>
                <wp:docPr id="5" name="Conector recto de flecha 5"/>
                <wp:cNvGraphicFramePr/>
                <a:graphic xmlns:a="http://schemas.openxmlformats.org/drawingml/2006/main">
                  <a:graphicData uri="http://schemas.microsoft.com/office/word/2010/wordprocessingShape">
                    <wps:wsp>
                      <wps:cNvCnPr/>
                      <wps:spPr>
                        <a:xfrm flipV="1">
                          <a:off x="0" y="0"/>
                          <a:ext cx="857250" cy="762000"/>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type w14:anchorId="1C540165" id="_x0000_t32" coordsize="21600,21600" o:spt="32" o:oned="t" path="m,l21600,21600e" filled="f">
                <v:path arrowok="t" fillok="f" o:connecttype="none"/>
                <o:lock v:ext="edit" shapetype="t"/>
              </v:shapetype>
              <v:shape id="Conector recto de flecha 5" o:spid="_x0000_s1026" type="#_x0000_t32" style="position:absolute;margin-left:278.7pt;margin-top:13.1pt;width:67.5pt;height:60pt;flip:y;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" strokecolor="#4472c4" strokeweight=".5pt">
                <v:stroke endarrow="block" joinstyle="miter"/>
              </v:shape>
            </w:pict>
          </mc:Fallback>
        </mc:AlternateContent>
      </w:r>
    </w:p>
    <w:p w:rsidR="00E74FB6" w:rsidRDefault="00331972" w:rsidP="00956246">
      <w:pPr>
        <w:pStyle w:val="Sinespaciado"/>
        <w:jc w:val="both"/>
        <w:rPr>
          <w:rFonts w:ascii="Century Gothic" w:hAnsi="Century Gothic" w:cs="Arial"/>
          <w:color w:val="000000"/>
          <w:sz w:val="24"/>
          <w:szCs w:val="24"/>
          <w:lang w:val="es-ES"/>
        </w:rPr>
      </w:pPr>
      <w:r>
        <w:rPr>
          <w:rFonts w:ascii="Century Gothic" w:hAnsi="Century Gothic" w:cs="Arial"/>
          <w:noProof/>
          <w:color w:val="000000"/>
          <w:sz w:val="24"/>
          <w:szCs w:val="24"/>
          <w:lang w:val="es-ES"/>
        </w:rPr>
        <mc:AlternateContent>
          <mc:Choice Requires="wps">
            <w:drawing>
              <wp:anchor distT="0" distB="0" distL="114300" distR="114300" simplePos="0" relativeHeight="251669504" behindDoc="0" locked="0" layoutInCell="1" allowOverlap="1" wp14:anchorId="50000CAE" wp14:editId="2CF33CD7">
                <wp:simplePos x="0" y="0"/>
                <wp:positionH relativeFrom="column">
                  <wp:posOffset>1453515</wp:posOffset>
                </wp:positionH>
                <wp:positionV relativeFrom="paragraph">
                  <wp:posOffset>84455</wp:posOffset>
                </wp:positionV>
                <wp:extent cx="781050" cy="779145"/>
                <wp:effectExtent l="38100" t="38100" r="19050" b="20955"/>
                <wp:wrapNone/>
                <wp:docPr id="11" name="Conector recto de flecha 11"/>
                <wp:cNvGraphicFramePr/>
                <a:graphic xmlns:a="http://schemas.openxmlformats.org/drawingml/2006/main">
                  <a:graphicData uri="http://schemas.microsoft.com/office/word/2010/wordprocessingShape">
                    <wps:wsp>
                      <wps:cNvCnPr/>
                      <wps:spPr>
                        <a:xfrm flipH="1" flipV="1">
                          <a:off x="0" y="0"/>
                          <a:ext cx="781050" cy="779145"/>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46055982" id="Conector recto de flecha 11" o:spid="_x0000_s1026" type="#_x0000_t32" style="position:absolute;margin-left:114.45pt;margin-top:6.65pt;width:61.5pt;height:61.35pt;flip:x y;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" strokecolor="#4472c4" strokeweight=".5pt">
                <v:stroke endarrow="block" joinstyle="miter"/>
              </v:shape>
            </w:pict>
          </mc:Fallback>
        </mc:AlternateContent>
      </w:r>
      <w:r w:rsidRPr="007F0A22">
        <w:rPr>
          <w:rFonts w:ascii="Century Gothic" w:hAnsi="Century Gothic" w:cs="Arial"/>
          <w:noProof/>
          <w:color w:val="000000"/>
          <w:sz w:val="24"/>
          <w:szCs w:val="24"/>
          <w:lang w:val="en-US"/>
        </w:rPr>
        <mc:AlternateContent>
          <mc:Choice Requires="wps">
            <w:drawing>
              <wp:anchor distT="0" distB="0" distL="114300" distR="114300" simplePos="0" relativeHeight="251677696" behindDoc="1" locked="0" layoutInCell="1" allowOverlap="1" wp14:anchorId="0EA2435E" wp14:editId="01FF1CBB">
                <wp:simplePos x="0" y="0"/>
                <wp:positionH relativeFrom="margin">
                  <wp:posOffset>2234565</wp:posOffset>
                </wp:positionH>
                <wp:positionV relativeFrom="paragraph">
                  <wp:posOffset>181610</wp:posOffset>
                </wp:positionV>
                <wp:extent cx="1304925" cy="1228725"/>
                <wp:effectExtent l="0" t="0" r="28575" b="28575"/>
                <wp:wrapTight wrapText="bothSides">
                  <wp:wrapPolygon edited="0">
                    <wp:start x="7568" y="0"/>
                    <wp:lineTo x="5045" y="1005"/>
                    <wp:lineTo x="631" y="4353"/>
                    <wp:lineTo x="0" y="7702"/>
                    <wp:lineTo x="0" y="13730"/>
                    <wp:lineTo x="315" y="17079"/>
                    <wp:lineTo x="5361" y="21433"/>
                    <wp:lineTo x="7253" y="21767"/>
                    <wp:lineTo x="14505" y="21767"/>
                    <wp:lineTo x="16397" y="21433"/>
                    <wp:lineTo x="21442" y="16744"/>
                    <wp:lineTo x="21758" y="13730"/>
                    <wp:lineTo x="21758" y="7702"/>
                    <wp:lineTo x="21127" y="4688"/>
                    <wp:lineTo x="16082" y="335"/>
                    <wp:lineTo x="14190" y="0"/>
                    <wp:lineTo x="7568" y="0"/>
                  </wp:wrapPolygon>
                </wp:wrapTight>
                <wp:docPr id="12" name="Rectángulo: esquinas redondeadas 12"/>
                <wp:cNvGraphicFramePr/>
                <a:graphic xmlns:a="http://schemas.openxmlformats.org/drawingml/2006/main">
                  <a:graphicData uri="http://schemas.microsoft.com/office/word/2010/wordprocessingShape">
                    <wps:wsp>
                      <wps:cNvSpPr/>
                      <wps:spPr>
                        <a:xfrm>
                          <a:off x="0" y="0"/>
                          <a:ext cx="1304925" cy="1228725"/>
                        </a:xfrm>
                        <a:prstGeom prst="roundRect">
                          <a:avLst>
                            <a:gd name="adj" fmla="val 50000"/>
                          </a:avLst>
                        </a:prstGeom>
                        <a:solidFill>
                          <a:sysClr val="window" lastClr="FFFFFF"/>
                        </a:solidFill>
                        <a:ln w="25400" cap="flat" cmpd="sng" algn="ctr">
                          <a:solidFill>
                            <a:srgbClr val="9BBB59"/>
                          </a:solidFill>
                          <a:prstDash val="solid"/>
                        </a:ln>
                        <a:effectLst/>
                      </wps:spPr>
                      <wps:txbx>
                        <w:txbxContent>
                          <w:p w:rsidR="00331972" w:rsidRPr="008127B6" w:rsidRDefault="00331972" w:rsidP="00331972">
                            <w:pPr>
                              <w:jc w:val="center"/>
                              <w:rPr>
                                <w:rFonts w:ascii="Century Gothic" w:hAnsi="Century Gothic" w:cs="Arial"/>
                                <w:color w:val="000000"/>
                                <w:sz w:val="16"/>
                                <w:szCs w:val="16"/>
                                <w:lang w:val="es-ES"/>
                              </w:rPr>
                            </w:pPr>
                            <w:r w:rsidRPr="008127B6">
                              <w:rPr>
                                <w:rFonts w:ascii="Century Gothic" w:hAnsi="Century Gothic" w:cs="Arial"/>
                                <w:color w:val="000000"/>
                                <w:sz w:val="16"/>
                                <w:szCs w:val="16"/>
                                <w:lang w:val="es-ES"/>
                              </w:rPr>
                              <w:t>Difícil acceso para localizar</w:t>
                            </w:r>
                            <w:r>
                              <w:rPr>
                                <w:rFonts w:ascii="Century Gothic" w:hAnsi="Century Gothic" w:cs="Arial"/>
                                <w:color w:val="000000"/>
                                <w:sz w:val="16"/>
                                <w:szCs w:val="16"/>
                                <w:lang w:val="es-ES"/>
                              </w:rPr>
                              <w:t xml:space="preserve"> y manipular </w:t>
                            </w:r>
                            <w:r w:rsidRPr="008127B6">
                              <w:rPr>
                                <w:rFonts w:ascii="Century Gothic" w:hAnsi="Century Gothic" w:cs="Arial"/>
                                <w:color w:val="000000"/>
                                <w:sz w:val="16"/>
                                <w:szCs w:val="16"/>
                                <w:lang w:val="es-ES"/>
                              </w:rPr>
                              <w:t>la</w:t>
                            </w:r>
                            <w:r>
                              <w:rPr>
                                <w:rFonts w:ascii="Century Gothic" w:hAnsi="Century Gothic" w:cs="Arial"/>
                                <w:color w:val="000000"/>
                                <w:sz w:val="16"/>
                                <w:szCs w:val="16"/>
                                <w:lang w:val="es-ES"/>
                              </w:rPr>
                              <w:t xml:space="preserve"> </w:t>
                            </w:r>
                            <w:r w:rsidRPr="008127B6">
                              <w:rPr>
                                <w:rFonts w:ascii="Century Gothic" w:hAnsi="Century Gothic" w:cs="Arial"/>
                                <w:color w:val="000000"/>
                                <w:sz w:val="16"/>
                                <w:szCs w:val="16"/>
                                <w:lang w:val="es-ES"/>
                              </w:rPr>
                              <w:t>información solicitada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EA2435E" id="Rectángulo: esquinas redondeadas 12" o:spid="_x0000_s1026" style="position:absolute;left:0;text-align:left;margin-left:175.95pt;margin-top:14.3pt;width:102.75pt;height:96.75pt;z-index:-2516387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" fillcolor="window" strokecolor="#9bbb59" strokeweight="2pt">
                <v:textbox>
                  <w:txbxContent>
                    <w:p w:rsidR="00331972" w:rsidRPr="008127B6" w:rsidRDefault="00331972" w:rsidP="00331972">
                      <w:pPr>
                        <w:jc w:val="center"/>
                        <w:rPr>
                          <w:rFonts w:ascii="Century Gothic" w:hAnsi="Century Gothic" w:cs="Arial"/>
                          <w:color w:val="000000"/>
                          <w:sz w:val="16"/>
                          <w:szCs w:val="16"/>
                          <w:lang w:val="es-ES"/>
                        </w:rPr>
                      </w:pPr>
                      <w:r w:rsidRPr="008127B6">
                        <w:rPr>
                          <w:rFonts w:ascii="Century Gothic" w:hAnsi="Century Gothic" w:cs="Arial"/>
                          <w:color w:val="000000"/>
                          <w:sz w:val="16"/>
                          <w:szCs w:val="16"/>
                          <w:lang w:val="es-ES"/>
                        </w:rPr>
                        <w:t>Difícil acceso para localizar</w:t>
                      </w:r>
                      <w:r>
                        <w:rPr>
                          <w:rFonts w:ascii="Century Gothic" w:hAnsi="Century Gothic" w:cs="Arial"/>
                          <w:color w:val="000000"/>
                          <w:sz w:val="16"/>
                          <w:szCs w:val="16"/>
                          <w:lang w:val="es-ES"/>
                        </w:rPr>
                        <w:t xml:space="preserve"> y manipular </w:t>
                      </w:r>
                      <w:r w:rsidRPr="008127B6">
                        <w:rPr>
                          <w:rFonts w:ascii="Century Gothic" w:hAnsi="Century Gothic" w:cs="Arial"/>
                          <w:color w:val="000000"/>
                          <w:sz w:val="16"/>
                          <w:szCs w:val="16"/>
                          <w:lang w:val="es-ES"/>
                        </w:rPr>
                        <w:t>la</w:t>
                      </w:r>
                      <w:r>
                        <w:rPr>
                          <w:rFonts w:ascii="Century Gothic" w:hAnsi="Century Gothic" w:cs="Arial"/>
                          <w:color w:val="000000"/>
                          <w:sz w:val="16"/>
                          <w:szCs w:val="16"/>
                          <w:lang w:val="es-ES"/>
                        </w:rPr>
                        <w:t xml:space="preserve"> </w:t>
                      </w:r>
                      <w:r w:rsidRPr="008127B6">
                        <w:rPr>
                          <w:rFonts w:ascii="Century Gothic" w:hAnsi="Century Gothic" w:cs="Arial"/>
                          <w:color w:val="000000"/>
                          <w:sz w:val="16"/>
                          <w:szCs w:val="16"/>
                          <w:lang w:val="es-ES"/>
                        </w:rPr>
                        <w:t>información solicitada</w:t>
                      </w:r>
                    </w:p>
                  </w:txbxContent>
                </v:textbox>
                <w10:wrap type="tight" anchorx="margin"/>
              </v:roundrect>
            </w:pict>
          </mc:Fallback>
        </mc:AlternateContent>
      </w:r>
    </w:p>
    <w:p w:rsidR="00E74FB6" w:rsidRDefault="00E74FB6" w:rsidP="00956246">
      <w:pPr>
        <w:pStyle w:val="Sinespaciado"/>
        <w:jc w:val="both"/>
        <w:rPr>
          <w:rFonts w:ascii="Century Gothic" w:hAnsi="Century Gothic" w:cs="Arial"/>
          <w:color w:val="000000"/>
          <w:sz w:val="24"/>
          <w:szCs w:val="24"/>
          <w:lang w:val="es-ES"/>
        </w:rPr>
      </w:pPr>
    </w:p>
    <w:p w:rsidR="00E74FB6" w:rsidRDefault="00E74FB6" w:rsidP="00956246">
      <w:pPr>
        <w:pStyle w:val="Sinespaciado"/>
        <w:jc w:val="both"/>
        <w:rPr>
          <w:rFonts w:ascii="Century Gothic" w:hAnsi="Century Gothic" w:cs="Arial"/>
          <w:color w:val="000000"/>
          <w:sz w:val="24"/>
          <w:szCs w:val="24"/>
          <w:lang w:val="es-ES"/>
        </w:rPr>
      </w:pPr>
    </w:p>
    <w:p w:rsidR="00DB5CA3" w:rsidRDefault="00DB5CA3" w:rsidP="00956246">
      <w:pPr>
        <w:pStyle w:val="Sinespaciado"/>
        <w:jc w:val="both"/>
        <w:rPr>
          <w:rFonts w:ascii="Century Gothic" w:hAnsi="Century Gothic" w:cs="Arial"/>
          <w:color w:val="000000"/>
          <w:sz w:val="24"/>
          <w:szCs w:val="24"/>
          <w:lang w:val="es-ES"/>
        </w:rPr>
      </w:pPr>
      <w:bookmarkStart w:id="1" w:name="_Hlk521059349"/>
    </w:p>
    <w:p w:rsidR="00956246" w:rsidRPr="00C67AE1" w:rsidRDefault="00956246" w:rsidP="00956246">
      <w:pPr>
        <w:pStyle w:val="Sinespaciado"/>
        <w:jc w:val="both"/>
        <w:rPr>
          <w:rFonts w:ascii="Century Gothic" w:hAnsi="Century Gothic" w:cs="Arial"/>
          <w:color w:val="000000"/>
          <w:sz w:val="24"/>
          <w:szCs w:val="24"/>
          <w:lang w:val="es-ES"/>
        </w:rPr>
      </w:pPr>
      <w:r>
        <w:rPr>
          <w:rFonts w:ascii="Century Gothic" w:hAnsi="Century Gothic" w:cs="Arial"/>
          <w:color w:val="000000"/>
          <w:sz w:val="24"/>
          <w:szCs w:val="24"/>
          <w:lang w:val="es-ES"/>
        </w:rPr>
        <w:t>Por lo ante expuesto</w:t>
      </w:r>
      <w:r w:rsidRPr="002258D4">
        <w:rPr>
          <w:rFonts w:ascii="Century Gothic" w:hAnsi="Century Gothic"/>
          <w:b/>
          <w:sz w:val="24"/>
          <w:szCs w:val="24"/>
        </w:rPr>
        <w:t xml:space="preserve"> </w:t>
      </w:r>
      <w:r>
        <w:rPr>
          <w:rFonts w:ascii="Century Gothic" w:hAnsi="Century Gothic"/>
          <w:sz w:val="24"/>
          <w:szCs w:val="24"/>
        </w:rPr>
        <w:t>Aeromilitec</w:t>
      </w:r>
      <w:r>
        <w:rPr>
          <w:rFonts w:ascii="Century Gothic" w:hAnsi="Century Gothic" w:cs="Arial"/>
          <w:color w:val="000000"/>
          <w:sz w:val="24"/>
          <w:szCs w:val="24"/>
          <w:lang w:val="es-ES"/>
        </w:rPr>
        <w:t xml:space="preserve"> requiere como necesidad principal </w:t>
      </w:r>
      <w:r w:rsidRPr="007F0A22">
        <w:rPr>
          <w:rFonts w:ascii="Century Gothic" w:hAnsi="Century Gothic" w:cs="Arial"/>
          <w:color w:val="000000"/>
          <w:sz w:val="24"/>
          <w:szCs w:val="24"/>
          <w:lang w:val="es-ES"/>
        </w:rPr>
        <w:t>que</w:t>
      </w:r>
      <w:r w:rsidRPr="00C32700">
        <w:rPr>
          <w:rFonts w:ascii="Century Gothic" w:hAnsi="Century Gothic" w:cs="Arial"/>
          <w:color w:val="000000"/>
          <w:sz w:val="24"/>
          <w:szCs w:val="24"/>
          <w:lang w:val="es-ES"/>
        </w:rPr>
        <w:t xml:space="preserve"> </w:t>
      </w:r>
      <w:r>
        <w:rPr>
          <w:rFonts w:ascii="Century Gothic" w:hAnsi="Century Gothic" w:cs="Arial"/>
          <w:color w:val="000000"/>
          <w:sz w:val="24"/>
          <w:szCs w:val="24"/>
          <w:lang w:val="es-ES"/>
        </w:rPr>
        <w:t xml:space="preserve">su archivo físico sea custodiado por una empresa que preste este servicio, de tal forma que se pueda tener niveles de detalles en base a la información, es decir: Caja – File – Documento – Imagen, lo cual se lograra mediante un ordenamiento por tipo de agrupación (File).      </w:t>
      </w:r>
      <w:r w:rsidRPr="00C32700">
        <w:rPr>
          <w:rFonts w:ascii="Century Gothic" w:hAnsi="Century Gothic" w:cs="Arial"/>
          <w:color w:val="000000"/>
          <w:sz w:val="24"/>
          <w:szCs w:val="24"/>
          <w:lang w:val="es-ES"/>
        </w:rPr>
        <w:t xml:space="preserve"> </w:t>
      </w:r>
      <w:bookmarkEnd w:id="1"/>
    </w:p>
    <w:p w:rsidR="00956246" w:rsidRDefault="00956246" w:rsidP="00956246">
      <w:pPr>
        <w:spacing w:after="0" w:line="240" w:lineRule="auto"/>
        <w:jc w:val="both"/>
        <w:rPr>
          <w:rFonts w:ascii="Century Gothic" w:hAnsi="Century Gothic" w:cs="Arial"/>
          <w:color w:val="000000"/>
          <w:sz w:val="24"/>
          <w:szCs w:val="24"/>
          <w:lang w:val="es-ES_tradnl"/>
        </w:rPr>
      </w:pPr>
      <w:r w:rsidRPr="007F0A22">
        <w:rPr>
          <w:rFonts w:ascii="Century Gothic" w:hAnsi="Century Gothic" w:cs="Arial"/>
          <w:color w:val="000000"/>
          <w:sz w:val="24"/>
          <w:szCs w:val="24"/>
          <w:lang w:val="es-ES_tradnl"/>
        </w:rPr>
        <w:t xml:space="preserve">De la </w:t>
      </w:r>
      <w:r>
        <w:rPr>
          <w:rFonts w:ascii="Century Gothic" w:hAnsi="Century Gothic" w:cs="Arial"/>
          <w:color w:val="000000"/>
          <w:sz w:val="24"/>
          <w:szCs w:val="24"/>
          <w:lang w:val="es-ES_tradnl"/>
        </w:rPr>
        <w:t xml:space="preserve">visita </w:t>
      </w:r>
      <w:r w:rsidRPr="007F0A22">
        <w:rPr>
          <w:rFonts w:ascii="Century Gothic" w:hAnsi="Century Gothic" w:cs="Arial"/>
          <w:color w:val="000000"/>
          <w:sz w:val="24"/>
          <w:szCs w:val="24"/>
          <w:lang w:val="es-ES_tradnl"/>
        </w:rPr>
        <w:t>realizada hemos</w:t>
      </w:r>
      <w:r>
        <w:rPr>
          <w:rFonts w:ascii="Century Gothic" w:hAnsi="Century Gothic" w:cs="Arial"/>
          <w:color w:val="000000"/>
          <w:sz w:val="24"/>
          <w:szCs w:val="24"/>
          <w:lang w:val="es-ES_tradnl"/>
        </w:rPr>
        <w:t xml:space="preserve"> concluido con los </w:t>
      </w:r>
      <w:r w:rsidRPr="000455D5">
        <w:rPr>
          <w:rFonts w:ascii="Century Gothic" w:hAnsi="Century Gothic" w:cs="Arial"/>
          <w:color w:val="000000"/>
          <w:sz w:val="24"/>
          <w:szCs w:val="24"/>
          <w:lang w:val="es-ES"/>
        </w:rPr>
        <w:t>ejecutivos de Aeromilitec</w:t>
      </w:r>
      <w:r>
        <w:rPr>
          <w:rFonts w:ascii="Century Gothic" w:hAnsi="Century Gothic" w:cs="Arial"/>
          <w:color w:val="000000"/>
          <w:lang w:val="es-ES"/>
        </w:rPr>
        <w:t xml:space="preserve"> </w:t>
      </w:r>
      <w:r w:rsidRPr="007F0A22">
        <w:rPr>
          <w:rFonts w:ascii="Century Gothic" w:hAnsi="Century Gothic" w:cs="Arial"/>
          <w:color w:val="000000"/>
          <w:sz w:val="24"/>
          <w:szCs w:val="24"/>
          <w:lang w:val="es-ES_tradnl"/>
        </w:rPr>
        <w:t>que es necesario realizar lo siguiente:</w:t>
      </w:r>
    </w:p>
    <w:p w:rsidR="00244E20" w:rsidRDefault="00244E20" w:rsidP="00244E20">
      <w:pPr>
        <w:spacing w:after="0" w:line="240" w:lineRule="auto"/>
        <w:jc w:val="both"/>
        <w:rPr>
          <w:rFonts w:ascii="Century Gothic" w:hAnsi="Century Gothic" w:cs="Arial"/>
          <w:color w:val="000000"/>
          <w:sz w:val="24"/>
          <w:szCs w:val="24"/>
          <w:lang w:val="es-ES_tradnl"/>
        </w:rPr>
      </w:pPr>
    </w:p>
    <w:p w:rsidR="00244E20" w:rsidRPr="007F0A22" w:rsidRDefault="00244E20" w:rsidP="00244E20">
      <w:pPr>
        <w:pStyle w:val="Prrafodelista"/>
        <w:numPr>
          <w:ilvl w:val="0"/>
          <w:numId w:val="5"/>
        </w:numPr>
        <w:spacing w:after="0" w:line="240" w:lineRule="auto"/>
        <w:jc w:val="both"/>
        <w:rPr>
          <w:rFonts w:ascii="Century Gothic" w:hAnsi="Century Gothic" w:cs="Arial"/>
          <w:color w:val="000000"/>
          <w:sz w:val="24"/>
          <w:szCs w:val="24"/>
          <w:lang w:val="es-ES_tradnl"/>
        </w:rPr>
      </w:pPr>
      <w:r w:rsidRPr="007F0A22">
        <w:rPr>
          <w:rFonts w:ascii="Century Gothic" w:hAnsi="Century Gothic" w:cs="Arial"/>
          <w:color w:val="000000"/>
          <w:sz w:val="24"/>
          <w:szCs w:val="24"/>
          <w:lang w:val="es-ES_tradnl"/>
        </w:rPr>
        <w:t>Ordenamiento, clasificación e inventario de la información física:</w:t>
      </w:r>
    </w:p>
    <w:p w:rsidR="00244E20" w:rsidRPr="007F0A22" w:rsidRDefault="00244E20" w:rsidP="00244E20">
      <w:pPr>
        <w:pStyle w:val="Prrafodelista"/>
        <w:numPr>
          <w:ilvl w:val="1"/>
          <w:numId w:val="5"/>
        </w:numPr>
        <w:spacing w:after="0" w:line="240" w:lineRule="auto"/>
        <w:jc w:val="both"/>
        <w:rPr>
          <w:rFonts w:ascii="Century Gothic" w:hAnsi="Century Gothic" w:cs="Arial"/>
          <w:color w:val="000000"/>
          <w:sz w:val="24"/>
          <w:szCs w:val="24"/>
          <w:lang w:val="es-ES_tradnl"/>
        </w:rPr>
      </w:pPr>
      <w:r>
        <w:rPr>
          <w:rFonts w:ascii="Century Gothic" w:hAnsi="Century Gothic" w:cs="Arial"/>
          <w:color w:val="000000"/>
          <w:sz w:val="24"/>
          <w:szCs w:val="24"/>
          <w:lang w:val="es-ES_tradnl"/>
        </w:rPr>
        <w:t xml:space="preserve">Indexamiento </w:t>
      </w:r>
      <w:r w:rsidR="00385DD8">
        <w:rPr>
          <w:rFonts w:ascii="Century Gothic" w:hAnsi="Century Gothic" w:cs="Arial"/>
          <w:color w:val="000000"/>
          <w:sz w:val="24"/>
          <w:szCs w:val="24"/>
          <w:lang w:val="es-ES_tradnl"/>
        </w:rPr>
        <w:t xml:space="preserve">de </w:t>
      </w:r>
      <w:r w:rsidR="008A5164">
        <w:rPr>
          <w:rFonts w:ascii="Century Gothic" w:hAnsi="Century Gothic" w:cs="Arial"/>
          <w:color w:val="000000"/>
          <w:sz w:val="24"/>
          <w:szCs w:val="24"/>
          <w:lang w:val="es-ES_tradnl"/>
        </w:rPr>
        <w:t>100</w:t>
      </w:r>
      <w:r w:rsidRPr="007F0A22">
        <w:rPr>
          <w:rFonts w:ascii="Century Gothic" w:hAnsi="Century Gothic" w:cs="Arial"/>
          <w:color w:val="000000"/>
          <w:sz w:val="24"/>
          <w:szCs w:val="24"/>
          <w:lang w:val="es-ES_tradnl"/>
        </w:rPr>
        <w:t xml:space="preserve"> cajas de información</w:t>
      </w:r>
      <w:r>
        <w:rPr>
          <w:rFonts w:ascii="Century Gothic" w:hAnsi="Century Gothic" w:cs="Arial"/>
          <w:color w:val="000000"/>
          <w:sz w:val="24"/>
          <w:szCs w:val="24"/>
          <w:lang w:val="es-ES_tradnl"/>
        </w:rPr>
        <w:t xml:space="preserve"> (aprox) </w:t>
      </w:r>
    </w:p>
    <w:p w:rsidR="00244E20" w:rsidRPr="007F0A22" w:rsidRDefault="00244E20" w:rsidP="00244E20">
      <w:pPr>
        <w:pStyle w:val="Prrafodelista"/>
        <w:numPr>
          <w:ilvl w:val="1"/>
          <w:numId w:val="5"/>
        </w:numPr>
        <w:spacing w:after="0" w:line="240" w:lineRule="auto"/>
        <w:jc w:val="both"/>
        <w:rPr>
          <w:rFonts w:ascii="Century Gothic" w:hAnsi="Century Gothic" w:cs="Arial"/>
          <w:color w:val="000000"/>
          <w:sz w:val="24"/>
          <w:szCs w:val="24"/>
          <w:lang w:val="es-ES_tradnl"/>
        </w:rPr>
      </w:pPr>
      <w:r w:rsidRPr="007F0A22">
        <w:rPr>
          <w:rFonts w:ascii="Century Gothic" w:hAnsi="Century Gothic" w:cs="Arial"/>
          <w:color w:val="000000"/>
          <w:sz w:val="24"/>
          <w:szCs w:val="24"/>
          <w:lang w:val="es-ES_tradnl"/>
        </w:rPr>
        <w:t xml:space="preserve">Codificación de </w:t>
      </w:r>
      <w:r w:rsidR="00385DD8">
        <w:rPr>
          <w:rFonts w:ascii="Century Gothic" w:hAnsi="Century Gothic" w:cs="Arial"/>
          <w:color w:val="000000"/>
          <w:sz w:val="24"/>
          <w:szCs w:val="24"/>
          <w:lang w:val="es-ES_tradnl"/>
        </w:rPr>
        <w:t>1</w:t>
      </w:r>
      <w:r w:rsidR="00C3169E">
        <w:rPr>
          <w:rFonts w:ascii="Century Gothic" w:hAnsi="Century Gothic" w:cs="Arial"/>
          <w:color w:val="000000"/>
          <w:sz w:val="24"/>
          <w:szCs w:val="24"/>
          <w:lang w:val="es-ES_tradnl"/>
        </w:rPr>
        <w:t>00</w:t>
      </w:r>
      <w:r w:rsidRPr="007F0A22">
        <w:rPr>
          <w:rFonts w:ascii="Century Gothic" w:hAnsi="Century Gothic" w:cs="Arial"/>
          <w:color w:val="000000"/>
          <w:sz w:val="24"/>
          <w:szCs w:val="24"/>
          <w:lang w:val="es-ES_tradnl"/>
        </w:rPr>
        <w:t xml:space="preserve"> cajas de información</w:t>
      </w:r>
    </w:p>
    <w:p w:rsidR="00244E20" w:rsidRDefault="00385DD8" w:rsidP="00244E20">
      <w:pPr>
        <w:pStyle w:val="Prrafodelista"/>
        <w:numPr>
          <w:ilvl w:val="1"/>
          <w:numId w:val="5"/>
        </w:numPr>
        <w:spacing w:after="0" w:line="240" w:lineRule="auto"/>
        <w:jc w:val="both"/>
        <w:rPr>
          <w:rFonts w:ascii="Century Gothic" w:hAnsi="Century Gothic" w:cs="Arial"/>
          <w:color w:val="000000"/>
          <w:sz w:val="24"/>
          <w:szCs w:val="24"/>
          <w:lang w:val="es-ES_tradnl"/>
        </w:rPr>
      </w:pPr>
      <w:r>
        <w:rPr>
          <w:rFonts w:ascii="Century Gothic" w:hAnsi="Century Gothic" w:cs="Arial"/>
          <w:color w:val="000000"/>
          <w:sz w:val="24"/>
          <w:szCs w:val="24"/>
          <w:lang w:val="es-ES_tradnl"/>
        </w:rPr>
        <w:t xml:space="preserve">Indexación de </w:t>
      </w:r>
      <w:r w:rsidR="00C3169E">
        <w:rPr>
          <w:rFonts w:ascii="Century Gothic" w:hAnsi="Century Gothic" w:cs="Arial"/>
          <w:color w:val="000000"/>
          <w:sz w:val="24"/>
          <w:szCs w:val="24"/>
          <w:lang w:val="es-ES_tradnl"/>
        </w:rPr>
        <w:t>3000</w:t>
      </w:r>
      <w:r w:rsidR="00244E20" w:rsidRPr="007F0A22">
        <w:rPr>
          <w:rFonts w:ascii="Century Gothic" w:hAnsi="Century Gothic" w:cs="Arial"/>
          <w:color w:val="000000"/>
          <w:sz w:val="24"/>
          <w:szCs w:val="24"/>
          <w:lang w:val="es-ES_tradnl"/>
        </w:rPr>
        <w:t xml:space="preserve"> files adicionales</w:t>
      </w:r>
      <w:r w:rsidR="00545E3D">
        <w:rPr>
          <w:rFonts w:ascii="Century Gothic" w:hAnsi="Century Gothic" w:cs="Arial"/>
          <w:color w:val="000000"/>
          <w:sz w:val="24"/>
          <w:szCs w:val="24"/>
          <w:lang w:val="es-ES_tradnl"/>
        </w:rPr>
        <w:t xml:space="preserve"> (aprox) </w:t>
      </w:r>
    </w:p>
    <w:p w:rsidR="00C3169E" w:rsidRPr="009D5056" w:rsidRDefault="00C3169E" w:rsidP="009D5056">
      <w:pPr>
        <w:spacing w:after="0" w:line="240" w:lineRule="auto"/>
        <w:jc w:val="both"/>
        <w:rPr>
          <w:rFonts w:ascii="Century Gothic" w:hAnsi="Century Gothic" w:cs="Arial"/>
          <w:color w:val="000000"/>
          <w:sz w:val="24"/>
          <w:szCs w:val="24"/>
          <w:lang w:val="es-ES_tradnl"/>
        </w:rPr>
      </w:pPr>
    </w:p>
    <w:p w:rsidR="00C3169E" w:rsidRDefault="00C3169E" w:rsidP="00C3169E">
      <w:pPr>
        <w:pStyle w:val="Prrafodelista"/>
        <w:numPr>
          <w:ilvl w:val="0"/>
          <w:numId w:val="6"/>
        </w:numPr>
        <w:spacing w:after="0" w:line="240" w:lineRule="auto"/>
        <w:jc w:val="both"/>
        <w:rPr>
          <w:rFonts w:ascii="Century Gothic" w:hAnsi="Century Gothic" w:cs="Arial"/>
          <w:color w:val="000000"/>
          <w:sz w:val="24"/>
          <w:szCs w:val="24"/>
          <w:lang w:val="es-ES_tradnl"/>
        </w:rPr>
      </w:pPr>
      <w:r>
        <w:rPr>
          <w:rFonts w:ascii="Century Gothic" w:hAnsi="Century Gothic" w:cs="Arial"/>
          <w:color w:val="000000"/>
          <w:sz w:val="24"/>
          <w:szCs w:val="24"/>
          <w:lang w:val="es-ES_tradnl"/>
        </w:rPr>
        <w:t>Los documentos que custodiar serían los siguientes</w:t>
      </w:r>
      <w:r w:rsidRPr="007F0A22">
        <w:rPr>
          <w:rFonts w:ascii="Century Gothic" w:hAnsi="Century Gothic" w:cs="Arial"/>
          <w:color w:val="000000"/>
          <w:sz w:val="24"/>
          <w:szCs w:val="24"/>
          <w:lang w:val="es-ES_tradnl"/>
        </w:rPr>
        <w:t xml:space="preserve">: </w:t>
      </w:r>
    </w:p>
    <w:p w:rsidR="009D5056" w:rsidRDefault="009D5056" w:rsidP="009D5056">
      <w:pPr>
        <w:pStyle w:val="Prrafodelista"/>
        <w:numPr>
          <w:ilvl w:val="0"/>
          <w:numId w:val="18"/>
        </w:numPr>
        <w:spacing w:after="0" w:line="240" w:lineRule="auto"/>
        <w:jc w:val="both"/>
        <w:rPr>
          <w:rFonts w:ascii="Century Gothic" w:hAnsi="Century Gothic" w:cs="Arial"/>
          <w:color w:val="000000"/>
          <w:sz w:val="24"/>
          <w:szCs w:val="24"/>
          <w:lang w:val="es-ES_tradnl"/>
        </w:rPr>
      </w:pPr>
      <w:r>
        <w:rPr>
          <w:rFonts w:ascii="Century Gothic" w:hAnsi="Century Gothic" w:cs="Arial"/>
          <w:color w:val="000000"/>
          <w:sz w:val="24"/>
          <w:szCs w:val="24"/>
          <w:lang w:val="es-ES_tradnl"/>
        </w:rPr>
        <w:t xml:space="preserve">Facturas </w:t>
      </w:r>
    </w:p>
    <w:p w:rsidR="009D5056" w:rsidRDefault="009D5056" w:rsidP="009D5056">
      <w:pPr>
        <w:pStyle w:val="Prrafodelista"/>
        <w:numPr>
          <w:ilvl w:val="0"/>
          <w:numId w:val="18"/>
        </w:numPr>
        <w:spacing w:after="0" w:line="240" w:lineRule="auto"/>
        <w:jc w:val="both"/>
        <w:rPr>
          <w:rFonts w:ascii="Century Gothic" w:hAnsi="Century Gothic" w:cs="Arial"/>
          <w:color w:val="000000"/>
          <w:sz w:val="24"/>
          <w:szCs w:val="24"/>
          <w:lang w:val="es-ES_tradnl"/>
        </w:rPr>
      </w:pPr>
      <w:r>
        <w:rPr>
          <w:rFonts w:ascii="Century Gothic" w:hAnsi="Century Gothic" w:cs="Arial"/>
          <w:color w:val="000000"/>
          <w:sz w:val="24"/>
          <w:szCs w:val="24"/>
          <w:lang w:val="es-ES_tradnl"/>
        </w:rPr>
        <w:t xml:space="preserve">Contratos </w:t>
      </w:r>
    </w:p>
    <w:p w:rsidR="009D5056" w:rsidRDefault="009D5056" w:rsidP="009D5056">
      <w:pPr>
        <w:pStyle w:val="Prrafodelista"/>
        <w:numPr>
          <w:ilvl w:val="0"/>
          <w:numId w:val="18"/>
        </w:numPr>
        <w:spacing w:after="0" w:line="240" w:lineRule="auto"/>
        <w:jc w:val="both"/>
        <w:rPr>
          <w:rFonts w:ascii="Century Gothic" w:hAnsi="Century Gothic" w:cs="Arial"/>
          <w:color w:val="000000"/>
          <w:sz w:val="24"/>
          <w:szCs w:val="24"/>
          <w:lang w:val="es-ES_tradnl"/>
        </w:rPr>
      </w:pPr>
      <w:r>
        <w:rPr>
          <w:rFonts w:ascii="Century Gothic" w:hAnsi="Century Gothic" w:cs="Arial"/>
          <w:color w:val="000000"/>
          <w:sz w:val="24"/>
          <w:szCs w:val="24"/>
          <w:lang w:val="es-ES_tradnl"/>
        </w:rPr>
        <w:t xml:space="preserve">Retenciones </w:t>
      </w:r>
    </w:p>
    <w:p w:rsidR="009D5056" w:rsidRDefault="009D5056" w:rsidP="009D5056">
      <w:pPr>
        <w:pStyle w:val="Prrafodelista"/>
        <w:numPr>
          <w:ilvl w:val="0"/>
          <w:numId w:val="18"/>
        </w:numPr>
        <w:spacing w:after="0" w:line="240" w:lineRule="auto"/>
        <w:jc w:val="both"/>
        <w:rPr>
          <w:rFonts w:ascii="Century Gothic" w:hAnsi="Century Gothic" w:cs="Arial"/>
          <w:color w:val="000000"/>
          <w:sz w:val="24"/>
          <w:szCs w:val="24"/>
          <w:lang w:val="es-ES_tradnl"/>
        </w:rPr>
      </w:pPr>
      <w:r>
        <w:rPr>
          <w:rFonts w:ascii="Century Gothic" w:eastAsia="Times New Roman" w:hAnsi="Century Gothic"/>
        </w:rPr>
        <w:t>Bitácoras</w:t>
      </w:r>
    </w:p>
    <w:p w:rsidR="00C3169E" w:rsidRDefault="00C3169E" w:rsidP="00C3169E">
      <w:pPr>
        <w:spacing w:after="0" w:line="240" w:lineRule="auto"/>
        <w:jc w:val="both"/>
        <w:rPr>
          <w:rFonts w:ascii="Century Gothic" w:hAnsi="Century Gothic" w:cs="Arial"/>
          <w:color w:val="000000"/>
          <w:sz w:val="24"/>
          <w:szCs w:val="24"/>
          <w:lang w:val="es-ES_tradnl"/>
        </w:rPr>
      </w:pPr>
    </w:p>
    <w:p w:rsidR="00C3169E" w:rsidRPr="00D91091" w:rsidRDefault="00C3169E" w:rsidP="00C3169E">
      <w:pPr>
        <w:pStyle w:val="Prrafodelista"/>
        <w:numPr>
          <w:ilvl w:val="0"/>
          <w:numId w:val="16"/>
        </w:numPr>
        <w:spacing w:after="0" w:line="240" w:lineRule="auto"/>
        <w:jc w:val="both"/>
        <w:rPr>
          <w:rFonts w:ascii="Century Gothic" w:hAnsi="Century Gothic" w:cs="Arial"/>
          <w:color w:val="000000"/>
          <w:sz w:val="24"/>
          <w:szCs w:val="24"/>
          <w:lang w:val="es-ES_tradnl"/>
        </w:rPr>
      </w:pPr>
      <w:r w:rsidRPr="00D91091">
        <w:rPr>
          <w:rFonts w:ascii="Century Gothic" w:hAnsi="Century Gothic" w:cs="Arial"/>
          <w:color w:val="000000"/>
          <w:sz w:val="24"/>
          <w:szCs w:val="24"/>
          <w:lang w:val="es-ES_tradnl"/>
        </w:rPr>
        <w:t>Digitalización de la información:</w:t>
      </w:r>
    </w:p>
    <w:p w:rsidR="00C3169E" w:rsidRPr="00D91091" w:rsidRDefault="00C3169E" w:rsidP="00C3169E">
      <w:pPr>
        <w:pStyle w:val="Prrafodelista"/>
        <w:numPr>
          <w:ilvl w:val="0"/>
          <w:numId w:val="17"/>
        </w:numPr>
        <w:spacing w:after="0" w:line="240" w:lineRule="auto"/>
        <w:jc w:val="both"/>
        <w:rPr>
          <w:rFonts w:ascii="Century Gothic" w:hAnsi="Century Gothic" w:cs="Arial"/>
          <w:color w:val="000000"/>
          <w:sz w:val="24"/>
          <w:szCs w:val="24"/>
          <w:lang w:val="es-ES_tradnl"/>
        </w:rPr>
      </w:pPr>
      <w:r>
        <w:rPr>
          <w:rFonts w:ascii="Century Gothic" w:hAnsi="Century Gothic" w:cs="Arial"/>
          <w:color w:val="000000"/>
          <w:sz w:val="24"/>
          <w:szCs w:val="24"/>
          <w:lang w:val="es-ES_tradnl"/>
        </w:rPr>
        <w:t>26</w:t>
      </w:r>
      <w:r w:rsidRPr="00D91091">
        <w:rPr>
          <w:rFonts w:ascii="Century Gothic" w:hAnsi="Century Gothic" w:cs="Arial"/>
          <w:color w:val="000000"/>
          <w:sz w:val="24"/>
          <w:szCs w:val="24"/>
          <w:lang w:val="es-ES_tradnl"/>
        </w:rPr>
        <w:t>,000 imágenes que digitalizar</w:t>
      </w:r>
    </w:p>
    <w:p w:rsidR="005C15AD" w:rsidRPr="00244E20" w:rsidRDefault="005C15AD" w:rsidP="005C15AD">
      <w:pPr>
        <w:pStyle w:val="Sinespaciado"/>
        <w:jc w:val="both"/>
        <w:rPr>
          <w:rFonts w:ascii="Century Gothic" w:hAnsi="Century Gothic" w:cs="Arial"/>
          <w:color w:val="000000"/>
          <w:sz w:val="24"/>
          <w:szCs w:val="24"/>
          <w:lang w:val="es-ES_tradnl"/>
        </w:rPr>
      </w:pPr>
    </w:p>
    <w:p w:rsidR="00545E3D" w:rsidRPr="005F5DB7" w:rsidRDefault="00545E3D" w:rsidP="00545E3D">
      <w:pPr>
        <w:pStyle w:val="Sinespaciado"/>
        <w:jc w:val="both"/>
        <w:rPr>
          <w:rFonts w:ascii="Century Gothic" w:hAnsi="Century Gothic" w:cstheme="minorHAnsi"/>
          <w:b/>
          <w:sz w:val="24"/>
          <w:szCs w:val="24"/>
          <w:lang w:val="es-MX"/>
        </w:rPr>
      </w:pPr>
      <w:r w:rsidRPr="005F5DB7">
        <w:rPr>
          <w:rFonts w:ascii="Century Gothic" w:hAnsi="Century Gothic" w:cstheme="minorHAnsi"/>
          <w:b/>
          <w:sz w:val="24"/>
          <w:szCs w:val="24"/>
          <w:lang w:val="es-MX"/>
        </w:rPr>
        <w:t>Propuesta de Solución</w:t>
      </w:r>
    </w:p>
    <w:p w:rsidR="00545E3D" w:rsidRPr="007F0A22" w:rsidRDefault="00545E3D" w:rsidP="00545E3D">
      <w:pPr>
        <w:pStyle w:val="Sinespaciado"/>
        <w:jc w:val="both"/>
        <w:rPr>
          <w:rFonts w:ascii="Century Gothic" w:hAnsi="Century Gothic" w:cstheme="minorHAnsi"/>
          <w:b/>
          <w:sz w:val="24"/>
          <w:szCs w:val="24"/>
          <w:lang w:val="es-MX"/>
        </w:rPr>
      </w:pPr>
    </w:p>
    <w:p w:rsidR="00545E3D" w:rsidRPr="007F0A22" w:rsidRDefault="00545E3D" w:rsidP="00545E3D">
      <w:pPr>
        <w:pStyle w:val="Sinespaciado"/>
        <w:jc w:val="both"/>
        <w:rPr>
          <w:rFonts w:ascii="Century Gothic" w:hAnsi="Century Gothic" w:cstheme="minorHAnsi"/>
          <w:sz w:val="24"/>
          <w:szCs w:val="24"/>
          <w:lang w:val="es-MX"/>
        </w:rPr>
      </w:pPr>
      <w:r w:rsidRPr="007F0A22">
        <w:rPr>
          <w:rFonts w:ascii="Century Gothic" w:hAnsi="Century Gothic" w:cstheme="minorHAnsi"/>
          <w:sz w:val="24"/>
          <w:szCs w:val="24"/>
          <w:lang w:val="es-MX"/>
        </w:rPr>
        <w:t>La solución propuesta</w:t>
      </w:r>
      <w:r w:rsidR="00B10FDB">
        <w:rPr>
          <w:rFonts w:ascii="Century Gothic" w:hAnsi="Century Gothic" w:cstheme="minorHAnsi"/>
          <w:sz w:val="24"/>
          <w:szCs w:val="24"/>
          <w:lang w:val="es-MX"/>
        </w:rPr>
        <w:t xml:space="preserve"> Aeromilitec</w:t>
      </w:r>
      <w:r w:rsidRPr="007F0A22">
        <w:rPr>
          <w:rFonts w:ascii="Century Gothic" w:hAnsi="Century Gothic" w:cstheme="minorHAnsi"/>
          <w:sz w:val="24"/>
          <w:szCs w:val="24"/>
          <w:lang w:val="es-MX"/>
        </w:rPr>
        <w:t xml:space="preserve"> consiste en ofrecerles una solución que consiga de manera inmediata la liberación del espacio que actualmente lo tiene</w:t>
      </w:r>
      <w:r>
        <w:rPr>
          <w:rFonts w:ascii="Century Gothic" w:hAnsi="Century Gothic" w:cstheme="minorHAnsi"/>
          <w:sz w:val="24"/>
          <w:szCs w:val="24"/>
          <w:lang w:val="es-MX"/>
        </w:rPr>
        <w:t>n al tope dentro de sus bodegas</w:t>
      </w:r>
      <w:r w:rsidRPr="007F0A22">
        <w:rPr>
          <w:rFonts w:ascii="Century Gothic" w:hAnsi="Century Gothic" w:cstheme="minorHAnsi"/>
          <w:sz w:val="24"/>
          <w:szCs w:val="24"/>
          <w:lang w:val="es-MX"/>
        </w:rPr>
        <w:t xml:space="preserve">. Proponernos trasladar esta información a los centros de acopio de información de tal manera que con una correcta custodia garantizar mayor longevidad de la información. </w:t>
      </w:r>
    </w:p>
    <w:p w:rsidR="00545E3D" w:rsidRPr="007F0A22" w:rsidRDefault="00545E3D" w:rsidP="00545E3D">
      <w:pPr>
        <w:pStyle w:val="Sinespaciado"/>
        <w:jc w:val="both"/>
        <w:rPr>
          <w:rFonts w:ascii="Century Gothic" w:hAnsi="Century Gothic" w:cstheme="minorHAnsi"/>
          <w:sz w:val="24"/>
          <w:szCs w:val="24"/>
          <w:lang w:val="es-MX"/>
        </w:rPr>
      </w:pPr>
    </w:p>
    <w:p w:rsidR="00545E3D" w:rsidRPr="007F0A22" w:rsidRDefault="00545E3D" w:rsidP="00545E3D">
      <w:pPr>
        <w:pStyle w:val="Sinespaciado"/>
        <w:jc w:val="both"/>
        <w:rPr>
          <w:rFonts w:ascii="Century Gothic" w:hAnsi="Century Gothic" w:cstheme="minorHAnsi"/>
          <w:sz w:val="24"/>
          <w:szCs w:val="24"/>
          <w:lang w:val="es-MX"/>
        </w:rPr>
      </w:pPr>
      <w:r w:rsidRPr="007F0A22">
        <w:rPr>
          <w:rFonts w:ascii="Century Gothic" w:hAnsi="Century Gothic" w:cstheme="minorHAnsi"/>
          <w:sz w:val="24"/>
          <w:szCs w:val="24"/>
          <w:lang w:val="es-MX"/>
        </w:rPr>
        <w:t>Por otro lad</w:t>
      </w:r>
      <w:r>
        <w:rPr>
          <w:rFonts w:ascii="Century Gothic" w:hAnsi="Century Gothic" w:cstheme="minorHAnsi"/>
          <w:sz w:val="24"/>
          <w:szCs w:val="24"/>
          <w:lang w:val="es-MX"/>
        </w:rPr>
        <w:t>o, la idea es dotar a</w:t>
      </w:r>
      <w:r w:rsidR="00B10FDB">
        <w:rPr>
          <w:rFonts w:ascii="Century Gothic" w:hAnsi="Century Gothic" w:cstheme="minorHAnsi"/>
          <w:sz w:val="24"/>
          <w:szCs w:val="24"/>
          <w:lang w:val="es-MX"/>
        </w:rPr>
        <w:t xml:space="preserve"> Aeromilitec</w:t>
      </w:r>
      <w:r w:rsidR="00AB227D">
        <w:rPr>
          <w:rFonts w:ascii="Century Gothic" w:hAnsi="Century Gothic" w:cstheme="minorHAnsi"/>
          <w:sz w:val="24"/>
          <w:szCs w:val="24"/>
          <w:lang w:val="es-MX"/>
        </w:rPr>
        <w:t xml:space="preserve"> </w:t>
      </w:r>
      <w:r w:rsidRPr="007F0A22">
        <w:rPr>
          <w:rFonts w:ascii="Century Gothic" w:hAnsi="Century Gothic" w:cstheme="minorHAnsi"/>
          <w:sz w:val="24"/>
          <w:szCs w:val="24"/>
          <w:lang w:val="es-MX"/>
        </w:rPr>
        <w:t>con tecnología de punta para el manejo eficiente de la información otorgándoles un software de gestión de integral de información física que les permita lo siguiente:</w:t>
      </w:r>
    </w:p>
    <w:p w:rsidR="00545E3D" w:rsidRPr="007F0A22" w:rsidRDefault="00545E3D" w:rsidP="00545E3D">
      <w:pPr>
        <w:pStyle w:val="Sinespaciado"/>
        <w:jc w:val="both"/>
        <w:rPr>
          <w:rFonts w:ascii="Century Gothic" w:hAnsi="Century Gothic" w:cstheme="minorHAnsi"/>
          <w:sz w:val="24"/>
          <w:szCs w:val="24"/>
          <w:lang w:val="es-MX"/>
        </w:rPr>
      </w:pPr>
    </w:p>
    <w:p w:rsidR="00545E3D" w:rsidRPr="007F0A22" w:rsidRDefault="00545E3D" w:rsidP="00545E3D">
      <w:pPr>
        <w:pStyle w:val="Sinespaciado"/>
        <w:numPr>
          <w:ilvl w:val="0"/>
          <w:numId w:val="11"/>
        </w:numPr>
        <w:jc w:val="both"/>
        <w:rPr>
          <w:rFonts w:ascii="Century Gothic" w:hAnsi="Century Gothic" w:cstheme="minorHAnsi"/>
          <w:sz w:val="24"/>
          <w:szCs w:val="24"/>
          <w:lang w:val="es-MX"/>
        </w:rPr>
      </w:pPr>
      <w:r w:rsidRPr="007F0A22">
        <w:rPr>
          <w:rFonts w:ascii="Century Gothic" w:hAnsi="Century Gothic" w:cstheme="minorHAnsi"/>
          <w:sz w:val="24"/>
          <w:szCs w:val="24"/>
          <w:lang w:val="es-MX"/>
        </w:rPr>
        <w:t>Manejo remoto de la información a través de nuestra plataforma</w:t>
      </w:r>
    </w:p>
    <w:p w:rsidR="00545E3D" w:rsidRPr="007F0A22" w:rsidRDefault="00545E3D" w:rsidP="00545E3D">
      <w:pPr>
        <w:pStyle w:val="Sinespaciado"/>
        <w:numPr>
          <w:ilvl w:val="0"/>
          <w:numId w:val="11"/>
        </w:numPr>
        <w:jc w:val="both"/>
        <w:rPr>
          <w:rFonts w:ascii="Century Gothic" w:hAnsi="Century Gothic" w:cstheme="minorHAnsi"/>
          <w:sz w:val="24"/>
          <w:szCs w:val="24"/>
          <w:lang w:val="es-MX"/>
        </w:rPr>
      </w:pPr>
      <w:r w:rsidRPr="007F0A22">
        <w:rPr>
          <w:rFonts w:ascii="Century Gothic" w:hAnsi="Century Gothic" w:cstheme="minorHAnsi"/>
          <w:sz w:val="24"/>
          <w:szCs w:val="24"/>
          <w:lang w:val="es-MX"/>
        </w:rPr>
        <w:t>Bitácora de registro de manejo de la información</w:t>
      </w:r>
    </w:p>
    <w:p w:rsidR="00545E3D" w:rsidRPr="007F0A22" w:rsidRDefault="00545E3D" w:rsidP="00545E3D">
      <w:pPr>
        <w:pStyle w:val="Sinespaciado"/>
        <w:numPr>
          <w:ilvl w:val="0"/>
          <w:numId w:val="11"/>
        </w:numPr>
        <w:jc w:val="both"/>
        <w:rPr>
          <w:rFonts w:ascii="Century Gothic" w:hAnsi="Century Gothic" w:cstheme="minorHAnsi"/>
          <w:sz w:val="24"/>
          <w:szCs w:val="24"/>
          <w:lang w:val="es-MX"/>
        </w:rPr>
      </w:pPr>
      <w:r w:rsidRPr="007F0A22">
        <w:rPr>
          <w:rFonts w:ascii="Century Gothic" w:hAnsi="Century Gothic" w:cstheme="minorHAnsi"/>
          <w:sz w:val="24"/>
          <w:szCs w:val="24"/>
          <w:lang w:val="es-MX"/>
        </w:rPr>
        <w:t>Integral el manejo físico, digital y de destrucción en una sola herramienta</w:t>
      </w:r>
    </w:p>
    <w:p w:rsidR="00545E3D" w:rsidRPr="007F0A22" w:rsidRDefault="00545E3D" w:rsidP="00545E3D">
      <w:pPr>
        <w:pStyle w:val="Sinespaciado"/>
        <w:jc w:val="both"/>
        <w:rPr>
          <w:rFonts w:ascii="Century Gothic" w:hAnsi="Century Gothic" w:cstheme="minorHAnsi"/>
          <w:sz w:val="24"/>
          <w:szCs w:val="24"/>
          <w:lang w:val="es-MX"/>
        </w:rPr>
      </w:pPr>
    </w:p>
    <w:p w:rsidR="00545E3D" w:rsidRPr="007F0A22" w:rsidRDefault="00545E3D" w:rsidP="00545E3D">
      <w:pPr>
        <w:pStyle w:val="Sinespaciado"/>
        <w:jc w:val="both"/>
        <w:rPr>
          <w:rFonts w:ascii="Century Gothic" w:hAnsi="Century Gothic" w:cstheme="minorHAnsi"/>
          <w:sz w:val="24"/>
          <w:szCs w:val="24"/>
          <w:lang w:val="es-MX"/>
        </w:rPr>
      </w:pPr>
      <w:r w:rsidRPr="007F0A22">
        <w:rPr>
          <w:rFonts w:ascii="Century Gothic" w:hAnsi="Century Gothic" w:cstheme="minorHAnsi"/>
          <w:sz w:val="24"/>
          <w:szCs w:val="24"/>
          <w:lang w:val="es-MX"/>
        </w:rPr>
        <w:lastRenderedPageBreak/>
        <w:t>Para poder implementar esta solución se proponen los siguientes servicios:</w:t>
      </w:r>
    </w:p>
    <w:p w:rsidR="00545E3D" w:rsidRPr="007F0A22" w:rsidRDefault="00545E3D" w:rsidP="00545E3D">
      <w:pPr>
        <w:pStyle w:val="Sinespaciado"/>
        <w:jc w:val="both"/>
        <w:rPr>
          <w:rFonts w:ascii="Century Gothic" w:hAnsi="Century Gothic" w:cstheme="minorHAnsi"/>
          <w:b/>
          <w:sz w:val="24"/>
          <w:szCs w:val="24"/>
          <w:lang w:val="es-MX"/>
        </w:rPr>
      </w:pPr>
    </w:p>
    <w:p w:rsidR="00545E3D" w:rsidRPr="007F0A22" w:rsidRDefault="00545E3D" w:rsidP="00545E3D">
      <w:pPr>
        <w:pStyle w:val="Sinespaciado"/>
        <w:numPr>
          <w:ilvl w:val="0"/>
          <w:numId w:val="12"/>
        </w:numPr>
        <w:jc w:val="both"/>
        <w:rPr>
          <w:rFonts w:ascii="Century Gothic" w:hAnsi="Century Gothic" w:cstheme="minorHAnsi"/>
          <w:sz w:val="24"/>
          <w:szCs w:val="24"/>
        </w:rPr>
      </w:pPr>
      <w:r w:rsidRPr="007F0A22">
        <w:rPr>
          <w:rFonts w:ascii="Century Gothic" w:hAnsi="Century Gothic" w:cstheme="minorHAnsi"/>
          <w:sz w:val="24"/>
          <w:szCs w:val="24"/>
        </w:rPr>
        <w:t xml:space="preserve">Kit de almacenamiento: </w:t>
      </w:r>
    </w:p>
    <w:p w:rsidR="00545E3D" w:rsidRPr="007F0A22" w:rsidRDefault="00545E3D" w:rsidP="00545E3D">
      <w:pPr>
        <w:pStyle w:val="Sinespaciado"/>
        <w:numPr>
          <w:ilvl w:val="1"/>
          <w:numId w:val="12"/>
        </w:numPr>
        <w:jc w:val="both"/>
        <w:rPr>
          <w:rFonts w:ascii="Century Gothic" w:hAnsi="Century Gothic" w:cstheme="minorHAnsi"/>
          <w:sz w:val="24"/>
          <w:szCs w:val="24"/>
        </w:rPr>
      </w:pPr>
      <w:r w:rsidRPr="007F0A22">
        <w:rPr>
          <w:rFonts w:ascii="Century Gothic" w:hAnsi="Century Gothic" w:cstheme="minorHAnsi"/>
          <w:sz w:val="24"/>
          <w:szCs w:val="24"/>
        </w:rPr>
        <w:t xml:space="preserve">DataSolutions propone el almacenamiento </w:t>
      </w:r>
      <w:r>
        <w:rPr>
          <w:rFonts w:ascii="Century Gothic" w:hAnsi="Century Gothic" w:cstheme="minorHAnsi"/>
          <w:sz w:val="24"/>
          <w:szCs w:val="24"/>
        </w:rPr>
        <w:t xml:space="preserve">de la información de </w:t>
      </w:r>
      <w:r w:rsidR="00B10FDB">
        <w:rPr>
          <w:rFonts w:ascii="Century Gothic" w:hAnsi="Century Gothic" w:cstheme="minorHAnsi"/>
          <w:sz w:val="24"/>
          <w:szCs w:val="24"/>
        </w:rPr>
        <w:t xml:space="preserve">Aeromilitec </w:t>
      </w:r>
      <w:r w:rsidRPr="007F0A22">
        <w:rPr>
          <w:rFonts w:ascii="Century Gothic" w:hAnsi="Century Gothic" w:cstheme="minorHAnsi"/>
          <w:sz w:val="24"/>
          <w:szCs w:val="24"/>
        </w:rPr>
        <w:t>dentro de nuestros dispositivos de almacenamiento de información. Estos dispositivos están hechos únicamente para el almacenamiento de información.</w:t>
      </w:r>
    </w:p>
    <w:p w:rsidR="00545E3D" w:rsidRPr="007F0A22" w:rsidRDefault="00545E3D" w:rsidP="00545E3D">
      <w:pPr>
        <w:pStyle w:val="Sinespaciado"/>
        <w:numPr>
          <w:ilvl w:val="0"/>
          <w:numId w:val="12"/>
        </w:numPr>
        <w:jc w:val="both"/>
        <w:rPr>
          <w:rFonts w:ascii="Century Gothic" w:hAnsi="Century Gothic" w:cstheme="minorHAnsi"/>
          <w:sz w:val="24"/>
          <w:szCs w:val="24"/>
        </w:rPr>
      </w:pPr>
      <w:r w:rsidRPr="007F0A22">
        <w:rPr>
          <w:rFonts w:ascii="Century Gothic" w:hAnsi="Century Gothic" w:cstheme="minorHAnsi"/>
          <w:sz w:val="24"/>
          <w:szCs w:val="24"/>
        </w:rPr>
        <w:t>Ordenamiento e indexación</w:t>
      </w:r>
    </w:p>
    <w:p w:rsidR="00545E3D" w:rsidRPr="007F0A22" w:rsidRDefault="00545E3D" w:rsidP="00545E3D">
      <w:pPr>
        <w:pStyle w:val="Sinespaciado"/>
        <w:numPr>
          <w:ilvl w:val="1"/>
          <w:numId w:val="12"/>
        </w:numPr>
        <w:jc w:val="both"/>
        <w:rPr>
          <w:rFonts w:ascii="Century Gothic" w:hAnsi="Century Gothic" w:cstheme="minorHAnsi"/>
          <w:sz w:val="24"/>
          <w:szCs w:val="24"/>
        </w:rPr>
      </w:pPr>
      <w:r w:rsidRPr="007F0A22">
        <w:rPr>
          <w:rFonts w:ascii="Century Gothic" w:hAnsi="Century Gothic" w:cstheme="minorHAnsi"/>
          <w:sz w:val="24"/>
          <w:szCs w:val="24"/>
        </w:rPr>
        <w:t>Ordenamiento por caja: Se coloca un detalle general de lo que contiene cada una de las cajas en el código de barras que se la compañía asigna a cada una de sus unidades de almacenamiento.</w:t>
      </w:r>
    </w:p>
    <w:p w:rsidR="00545E3D" w:rsidRDefault="00545E3D" w:rsidP="00545E3D">
      <w:pPr>
        <w:pStyle w:val="Sinespaciado"/>
        <w:numPr>
          <w:ilvl w:val="1"/>
          <w:numId w:val="12"/>
        </w:numPr>
        <w:jc w:val="both"/>
        <w:rPr>
          <w:rFonts w:ascii="Century Gothic" w:hAnsi="Century Gothic" w:cstheme="minorHAnsi"/>
          <w:sz w:val="24"/>
          <w:szCs w:val="24"/>
        </w:rPr>
      </w:pPr>
      <w:r w:rsidRPr="007F0A22">
        <w:rPr>
          <w:rFonts w:ascii="Century Gothic" w:hAnsi="Century Gothic" w:cstheme="minorHAnsi"/>
          <w:sz w:val="24"/>
          <w:szCs w:val="24"/>
        </w:rPr>
        <w:t>Ordenamiento por File: Se coloca un detalle general de lo que contiene cad</w:t>
      </w:r>
      <w:r>
        <w:rPr>
          <w:rFonts w:ascii="Century Gothic" w:hAnsi="Century Gothic" w:cstheme="minorHAnsi"/>
          <w:sz w:val="24"/>
          <w:szCs w:val="24"/>
        </w:rPr>
        <w:t xml:space="preserve">a uno de los files de </w:t>
      </w:r>
      <w:r w:rsidR="00B10FDB">
        <w:rPr>
          <w:rFonts w:ascii="Century Gothic" w:hAnsi="Century Gothic" w:cstheme="minorHAnsi"/>
          <w:sz w:val="24"/>
          <w:szCs w:val="24"/>
        </w:rPr>
        <w:t>Aeromilitec</w:t>
      </w:r>
      <w:r w:rsidRPr="007F0A22">
        <w:rPr>
          <w:rFonts w:ascii="Century Gothic" w:hAnsi="Century Gothic" w:cstheme="minorHAnsi"/>
          <w:sz w:val="24"/>
          <w:szCs w:val="24"/>
        </w:rPr>
        <w:t>. Esto con el objetivo de que como cliente puedan buscar de manera más detallada su información. El ordenamiento por file abre la posibilidad de que como cliente puedan acceder al servicio de escaneo por demanda lo cual les permite obtener su información de manera casi inmediata a través de la plataforma.</w:t>
      </w:r>
    </w:p>
    <w:p w:rsidR="00385DD8" w:rsidRPr="007F0A22" w:rsidRDefault="00385DD8" w:rsidP="009C1F21">
      <w:pPr>
        <w:pStyle w:val="Sinespaciado"/>
        <w:jc w:val="both"/>
        <w:rPr>
          <w:rFonts w:ascii="Century Gothic" w:hAnsi="Century Gothic" w:cstheme="minorHAnsi"/>
          <w:sz w:val="24"/>
          <w:szCs w:val="24"/>
        </w:rPr>
      </w:pPr>
    </w:p>
    <w:p w:rsidR="00545E3D" w:rsidRDefault="00545E3D" w:rsidP="00545E3D">
      <w:pPr>
        <w:pStyle w:val="Sinespaciado"/>
        <w:numPr>
          <w:ilvl w:val="0"/>
          <w:numId w:val="12"/>
        </w:numPr>
        <w:jc w:val="both"/>
        <w:rPr>
          <w:rFonts w:ascii="Century Gothic" w:hAnsi="Century Gothic" w:cstheme="minorHAnsi"/>
          <w:sz w:val="24"/>
          <w:szCs w:val="24"/>
        </w:rPr>
      </w:pPr>
      <w:r w:rsidRPr="007F0A22">
        <w:rPr>
          <w:rFonts w:ascii="Century Gothic" w:hAnsi="Century Gothic" w:cstheme="minorHAnsi"/>
          <w:sz w:val="24"/>
          <w:szCs w:val="24"/>
        </w:rPr>
        <w:t xml:space="preserve">Custodia de información: Se refiere a los valores que se cobran de alquiler de espacio en nuestros centros de acopio de información.  </w:t>
      </w:r>
    </w:p>
    <w:p w:rsidR="00902F22" w:rsidRDefault="00902F22">
      <w:pPr>
        <w:rPr>
          <w:rFonts w:ascii="Century Gothic" w:hAnsi="Century Gothic" w:cs="Arial"/>
          <w:color w:val="000000"/>
          <w:sz w:val="24"/>
          <w:szCs w:val="24"/>
        </w:rPr>
      </w:pPr>
    </w:p>
    <w:tbl>
      <w:tblPr>
        <w:tblW w:w="9179" w:type="dxa"/>
        <w:tblCellMar>
          <w:left w:w="70" w:type="dxa"/>
          <w:right w:w="70" w:type="dxa"/>
        </w:tblCellMar>
        <w:tblLook w:val="04A0" w:firstRow="1" w:lastRow="0" w:firstColumn="1" w:lastColumn="0" w:noHBand="0" w:noVBand="1"/>
      </w:tblPr>
      <w:tblGrid>
        <w:gridCol w:w="5020"/>
        <w:gridCol w:w="1013"/>
        <w:gridCol w:w="1377"/>
        <w:gridCol w:w="1769"/>
      </w:tblGrid>
      <w:tr w:rsidR="0097330F" w:rsidRPr="0097330F" w:rsidTr="00902F22">
        <w:trPr>
          <w:trHeight w:val="239"/>
        </w:trPr>
        <w:tc>
          <w:tcPr>
            <w:tcW w:w="5020" w:type="dxa"/>
            <w:tcBorders>
              <w:top w:val="nil"/>
              <w:left w:val="nil"/>
              <w:bottom w:val="single" w:sz="4" w:space="0" w:color="auto"/>
              <w:right w:val="nil"/>
            </w:tcBorders>
            <w:shd w:val="clear" w:color="auto" w:fill="auto"/>
            <w:noWrap/>
            <w:vAlign w:val="bottom"/>
            <w:hideMark/>
          </w:tcPr>
          <w:p w:rsidR="0097330F" w:rsidRPr="0097330F" w:rsidRDefault="0097330F" w:rsidP="0097330F">
            <w:pPr>
              <w:spacing w:after="0" w:line="240" w:lineRule="auto"/>
              <w:rPr>
                <w:rFonts w:ascii="Times New Roman" w:eastAsia="Times New Roman" w:hAnsi="Times New Roman"/>
                <w:sz w:val="24"/>
                <w:szCs w:val="24"/>
                <w:lang w:eastAsia="es-EC"/>
              </w:rPr>
            </w:pPr>
          </w:p>
        </w:tc>
        <w:tc>
          <w:tcPr>
            <w:tcW w:w="1013" w:type="dxa"/>
            <w:tcBorders>
              <w:top w:val="nil"/>
              <w:left w:val="nil"/>
              <w:bottom w:val="single" w:sz="4" w:space="0" w:color="auto"/>
              <w:right w:val="nil"/>
            </w:tcBorders>
            <w:shd w:val="clear" w:color="auto" w:fill="auto"/>
            <w:noWrap/>
            <w:vAlign w:val="bottom"/>
            <w:hideMark/>
          </w:tcPr>
          <w:p w:rsidR="0097330F" w:rsidRPr="0097330F" w:rsidRDefault="0097330F" w:rsidP="0097330F">
            <w:pPr>
              <w:spacing w:after="0" w:line="240" w:lineRule="auto"/>
              <w:rPr>
                <w:rFonts w:ascii="Times New Roman" w:eastAsia="Times New Roman" w:hAnsi="Times New Roman"/>
                <w:sz w:val="20"/>
                <w:szCs w:val="20"/>
                <w:lang w:eastAsia="es-EC"/>
              </w:rPr>
            </w:pPr>
          </w:p>
        </w:tc>
        <w:tc>
          <w:tcPr>
            <w:tcW w:w="1377" w:type="dxa"/>
            <w:tcBorders>
              <w:top w:val="nil"/>
              <w:left w:val="nil"/>
              <w:bottom w:val="single" w:sz="4" w:space="0" w:color="auto"/>
              <w:right w:val="nil"/>
            </w:tcBorders>
            <w:shd w:val="clear" w:color="auto" w:fill="auto"/>
            <w:noWrap/>
            <w:vAlign w:val="bottom"/>
            <w:hideMark/>
          </w:tcPr>
          <w:p w:rsidR="0097330F" w:rsidRPr="0097330F" w:rsidRDefault="0097330F" w:rsidP="0097330F">
            <w:pPr>
              <w:spacing w:after="0" w:line="240" w:lineRule="auto"/>
              <w:rPr>
                <w:rFonts w:ascii="Times New Roman" w:eastAsia="Times New Roman" w:hAnsi="Times New Roman"/>
                <w:sz w:val="20"/>
                <w:szCs w:val="20"/>
                <w:lang w:eastAsia="es-EC"/>
              </w:rPr>
            </w:pPr>
          </w:p>
        </w:tc>
        <w:tc>
          <w:tcPr>
            <w:tcW w:w="1769" w:type="dxa"/>
            <w:tcBorders>
              <w:top w:val="nil"/>
              <w:left w:val="nil"/>
              <w:bottom w:val="single" w:sz="4" w:space="0" w:color="auto"/>
              <w:right w:val="nil"/>
            </w:tcBorders>
            <w:shd w:val="clear" w:color="auto" w:fill="auto"/>
            <w:noWrap/>
            <w:vAlign w:val="bottom"/>
            <w:hideMark/>
          </w:tcPr>
          <w:p w:rsidR="0097330F" w:rsidRPr="0097330F" w:rsidRDefault="0097330F" w:rsidP="0097330F">
            <w:pPr>
              <w:spacing w:after="0" w:line="240" w:lineRule="auto"/>
              <w:rPr>
                <w:rFonts w:ascii="Times New Roman" w:eastAsia="Times New Roman" w:hAnsi="Times New Roman"/>
                <w:sz w:val="20"/>
                <w:szCs w:val="20"/>
                <w:lang w:eastAsia="es-EC"/>
              </w:rPr>
            </w:pPr>
          </w:p>
        </w:tc>
      </w:tr>
      <w:tr w:rsidR="0097330F" w:rsidRPr="0097330F" w:rsidTr="00902F22">
        <w:trPr>
          <w:trHeight w:val="279"/>
        </w:trPr>
        <w:tc>
          <w:tcPr>
            <w:tcW w:w="9179" w:type="dxa"/>
            <w:gridSpan w:val="4"/>
            <w:tcBorders>
              <w:top w:val="single" w:sz="4" w:space="0" w:color="auto"/>
              <w:left w:val="single" w:sz="4" w:space="0" w:color="auto"/>
              <w:bottom w:val="single" w:sz="4" w:space="0" w:color="auto"/>
              <w:right w:val="single" w:sz="4" w:space="0" w:color="auto"/>
            </w:tcBorders>
            <w:shd w:val="clear" w:color="000000" w:fill="CCCCFF"/>
            <w:noWrap/>
            <w:vAlign w:val="bottom"/>
            <w:hideMark/>
          </w:tcPr>
          <w:p w:rsidR="0097330F" w:rsidRPr="0097330F" w:rsidRDefault="0097330F" w:rsidP="0097330F">
            <w:pPr>
              <w:spacing w:after="0" w:line="240" w:lineRule="auto"/>
              <w:jc w:val="center"/>
              <w:rPr>
                <w:rFonts w:ascii="Century Gothic" w:eastAsia="Times New Roman" w:hAnsi="Century Gothic" w:cstheme="minorHAnsi"/>
                <w:b/>
                <w:bCs/>
                <w:color w:val="000000"/>
                <w:sz w:val="20"/>
                <w:szCs w:val="20"/>
                <w:lang w:eastAsia="es-EC"/>
              </w:rPr>
            </w:pPr>
            <w:r w:rsidRPr="0097330F">
              <w:rPr>
                <w:rFonts w:ascii="Century Gothic" w:eastAsia="Times New Roman" w:hAnsi="Century Gothic" w:cstheme="minorHAnsi"/>
                <w:b/>
                <w:bCs/>
                <w:color w:val="000000"/>
                <w:sz w:val="20"/>
                <w:szCs w:val="20"/>
                <w:lang w:eastAsia="es-EC"/>
              </w:rPr>
              <w:t>Propuesta Económica Administración de Información Inversión Inicial</w:t>
            </w:r>
          </w:p>
        </w:tc>
      </w:tr>
      <w:tr w:rsidR="0097330F" w:rsidRPr="0097330F" w:rsidTr="00902F22">
        <w:trPr>
          <w:trHeight w:val="265"/>
        </w:trPr>
        <w:tc>
          <w:tcPr>
            <w:tcW w:w="5020" w:type="dxa"/>
            <w:tcBorders>
              <w:top w:val="single" w:sz="4" w:space="0" w:color="auto"/>
              <w:left w:val="single" w:sz="4" w:space="0" w:color="auto"/>
              <w:bottom w:val="single" w:sz="4" w:space="0" w:color="auto"/>
              <w:right w:val="single" w:sz="4" w:space="0" w:color="auto"/>
            </w:tcBorders>
            <w:shd w:val="clear" w:color="000000" w:fill="CCCCFF"/>
            <w:noWrap/>
            <w:vAlign w:val="bottom"/>
            <w:hideMark/>
          </w:tcPr>
          <w:p w:rsidR="0097330F" w:rsidRPr="0097330F" w:rsidRDefault="0097330F" w:rsidP="0097330F">
            <w:pPr>
              <w:spacing w:after="0" w:line="240" w:lineRule="auto"/>
              <w:jc w:val="center"/>
              <w:rPr>
                <w:rFonts w:ascii="Century Gothic" w:eastAsia="Times New Roman" w:hAnsi="Century Gothic" w:cstheme="minorHAnsi"/>
                <w:b/>
                <w:bCs/>
                <w:color w:val="000000"/>
                <w:sz w:val="20"/>
                <w:szCs w:val="20"/>
                <w:lang w:eastAsia="es-EC"/>
              </w:rPr>
            </w:pPr>
            <w:r w:rsidRPr="0097330F">
              <w:rPr>
                <w:rFonts w:ascii="Century Gothic" w:eastAsia="Times New Roman" w:hAnsi="Century Gothic" w:cstheme="minorHAnsi"/>
                <w:b/>
                <w:bCs/>
                <w:color w:val="000000"/>
                <w:sz w:val="20"/>
                <w:szCs w:val="20"/>
                <w:lang w:eastAsia="es-EC"/>
              </w:rPr>
              <w:t xml:space="preserve">Descripción </w:t>
            </w:r>
          </w:p>
        </w:tc>
        <w:tc>
          <w:tcPr>
            <w:tcW w:w="1013" w:type="dxa"/>
            <w:tcBorders>
              <w:top w:val="single" w:sz="4" w:space="0" w:color="auto"/>
              <w:left w:val="single" w:sz="4" w:space="0" w:color="auto"/>
              <w:bottom w:val="single" w:sz="4" w:space="0" w:color="auto"/>
              <w:right w:val="single" w:sz="4" w:space="0" w:color="auto"/>
            </w:tcBorders>
            <w:shd w:val="clear" w:color="000000" w:fill="CCCCFF"/>
            <w:noWrap/>
            <w:vAlign w:val="bottom"/>
            <w:hideMark/>
          </w:tcPr>
          <w:p w:rsidR="0097330F" w:rsidRPr="0097330F" w:rsidRDefault="0097330F" w:rsidP="0097330F">
            <w:pPr>
              <w:spacing w:after="0" w:line="240" w:lineRule="auto"/>
              <w:jc w:val="center"/>
              <w:rPr>
                <w:rFonts w:ascii="Century Gothic" w:eastAsia="Times New Roman" w:hAnsi="Century Gothic" w:cstheme="minorHAnsi"/>
                <w:b/>
                <w:bCs/>
                <w:color w:val="000000"/>
                <w:sz w:val="20"/>
                <w:szCs w:val="20"/>
                <w:lang w:eastAsia="es-EC"/>
              </w:rPr>
            </w:pPr>
            <w:r w:rsidRPr="0097330F">
              <w:rPr>
                <w:rFonts w:ascii="Century Gothic" w:eastAsia="Times New Roman" w:hAnsi="Century Gothic" w:cstheme="minorHAnsi"/>
                <w:b/>
                <w:bCs/>
                <w:color w:val="000000"/>
                <w:sz w:val="20"/>
                <w:szCs w:val="20"/>
                <w:lang w:eastAsia="es-EC"/>
              </w:rPr>
              <w:t>Volumen</w:t>
            </w:r>
          </w:p>
        </w:tc>
        <w:tc>
          <w:tcPr>
            <w:tcW w:w="1377" w:type="dxa"/>
            <w:tcBorders>
              <w:top w:val="single" w:sz="4" w:space="0" w:color="auto"/>
              <w:left w:val="single" w:sz="4" w:space="0" w:color="auto"/>
              <w:bottom w:val="single" w:sz="4" w:space="0" w:color="auto"/>
              <w:right w:val="single" w:sz="4" w:space="0" w:color="auto"/>
            </w:tcBorders>
            <w:shd w:val="clear" w:color="000000" w:fill="CCCCFF"/>
            <w:noWrap/>
            <w:vAlign w:val="bottom"/>
            <w:hideMark/>
          </w:tcPr>
          <w:p w:rsidR="0097330F" w:rsidRPr="0097330F" w:rsidRDefault="0097330F" w:rsidP="0097330F">
            <w:pPr>
              <w:spacing w:after="0" w:line="240" w:lineRule="auto"/>
              <w:jc w:val="center"/>
              <w:rPr>
                <w:rFonts w:ascii="Century Gothic" w:eastAsia="Times New Roman" w:hAnsi="Century Gothic" w:cstheme="minorHAnsi"/>
                <w:b/>
                <w:bCs/>
                <w:color w:val="000000"/>
                <w:sz w:val="20"/>
                <w:szCs w:val="20"/>
                <w:lang w:eastAsia="es-EC"/>
              </w:rPr>
            </w:pPr>
            <w:r w:rsidRPr="0097330F">
              <w:rPr>
                <w:rFonts w:ascii="Century Gothic" w:eastAsia="Times New Roman" w:hAnsi="Century Gothic" w:cstheme="minorHAnsi"/>
                <w:b/>
                <w:bCs/>
                <w:color w:val="000000"/>
                <w:sz w:val="20"/>
                <w:szCs w:val="20"/>
                <w:lang w:eastAsia="es-EC"/>
              </w:rPr>
              <w:t>Precio Unitario</w:t>
            </w:r>
          </w:p>
        </w:tc>
        <w:tc>
          <w:tcPr>
            <w:tcW w:w="1769" w:type="dxa"/>
            <w:tcBorders>
              <w:top w:val="single" w:sz="4" w:space="0" w:color="auto"/>
              <w:left w:val="single" w:sz="4" w:space="0" w:color="auto"/>
              <w:bottom w:val="single" w:sz="4" w:space="0" w:color="auto"/>
              <w:right w:val="single" w:sz="4" w:space="0" w:color="auto"/>
            </w:tcBorders>
            <w:shd w:val="clear" w:color="000000" w:fill="CCCCFF"/>
            <w:noWrap/>
            <w:vAlign w:val="bottom"/>
            <w:hideMark/>
          </w:tcPr>
          <w:p w:rsidR="0097330F" w:rsidRPr="0097330F" w:rsidRDefault="0097330F" w:rsidP="0097330F">
            <w:pPr>
              <w:spacing w:after="0" w:line="240" w:lineRule="auto"/>
              <w:jc w:val="center"/>
              <w:rPr>
                <w:rFonts w:ascii="Century Gothic" w:eastAsia="Times New Roman" w:hAnsi="Century Gothic" w:cstheme="minorHAnsi"/>
                <w:b/>
                <w:bCs/>
                <w:color w:val="000000"/>
                <w:sz w:val="20"/>
                <w:szCs w:val="20"/>
                <w:lang w:eastAsia="es-EC"/>
              </w:rPr>
            </w:pPr>
            <w:r w:rsidRPr="0097330F">
              <w:rPr>
                <w:rFonts w:ascii="Century Gothic" w:eastAsia="Times New Roman" w:hAnsi="Century Gothic" w:cstheme="minorHAnsi"/>
                <w:b/>
                <w:bCs/>
                <w:color w:val="000000"/>
                <w:sz w:val="20"/>
                <w:szCs w:val="20"/>
                <w:lang w:eastAsia="es-EC"/>
              </w:rPr>
              <w:t>Precio Total</w:t>
            </w:r>
          </w:p>
        </w:tc>
      </w:tr>
      <w:tr w:rsidR="0097330F" w:rsidRPr="0097330F" w:rsidTr="00902F22">
        <w:trPr>
          <w:trHeight w:val="239"/>
        </w:trPr>
        <w:tc>
          <w:tcPr>
            <w:tcW w:w="502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97330F" w:rsidRPr="0097330F" w:rsidRDefault="0097330F" w:rsidP="0097330F">
            <w:pPr>
              <w:spacing w:after="0" w:line="240" w:lineRule="auto"/>
              <w:jc w:val="center"/>
              <w:rPr>
                <w:rFonts w:ascii="Century Gothic" w:eastAsia="Times New Roman" w:hAnsi="Century Gothic" w:cstheme="minorHAnsi"/>
                <w:color w:val="000000"/>
                <w:sz w:val="16"/>
                <w:szCs w:val="16"/>
                <w:lang w:eastAsia="es-EC"/>
              </w:rPr>
            </w:pPr>
            <w:r w:rsidRPr="0097330F">
              <w:rPr>
                <w:rFonts w:ascii="Century Gothic" w:eastAsia="Times New Roman" w:hAnsi="Century Gothic" w:cstheme="minorHAnsi"/>
                <w:color w:val="000000"/>
                <w:sz w:val="16"/>
                <w:szCs w:val="16"/>
                <w:lang w:eastAsia="es-EC"/>
              </w:rPr>
              <w:t>Kit de Almacenamiento costo por Caja</w:t>
            </w:r>
          </w:p>
        </w:tc>
        <w:tc>
          <w:tcPr>
            <w:tcW w:w="1013"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97330F" w:rsidRPr="0097330F" w:rsidRDefault="0097330F" w:rsidP="0097330F">
            <w:pPr>
              <w:spacing w:after="0" w:line="240" w:lineRule="auto"/>
              <w:jc w:val="center"/>
              <w:rPr>
                <w:rFonts w:ascii="Century Gothic" w:eastAsia="Times New Roman" w:hAnsi="Century Gothic" w:cstheme="minorHAnsi"/>
                <w:color w:val="000000"/>
                <w:sz w:val="16"/>
                <w:szCs w:val="16"/>
                <w:lang w:eastAsia="es-EC"/>
              </w:rPr>
            </w:pPr>
            <w:r w:rsidRPr="0097330F">
              <w:rPr>
                <w:rFonts w:ascii="Century Gothic" w:eastAsia="Times New Roman" w:hAnsi="Century Gothic" w:cstheme="minorHAnsi"/>
                <w:color w:val="000000"/>
                <w:sz w:val="16"/>
                <w:szCs w:val="16"/>
                <w:lang w:eastAsia="es-EC"/>
              </w:rPr>
              <w:t>1</w:t>
            </w:r>
            <w:r w:rsidR="00B10FDB">
              <w:rPr>
                <w:rFonts w:ascii="Century Gothic" w:eastAsia="Times New Roman" w:hAnsi="Century Gothic" w:cstheme="minorHAnsi"/>
                <w:color w:val="000000"/>
                <w:sz w:val="16"/>
                <w:szCs w:val="16"/>
                <w:lang w:eastAsia="es-EC"/>
              </w:rPr>
              <w:t>00</w:t>
            </w:r>
          </w:p>
        </w:tc>
        <w:tc>
          <w:tcPr>
            <w:tcW w:w="137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97330F" w:rsidRPr="0097330F" w:rsidRDefault="0097330F" w:rsidP="0097330F">
            <w:pPr>
              <w:spacing w:after="0" w:line="240" w:lineRule="auto"/>
              <w:jc w:val="center"/>
              <w:rPr>
                <w:rFonts w:ascii="Century Gothic" w:eastAsia="Times New Roman" w:hAnsi="Century Gothic" w:cstheme="minorHAnsi"/>
                <w:color w:val="000000"/>
                <w:sz w:val="16"/>
                <w:szCs w:val="16"/>
                <w:lang w:eastAsia="es-EC"/>
              </w:rPr>
            </w:pPr>
            <w:r w:rsidRPr="009C1F21">
              <w:rPr>
                <w:rFonts w:ascii="Century Gothic" w:eastAsia="Times New Roman" w:hAnsi="Century Gothic" w:cstheme="minorHAnsi"/>
                <w:color w:val="000000"/>
                <w:sz w:val="16"/>
                <w:szCs w:val="16"/>
                <w:lang w:eastAsia="es-EC"/>
              </w:rPr>
              <w:t xml:space="preserve"> $                </w:t>
            </w:r>
            <w:r w:rsidRPr="0097330F">
              <w:rPr>
                <w:rFonts w:ascii="Century Gothic" w:eastAsia="Times New Roman" w:hAnsi="Century Gothic" w:cstheme="minorHAnsi"/>
                <w:color w:val="000000"/>
                <w:sz w:val="16"/>
                <w:szCs w:val="16"/>
                <w:lang w:eastAsia="es-EC"/>
              </w:rPr>
              <w:t xml:space="preserve">1,76 </w:t>
            </w:r>
          </w:p>
        </w:tc>
        <w:tc>
          <w:tcPr>
            <w:tcW w:w="176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97330F" w:rsidRPr="0097330F" w:rsidRDefault="0097330F" w:rsidP="0097330F">
            <w:pPr>
              <w:spacing w:after="0" w:line="240" w:lineRule="auto"/>
              <w:jc w:val="center"/>
              <w:rPr>
                <w:rFonts w:ascii="Century Gothic" w:eastAsia="Times New Roman" w:hAnsi="Century Gothic" w:cstheme="minorHAnsi"/>
                <w:color w:val="000000"/>
                <w:sz w:val="16"/>
                <w:szCs w:val="16"/>
                <w:lang w:eastAsia="es-EC"/>
              </w:rPr>
            </w:pPr>
            <w:r w:rsidRPr="0097330F">
              <w:rPr>
                <w:rFonts w:ascii="Century Gothic" w:eastAsia="Times New Roman" w:hAnsi="Century Gothic" w:cstheme="minorHAnsi"/>
                <w:color w:val="000000"/>
                <w:sz w:val="16"/>
                <w:szCs w:val="16"/>
                <w:lang w:eastAsia="es-EC"/>
              </w:rPr>
              <w:t xml:space="preserve"> </w:t>
            </w:r>
            <w:r w:rsidR="00F2717B" w:rsidRPr="0097330F">
              <w:rPr>
                <w:rFonts w:ascii="Century Gothic" w:eastAsia="Times New Roman" w:hAnsi="Century Gothic" w:cstheme="minorHAnsi"/>
                <w:color w:val="000000"/>
                <w:sz w:val="16"/>
                <w:szCs w:val="16"/>
                <w:lang w:eastAsia="es-EC"/>
              </w:rPr>
              <w:t xml:space="preserve">$ </w:t>
            </w:r>
            <w:r w:rsidR="00F2717B">
              <w:rPr>
                <w:rFonts w:ascii="Century Gothic" w:eastAsia="Times New Roman" w:hAnsi="Century Gothic" w:cstheme="minorHAnsi"/>
                <w:color w:val="000000"/>
                <w:sz w:val="16"/>
                <w:szCs w:val="16"/>
                <w:lang w:eastAsia="es-EC"/>
              </w:rPr>
              <w:t xml:space="preserve">     </w:t>
            </w:r>
            <w:r w:rsidR="00F2717B" w:rsidRPr="0097330F">
              <w:rPr>
                <w:rFonts w:ascii="Century Gothic" w:eastAsia="Times New Roman" w:hAnsi="Century Gothic" w:cstheme="minorHAnsi"/>
                <w:color w:val="000000"/>
                <w:sz w:val="16"/>
                <w:szCs w:val="16"/>
                <w:lang w:eastAsia="es-EC"/>
              </w:rPr>
              <w:t>193.60</w:t>
            </w:r>
            <w:r w:rsidRPr="0097330F">
              <w:rPr>
                <w:rFonts w:ascii="Century Gothic" w:eastAsia="Times New Roman" w:hAnsi="Century Gothic" w:cstheme="minorHAnsi"/>
                <w:color w:val="000000"/>
                <w:sz w:val="16"/>
                <w:szCs w:val="16"/>
                <w:lang w:eastAsia="es-EC"/>
              </w:rPr>
              <w:t xml:space="preserve">  </w:t>
            </w:r>
          </w:p>
        </w:tc>
      </w:tr>
      <w:tr w:rsidR="0097330F" w:rsidRPr="0097330F" w:rsidTr="00902F22">
        <w:trPr>
          <w:trHeight w:val="239"/>
        </w:trPr>
        <w:tc>
          <w:tcPr>
            <w:tcW w:w="502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97330F" w:rsidRPr="0097330F" w:rsidRDefault="0097330F" w:rsidP="0097330F">
            <w:pPr>
              <w:spacing w:after="0" w:line="240" w:lineRule="auto"/>
              <w:jc w:val="center"/>
              <w:rPr>
                <w:rFonts w:ascii="Century Gothic" w:eastAsia="Times New Roman" w:hAnsi="Century Gothic" w:cstheme="minorHAnsi"/>
                <w:color w:val="000000"/>
                <w:sz w:val="16"/>
                <w:szCs w:val="16"/>
                <w:lang w:eastAsia="es-EC"/>
              </w:rPr>
            </w:pPr>
            <w:r w:rsidRPr="0097330F">
              <w:rPr>
                <w:rFonts w:ascii="Century Gothic" w:eastAsia="Times New Roman" w:hAnsi="Century Gothic" w:cstheme="minorHAnsi"/>
                <w:color w:val="000000"/>
                <w:sz w:val="16"/>
                <w:szCs w:val="16"/>
                <w:lang w:eastAsia="es-EC"/>
              </w:rPr>
              <w:t>Ordenamiento e Indexación Normal</w:t>
            </w:r>
          </w:p>
        </w:tc>
        <w:tc>
          <w:tcPr>
            <w:tcW w:w="1013"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97330F" w:rsidRPr="0097330F" w:rsidRDefault="0097330F" w:rsidP="0097330F">
            <w:pPr>
              <w:spacing w:after="0" w:line="240" w:lineRule="auto"/>
              <w:jc w:val="center"/>
              <w:rPr>
                <w:rFonts w:ascii="Century Gothic" w:eastAsia="Times New Roman" w:hAnsi="Century Gothic" w:cstheme="minorHAnsi"/>
                <w:color w:val="000000"/>
                <w:sz w:val="16"/>
                <w:szCs w:val="16"/>
                <w:lang w:eastAsia="es-EC"/>
              </w:rPr>
            </w:pPr>
            <w:r w:rsidRPr="0097330F">
              <w:rPr>
                <w:rFonts w:ascii="Century Gothic" w:eastAsia="Times New Roman" w:hAnsi="Century Gothic" w:cstheme="minorHAnsi"/>
                <w:color w:val="000000"/>
                <w:sz w:val="16"/>
                <w:szCs w:val="16"/>
                <w:lang w:eastAsia="es-EC"/>
              </w:rPr>
              <w:t>1</w:t>
            </w:r>
            <w:r w:rsidR="00B10FDB">
              <w:rPr>
                <w:rFonts w:ascii="Century Gothic" w:eastAsia="Times New Roman" w:hAnsi="Century Gothic" w:cstheme="minorHAnsi"/>
                <w:color w:val="000000"/>
                <w:sz w:val="16"/>
                <w:szCs w:val="16"/>
                <w:lang w:eastAsia="es-EC"/>
              </w:rPr>
              <w:t>00</w:t>
            </w:r>
          </w:p>
        </w:tc>
        <w:tc>
          <w:tcPr>
            <w:tcW w:w="137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97330F" w:rsidRPr="0097330F" w:rsidRDefault="0097330F" w:rsidP="0097330F">
            <w:pPr>
              <w:spacing w:after="0" w:line="240" w:lineRule="auto"/>
              <w:jc w:val="center"/>
              <w:rPr>
                <w:rFonts w:ascii="Century Gothic" w:eastAsia="Times New Roman" w:hAnsi="Century Gothic" w:cstheme="minorHAnsi"/>
                <w:color w:val="000000"/>
                <w:sz w:val="16"/>
                <w:szCs w:val="16"/>
                <w:lang w:eastAsia="es-EC"/>
              </w:rPr>
            </w:pPr>
            <w:r w:rsidRPr="009C1F21">
              <w:rPr>
                <w:rFonts w:ascii="Century Gothic" w:eastAsia="Times New Roman" w:hAnsi="Century Gothic" w:cstheme="minorHAnsi"/>
                <w:color w:val="000000"/>
                <w:sz w:val="16"/>
                <w:szCs w:val="16"/>
                <w:lang w:eastAsia="es-EC"/>
              </w:rPr>
              <w:t xml:space="preserve"> $                </w:t>
            </w:r>
            <w:r w:rsidRPr="0097330F">
              <w:rPr>
                <w:rFonts w:ascii="Century Gothic" w:eastAsia="Times New Roman" w:hAnsi="Century Gothic" w:cstheme="minorHAnsi"/>
                <w:color w:val="000000"/>
                <w:sz w:val="16"/>
                <w:szCs w:val="16"/>
                <w:lang w:eastAsia="es-EC"/>
              </w:rPr>
              <w:t xml:space="preserve">1,60 </w:t>
            </w:r>
          </w:p>
        </w:tc>
        <w:tc>
          <w:tcPr>
            <w:tcW w:w="176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97330F" w:rsidRPr="0097330F" w:rsidRDefault="0097330F" w:rsidP="00F2717B">
            <w:pPr>
              <w:spacing w:after="0" w:line="240" w:lineRule="auto"/>
              <w:jc w:val="center"/>
              <w:rPr>
                <w:rFonts w:ascii="Century Gothic" w:eastAsia="Times New Roman" w:hAnsi="Century Gothic" w:cstheme="minorHAnsi"/>
                <w:color w:val="000000"/>
                <w:sz w:val="16"/>
                <w:szCs w:val="16"/>
                <w:lang w:eastAsia="es-EC"/>
              </w:rPr>
            </w:pPr>
            <w:r w:rsidRPr="0097330F">
              <w:rPr>
                <w:rFonts w:ascii="Century Gothic" w:eastAsia="Times New Roman" w:hAnsi="Century Gothic" w:cstheme="minorHAnsi"/>
                <w:color w:val="000000"/>
                <w:sz w:val="16"/>
                <w:szCs w:val="16"/>
                <w:lang w:eastAsia="es-EC"/>
              </w:rPr>
              <w:t xml:space="preserve"> </w:t>
            </w:r>
            <w:r w:rsidR="00F2717B" w:rsidRPr="0097330F">
              <w:rPr>
                <w:rFonts w:ascii="Century Gothic" w:eastAsia="Times New Roman" w:hAnsi="Century Gothic" w:cstheme="minorHAnsi"/>
                <w:color w:val="000000"/>
                <w:sz w:val="16"/>
                <w:szCs w:val="16"/>
                <w:lang w:eastAsia="es-EC"/>
              </w:rPr>
              <w:t xml:space="preserve">$ </w:t>
            </w:r>
            <w:r w:rsidR="00F2717B">
              <w:rPr>
                <w:rFonts w:ascii="Century Gothic" w:eastAsia="Times New Roman" w:hAnsi="Century Gothic" w:cstheme="minorHAnsi"/>
                <w:color w:val="000000"/>
                <w:sz w:val="16"/>
                <w:szCs w:val="16"/>
                <w:lang w:eastAsia="es-EC"/>
              </w:rPr>
              <w:t xml:space="preserve">     </w:t>
            </w:r>
            <w:r w:rsidR="00F2717B" w:rsidRPr="0097330F">
              <w:rPr>
                <w:rFonts w:ascii="Century Gothic" w:eastAsia="Times New Roman" w:hAnsi="Century Gothic" w:cstheme="minorHAnsi"/>
                <w:color w:val="000000"/>
                <w:sz w:val="16"/>
                <w:szCs w:val="16"/>
                <w:lang w:eastAsia="es-EC"/>
              </w:rPr>
              <w:t>176.00</w:t>
            </w:r>
            <w:r w:rsidRPr="0097330F">
              <w:rPr>
                <w:rFonts w:ascii="Century Gothic" w:eastAsia="Times New Roman" w:hAnsi="Century Gothic" w:cstheme="minorHAnsi"/>
                <w:color w:val="000000"/>
                <w:sz w:val="16"/>
                <w:szCs w:val="16"/>
                <w:lang w:eastAsia="es-EC"/>
              </w:rPr>
              <w:t xml:space="preserve"> </w:t>
            </w:r>
          </w:p>
        </w:tc>
      </w:tr>
      <w:tr w:rsidR="0097330F" w:rsidRPr="0097330F" w:rsidTr="00902F22">
        <w:trPr>
          <w:trHeight w:val="239"/>
        </w:trPr>
        <w:tc>
          <w:tcPr>
            <w:tcW w:w="502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97330F" w:rsidRPr="0097330F" w:rsidRDefault="0097330F" w:rsidP="0097330F">
            <w:pPr>
              <w:spacing w:after="0" w:line="240" w:lineRule="auto"/>
              <w:jc w:val="center"/>
              <w:rPr>
                <w:rFonts w:ascii="Century Gothic" w:eastAsia="Times New Roman" w:hAnsi="Century Gothic" w:cstheme="minorHAnsi"/>
                <w:color w:val="000000"/>
                <w:sz w:val="16"/>
                <w:szCs w:val="16"/>
                <w:lang w:eastAsia="es-EC"/>
              </w:rPr>
            </w:pPr>
            <w:r w:rsidRPr="0097330F">
              <w:rPr>
                <w:rFonts w:ascii="Century Gothic" w:eastAsia="Times New Roman" w:hAnsi="Century Gothic" w:cstheme="minorHAnsi"/>
                <w:color w:val="000000"/>
                <w:sz w:val="16"/>
                <w:szCs w:val="16"/>
                <w:lang w:eastAsia="es-EC"/>
              </w:rPr>
              <w:t>Ordenamiento e Indexación File</w:t>
            </w:r>
          </w:p>
        </w:tc>
        <w:tc>
          <w:tcPr>
            <w:tcW w:w="1013"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97330F" w:rsidRPr="0097330F" w:rsidRDefault="00B10FDB" w:rsidP="0097330F">
            <w:pPr>
              <w:spacing w:after="0" w:line="240" w:lineRule="auto"/>
              <w:jc w:val="center"/>
              <w:rPr>
                <w:rFonts w:ascii="Century Gothic" w:eastAsia="Times New Roman" w:hAnsi="Century Gothic" w:cstheme="minorHAnsi"/>
                <w:color w:val="000000"/>
                <w:sz w:val="16"/>
                <w:szCs w:val="16"/>
                <w:lang w:eastAsia="es-EC"/>
              </w:rPr>
            </w:pPr>
            <w:r>
              <w:rPr>
                <w:rFonts w:ascii="Century Gothic" w:eastAsia="Times New Roman" w:hAnsi="Century Gothic" w:cstheme="minorHAnsi"/>
                <w:color w:val="000000"/>
                <w:sz w:val="16"/>
                <w:szCs w:val="16"/>
                <w:lang w:eastAsia="es-EC"/>
              </w:rPr>
              <w:t>3000</w:t>
            </w:r>
          </w:p>
        </w:tc>
        <w:tc>
          <w:tcPr>
            <w:tcW w:w="137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97330F" w:rsidRPr="0097330F" w:rsidRDefault="0097330F" w:rsidP="0097330F">
            <w:pPr>
              <w:spacing w:after="0" w:line="240" w:lineRule="auto"/>
              <w:jc w:val="center"/>
              <w:rPr>
                <w:rFonts w:ascii="Century Gothic" w:eastAsia="Times New Roman" w:hAnsi="Century Gothic" w:cstheme="minorHAnsi"/>
                <w:color w:val="000000"/>
                <w:sz w:val="16"/>
                <w:szCs w:val="16"/>
                <w:lang w:eastAsia="es-EC"/>
              </w:rPr>
            </w:pPr>
            <w:r w:rsidRPr="009C1F21">
              <w:rPr>
                <w:rFonts w:ascii="Century Gothic" w:eastAsia="Times New Roman" w:hAnsi="Century Gothic" w:cstheme="minorHAnsi"/>
                <w:color w:val="000000"/>
                <w:sz w:val="16"/>
                <w:szCs w:val="16"/>
                <w:lang w:eastAsia="es-EC"/>
              </w:rPr>
              <w:t xml:space="preserve"> $                </w:t>
            </w:r>
            <w:r w:rsidRPr="0097330F">
              <w:rPr>
                <w:rFonts w:ascii="Century Gothic" w:eastAsia="Times New Roman" w:hAnsi="Century Gothic" w:cstheme="minorHAnsi"/>
                <w:color w:val="000000"/>
                <w:sz w:val="16"/>
                <w:szCs w:val="16"/>
                <w:lang w:eastAsia="es-EC"/>
              </w:rPr>
              <w:t xml:space="preserve">0,26 </w:t>
            </w:r>
          </w:p>
        </w:tc>
        <w:tc>
          <w:tcPr>
            <w:tcW w:w="176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97330F" w:rsidRPr="0097330F" w:rsidRDefault="0097330F" w:rsidP="0097330F">
            <w:pPr>
              <w:spacing w:after="0" w:line="240" w:lineRule="auto"/>
              <w:jc w:val="center"/>
              <w:rPr>
                <w:rFonts w:ascii="Century Gothic" w:eastAsia="Times New Roman" w:hAnsi="Century Gothic" w:cstheme="minorHAnsi"/>
                <w:color w:val="000000"/>
                <w:sz w:val="16"/>
                <w:szCs w:val="16"/>
                <w:lang w:eastAsia="es-EC"/>
              </w:rPr>
            </w:pPr>
            <w:r w:rsidRPr="0097330F">
              <w:rPr>
                <w:rFonts w:ascii="Century Gothic" w:eastAsia="Times New Roman" w:hAnsi="Century Gothic" w:cstheme="minorHAnsi"/>
                <w:color w:val="000000"/>
                <w:sz w:val="16"/>
                <w:szCs w:val="16"/>
                <w:lang w:eastAsia="es-EC"/>
              </w:rPr>
              <w:t xml:space="preserve"> $</w:t>
            </w:r>
            <w:r w:rsidR="00F2717B">
              <w:rPr>
                <w:rFonts w:ascii="Century Gothic" w:eastAsia="Times New Roman" w:hAnsi="Century Gothic" w:cstheme="minorHAnsi"/>
                <w:color w:val="000000"/>
                <w:sz w:val="16"/>
                <w:szCs w:val="16"/>
                <w:lang w:eastAsia="es-EC"/>
              </w:rPr>
              <w:t xml:space="preserve">     </w:t>
            </w:r>
            <w:r w:rsidRPr="0097330F">
              <w:rPr>
                <w:rFonts w:ascii="Century Gothic" w:eastAsia="Times New Roman" w:hAnsi="Century Gothic" w:cstheme="minorHAnsi"/>
                <w:color w:val="000000"/>
                <w:sz w:val="16"/>
                <w:szCs w:val="16"/>
                <w:lang w:eastAsia="es-EC"/>
              </w:rPr>
              <w:t xml:space="preserve"> </w:t>
            </w:r>
            <w:r w:rsidR="00F2717B">
              <w:rPr>
                <w:rFonts w:ascii="Century Gothic" w:eastAsia="Times New Roman" w:hAnsi="Century Gothic" w:cstheme="minorHAnsi"/>
                <w:color w:val="000000"/>
                <w:sz w:val="16"/>
                <w:szCs w:val="16"/>
                <w:lang w:eastAsia="es-EC"/>
              </w:rPr>
              <w:t>844.80</w:t>
            </w:r>
            <w:r w:rsidRPr="0097330F">
              <w:rPr>
                <w:rFonts w:ascii="Century Gothic" w:eastAsia="Times New Roman" w:hAnsi="Century Gothic" w:cstheme="minorHAnsi"/>
                <w:color w:val="000000"/>
                <w:sz w:val="16"/>
                <w:szCs w:val="16"/>
                <w:lang w:eastAsia="es-EC"/>
              </w:rPr>
              <w:t xml:space="preserve">   </w:t>
            </w:r>
          </w:p>
        </w:tc>
      </w:tr>
      <w:tr w:rsidR="0097330F" w:rsidRPr="0097330F" w:rsidTr="00902F22">
        <w:trPr>
          <w:trHeight w:val="239"/>
        </w:trPr>
        <w:tc>
          <w:tcPr>
            <w:tcW w:w="502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97330F" w:rsidRPr="0097330F" w:rsidRDefault="0097330F" w:rsidP="0097330F">
            <w:pPr>
              <w:spacing w:after="0" w:line="240" w:lineRule="auto"/>
              <w:jc w:val="center"/>
              <w:rPr>
                <w:rFonts w:ascii="Century Gothic" w:eastAsia="Times New Roman" w:hAnsi="Century Gothic" w:cstheme="minorHAnsi"/>
                <w:color w:val="000000"/>
                <w:sz w:val="16"/>
                <w:szCs w:val="16"/>
                <w:lang w:eastAsia="es-EC"/>
              </w:rPr>
            </w:pPr>
            <w:r w:rsidRPr="009C1F21">
              <w:rPr>
                <w:rFonts w:ascii="Century Gothic" w:eastAsia="Times New Roman" w:hAnsi="Century Gothic" w:cstheme="minorHAnsi"/>
                <w:color w:val="000000"/>
                <w:sz w:val="16"/>
                <w:szCs w:val="16"/>
                <w:lang w:eastAsia="es-EC"/>
              </w:rPr>
              <w:t>Traslado Inicial</w:t>
            </w:r>
            <w:r w:rsidRPr="0097330F">
              <w:rPr>
                <w:rFonts w:ascii="Century Gothic" w:eastAsia="Times New Roman" w:hAnsi="Century Gothic" w:cstheme="minorHAnsi"/>
                <w:color w:val="000000"/>
                <w:sz w:val="16"/>
                <w:szCs w:val="16"/>
                <w:lang w:eastAsia="es-EC"/>
              </w:rPr>
              <w:t xml:space="preserve"> </w:t>
            </w:r>
          </w:p>
        </w:tc>
        <w:tc>
          <w:tcPr>
            <w:tcW w:w="1013"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97330F" w:rsidRPr="0097330F" w:rsidRDefault="00B10FDB" w:rsidP="0097330F">
            <w:pPr>
              <w:spacing w:after="0" w:line="240" w:lineRule="auto"/>
              <w:jc w:val="center"/>
              <w:rPr>
                <w:rFonts w:ascii="Century Gothic" w:eastAsia="Times New Roman" w:hAnsi="Century Gothic" w:cstheme="minorHAnsi"/>
                <w:color w:val="000000"/>
                <w:sz w:val="16"/>
                <w:szCs w:val="16"/>
                <w:lang w:eastAsia="es-EC"/>
              </w:rPr>
            </w:pPr>
            <w:r>
              <w:rPr>
                <w:rFonts w:ascii="Century Gothic" w:eastAsia="Times New Roman" w:hAnsi="Century Gothic" w:cstheme="minorHAnsi"/>
                <w:color w:val="000000"/>
                <w:sz w:val="16"/>
                <w:szCs w:val="16"/>
                <w:lang w:eastAsia="es-EC"/>
              </w:rPr>
              <w:t>100</w:t>
            </w:r>
          </w:p>
        </w:tc>
        <w:tc>
          <w:tcPr>
            <w:tcW w:w="137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97330F" w:rsidRPr="0097330F" w:rsidRDefault="0097330F" w:rsidP="0097330F">
            <w:pPr>
              <w:spacing w:after="0" w:line="240" w:lineRule="auto"/>
              <w:jc w:val="center"/>
              <w:rPr>
                <w:rFonts w:ascii="Century Gothic" w:eastAsia="Times New Roman" w:hAnsi="Century Gothic" w:cstheme="minorHAnsi"/>
                <w:color w:val="000000"/>
                <w:sz w:val="16"/>
                <w:szCs w:val="16"/>
                <w:lang w:eastAsia="es-EC"/>
              </w:rPr>
            </w:pPr>
            <w:r w:rsidRPr="009C1F21">
              <w:rPr>
                <w:rFonts w:ascii="Century Gothic" w:eastAsia="Times New Roman" w:hAnsi="Century Gothic" w:cstheme="minorHAnsi"/>
                <w:color w:val="000000"/>
                <w:sz w:val="16"/>
                <w:szCs w:val="16"/>
                <w:lang w:eastAsia="es-EC"/>
              </w:rPr>
              <w:t xml:space="preserve"> $                </w:t>
            </w:r>
            <w:r w:rsidRPr="0097330F">
              <w:rPr>
                <w:rFonts w:ascii="Century Gothic" w:eastAsia="Times New Roman" w:hAnsi="Century Gothic" w:cstheme="minorHAnsi"/>
                <w:color w:val="000000"/>
                <w:sz w:val="16"/>
                <w:szCs w:val="16"/>
                <w:lang w:eastAsia="es-EC"/>
              </w:rPr>
              <w:t xml:space="preserve">0,96 </w:t>
            </w:r>
          </w:p>
        </w:tc>
        <w:tc>
          <w:tcPr>
            <w:tcW w:w="176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97330F" w:rsidRPr="0097330F" w:rsidRDefault="0097330F" w:rsidP="0097330F">
            <w:pPr>
              <w:spacing w:after="0" w:line="240" w:lineRule="auto"/>
              <w:jc w:val="center"/>
              <w:rPr>
                <w:rFonts w:ascii="Century Gothic" w:eastAsia="Times New Roman" w:hAnsi="Century Gothic" w:cstheme="minorHAnsi"/>
                <w:color w:val="000000"/>
                <w:sz w:val="16"/>
                <w:szCs w:val="16"/>
                <w:lang w:eastAsia="es-EC"/>
              </w:rPr>
            </w:pPr>
            <w:r w:rsidRPr="0097330F">
              <w:rPr>
                <w:rFonts w:ascii="Century Gothic" w:eastAsia="Times New Roman" w:hAnsi="Century Gothic" w:cstheme="minorHAnsi"/>
                <w:color w:val="000000"/>
                <w:sz w:val="16"/>
                <w:szCs w:val="16"/>
                <w:lang w:eastAsia="es-EC"/>
              </w:rPr>
              <w:t xml:space="preserve"> </w:t>
            </w:r>
            <w:r w:rsidR="00F2717B" w:rsidRPr="0097330F">
              <w:rPr>
                <w:rFonts w:ascii="Century Gothic" w:eastAsia="Times New Roman" w:hAnsi="Century Gothic" w:cstheme="minorHAnsi"/>
                <w:color w:val="000000"/>
                <w:sz w:val="16"/>
                <w:szCs w:val="16"/>
                <w:lang w:eastAsia="es-EC"/>
              </w:rPr>
              <w:t xml:space="preserve">$ </w:t>
            </w:r>
            <w:r w:rsidR="00F2717B">
              <w:rPr>
                <w:rFonts w:ascii="Century Gothic" w:eastAsia="Times New Roman" w:hAnsi="Century Gothic" w:cstheme="minorHAnsi"/>
                <w:color w:val="000000"/>
                <w:sz w:val="16"/>
                <w:szCs w:val="16"/>
                <w:lang w:eastAsia="es-EC"/>
              </w:rPr>
              <w:t xml:space="preserve">     </w:t>
            </w:r>
            <w:r w:rsidR="00F2717B" w:rsidRPr="0097330F">
              <w:rPr>
                <w:rFonts w:ascii="Century Gothic" w:eastAsia="Times New Roman" w:hAnsi="Century Gothic" w:cstheme="minorHAnsi"/>
                <w:color w:val="000000"/>
                <w:sz w:val="16"/>
                <w:szCs w:val="16"/>
                <w:lang w:eastAsia="es-EC"/>
              </w:rPr>
              <w:t>105.60</w:t>
            </w:r>
            <w:r w:rsidRPr="0097330F">
              <w:rPr>
                <w:rFonts w:ascii="Century Gothic" w:eastAsia="Times New Roman" w:hAnsi="Century Gothic" w:cstheme="minorHAnsi"/>
                <w:color w:val="000000"/>
                <w:sz w:val="16"/>
                <w:szCs w:val="16"/>
                <w:lang w:eastAsia="es-EC"/>
              </w:rPr>
              <w:t xml:space="preserve">  </w:t>
            </w:r>
          </w:p>
        </w:tc>
      </w:tr>
      <w:tr w:rsidR="0097330F" w:rsidRPr="0097330F" w:rsidTr="00902F22">
        <w:trPr>
          <w:trHeight w:val="279"/>
        </w:trPr>
        <w:tc>
          <w:tcPr>
            <w:tcW w:w="5020" w:type="dxa"/>
            <w:tcBorders>
              <w:top w:val="single" w:sz="4" w:space="0" w:color="auto"/>
              <w:left w:val="nil"/>
              <w:bottom w:val="nil"/>
              <w:right w:val="nil"/>
            </w:tcBorders>
            <w:shd w:val="clear" w:color="000000" w:fill="FFFFFF"/>
            <w:noWrap/>
            <w:vAlign w:val="bottom"/>
            <w:hideMark/>
          </w:tcPr>
          <w:p w:rsidR="0097330F" w:rsidRPr="0097330F" w:rsidRDefault="0097330F" w:rsidP="0097330F">
            <w:pPr>
              <w:spacing w:after="0" w:line="240" w:lineRule="auto"/>
              <w:rPr>
                <w:rFonts w:eastAsia="Times New Roman" w:cs="Arial"/>
                <w:color w:val="000000"/>
                <w:lang w:eastAsia="es-EC"/>
              </w:rPr>
            </w:pPr>
            <w:r w:rsidRPr="0097330F">
              <w:rPr>
                <w:rFonts w:eastAsia="Times New Roman" w:cs="Arial"/>
                <w:color w:val="000000"/>
                <w:lang w:eastAsia="es-EC"/>
              </w:rPr>
              <w:t> </w:t>
            </w:r>
          </w:p>
        </w:tc>
        <w:tc>
          <w:tcPr>
            <w:tcW w:w="1013" w:type="dxa"/>
            <w:tcBorders>
              <w:top w:val="single" w:sz="4" w:space="0" w:color="auto"/>
              <w:left w:val="nil"/>
              <w:bottom w:val="nil"/>
              <w:right w:val="single" w:sz="4" w:space="0" w:color="auto"/>
            </w:tcBorders>
            <w:shd w:val="clear" w:color="000000" w:fill="FFFFFF"/>
            <w:noWrap/>
            <w:vAlign w:val="bottom"/>
            <w:hideMark/>
          </w:tcPr>
          <w:p w:rsidR="0097330F" w:rsidRPr="0097330F" w:rsidRDefault="0097330F" w:rsidP="0097330F">
            <w:pPr>
              <w:spacing w:after="0" w:line="240" w:lineRule="auto"/>
              <w:rPr>
                <w:rFonts w:eastAsia="Times New Roman" w:cs="Arial"/>
                <w:color w:val="000000"/>
                <w:lang w:eastAsia="es-EC"/>
              </w:rPr>
            </w:pPr>
            <w:r w:rsidRPr="0097330F">
              <w:rPr>
                <w:rFonts w:eastAsia="Times New Roman" w:cs="Arial"/>
                <w:color w:val="000000"/>
                <w:lang w:eastAsia="es-EC"/>
              </w:rPr>
              <w:t> </w:t>
            </w:r>
          </w:p>
        </w:tc>
        <w:tc>
          <w:tcPr>
            <w:tcW w:w="137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97330F" w:rsidRPr="0097330F" w:rsidRDefault="0097330F" w:rsidP="0097330F">
            <w:pPr>
              <w:spacing w:after="0" w:line="240" w:lineRule="auto"/>
              <w:rPr>
                <w:rFonts w:eastAsia="Times New Roman" w:cs="Arial"/>
                <w:b/>
                <w:bCs/>
                <w:color w:val="000000"/>
                <w:lang w:eastAsia="es-EC"/>
              </w:rPr>
            </w:pPr>
            <w:r w:rsidRPr="0097330F">
              <w:rPr>
                <w:rFonts w:eastAsia="Times New Roman" w:cs="Arial"/>
                <w:b/>
                <w:bCs/>
                <w:color w:val="000000"/>
                <w:lang w:eastAsia="es-EC"/>
              </w:rPr>
              <w:t>Sub-Total</w:t>
            </w:r>
          </w:p>
        </w:tc>
        <w:tc>
          <w:tcPr>
            <w:tcW w:w="176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F2717B" w:rsidRPr="0097330F" w:rsidRDefault="0097330F" w:rsidP="00F2717B">
            <w:pPr>
              <w:spacing w:after="0" w:line="240" w:lineRule="auto"/>
              <w:jc w:val="center"/>
              <w:rPr>
                <w:rFonts w:ascii="Century Gothic" w:eastAsia="Times New Roman" w:hAnsi="Century Gothic" w:cstheme="minorHAnsi"/>
                <w:color w:val="000000"/>
                <w:sz w:val="16"/>
                <w:szCs w:val="16"/>
                <w:lang w:eastAsia="es-EC"/>
              </w:rPr>
            </w:pPr>
            <w:r w:rsidRPr="0097330F">
              <w:rPr>
                <w:rFonts w:ascii="Century Gothic" w:eastAsia="Times New Roman" w:hAnsi="Century Gothic" w:cstheme="minorHAnsi"/>
                <w:color w:val="000000"/>
                <w:sz w:val="16"/>
                <w:szCs w:val="16"/>
                <w:lang w:eastAsia="es-EC"/>
              </w:rPr>
              <w:t xml:space="preserve"> </w:t>
            </w:r>
            <w:r w:rsidR="00F2717B">
              <w:rPr>
                <w:rFonts w:ascii="Century Gothic" w:eastAsia="Times New Roman" w:hAnsi="Century Gothic" w:cstheme="minorHAnsi"/>
                <w:color w:val="000000"/>
                <w:sz w:val="16"/>
                <w:szCs w:val="16"/>
                <w:lang w:eastAsia="es-EC"/>
              </w:rPr>
              <w:t>$    1,320.00</w:t>
            </w:r>
          </w:p>
        </w:tc>
      </w:tr>
      <w:tr w:rsidR="0097330F" w:rsidRPr="0097330F" w:rsidTr="00902F22">
        <w:trPr>
          <w:trHeight w:val="279"/>
        </w:trPr>
        <w:tc>
          <w:tcPr>
            <w:tcW w:w="5020" w:type="dxa"/>
            <w:tcBorders>
              <w:top w:val="nil"/>
              <w:left w:val="nil"/>
              <w:bottom w:val="nil"/>
              <w:right w:val="nil"/>
            </w:tcBorders>
            <w:shd w:val="clear" w:color="000000" w:fill="FFFFFF"/>
            <w:noWrap/>
            <w:vAlign w:val="bottom"/>
            <w:hideMark/>
          </w:tcPr>
          <w:p w:rsidR="0097330F" w:rsidRPr="0097330F" w:rsidRDefault="0097330F" w:rsidP="0097330F">
            <w:pPr>
              <w:spacing w:after="0" w:line="240" w:lineRule="auto"/>
              <w:rPr>
                <w:rFonts w:eastAsia="Times New Roman" w:cs="Arial"/>
                <w:color w:val="000000"/>
                <w:lang w:eastAsia="es-EC"/>
              </w:rPr>
            </w:pPr>
            <w:r w:rsidRPr="0097330F">
              <w:rPr>
                <w:rFonts w:eastAsia="Times New Roman" w:cs="Arial"/>
                <w:color w:val="000000"/>
                <w:lang w:eastAsia="es-EC"/>
              </w:rPr>
              <w:t> </w:t>
            </w:r>
          </w:p>
        </w:tc>
        <w:tc>
          <w:tcPr>
            <w:tcW w:w="1013" w:type="dxa"/>
            <w:tcBorders>
              <w:top w:val="nil"/>
              <w:left w:val="nil"/>
              <w:bottom w:val="nil"/>
              <w:right w:val="single" w:sz="4" w:space="0" w:color="auto"/>
            </w:tcBorders>
            <w:shd w:val="clear" w:color="000000" w:fill="FFFFFF"/>
            <w:noWrap/>
            <w:vAlign w:val="bottom"/>
            <w:hideMark/>
          </w:tcPr>
          <w:p w:rsidR="0097330F" w:rsidRPr="0097330F" w:rsidRDefault="0097330F" w:rsidP="0097330F">
            <w:pPr>
              <w:spacing w:after="0" w:line="240" w:lineRule="auto"/>
              <w:rPr>
                <w:rFonts w:eastAsia="Times New Roman" w:cs="Arial"/>
                <w:color w:val="000000"/>
                <w:lang w:eastAsia="es-EC"/>
              </w:rPr>
            </w:pPr>
            <w:r w:rsidRPr="0097330F">
              <w:rPr>
                <w:rFonts w:eastAsia="Times New Roman" w:cs="Arial"/>
                <w:color w:val="000000"/>
                <w:lang w:eastAsia="es-EC"/>
              </w:rPr>
              <w:t> </w:t>
            </w:r>
          </w:p>
        </w:tc>
        <w:tc>
          <w:tcPr>
            <w:tcW w:w="137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97330F" w:rsidRPr="0097330F" w:rsidRDefault="0097330F" w:rsidP="0097330F">
            <w:pPr>
              <w:spacing w:after="0" w:line="240" w:lineRule="auto"/>
              <w:rPr>
                <w:rFonts w:eastAsia="Times New Roman" w:cs="Arial"/>
                <w:b/>
                <w:bCs/>
                <w:color w:val="000000"/>
                <w:lang w:eastAsia="es-EC"/>
              </w:rPr>
            </w:pPr>
            <w:r w:rsidRPr="0097330F">
              <w:rPr>
                <w:rFonts w:eastAsia="Times New Roman" w:cs="Arial"/>
                <w:b/>
                <w:bCs/>
                <w:color w:val="000000"/>
                <w:lang w:eastAsia="es-EC"/>
              </w:rPr>
              <w:t>IVA</w:t>
            </w:r>
          </w:p>
        </w:tc>
        <w:tc>
          <w:tcPr>
            <w:tcW w:w="176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97330F" w:rsidRPr="0097330F" w:rsidRDefault="0097330F" w:rsidP="0097330F">
            <w:pPr>
              <w:spacing w:after="0" w:line="240" w:lineRule="auto"/>
              <w:jc w:val="center"/>
              <w:rPr>
                <w:rFonts w:ascii="Century Gothic" w:eastAsia="Times New Roman" w:hAnsi="Century Gothic" w:cstheme="minorHAnsi"/>
                <w:color w:val="000000"/>
                <w:sz w:val="16"/>
                <w:szCs w:val="16"/>
                <w:lang w:eastAsia="es-EC"/>
              </w:rPr>
            </w:pPr>
            <w:r w:rsidRPr="0097330F">
              <w:rPr>
                <w:rFonts w:ascii="Century Gothic" w:eastAsia="Times New Roman" w:hAnsi="Century Gothic" w:cstheme="minorHAnsi"/>
                <w:color w:val="000000"/>
                <w:sz w:val="16"/>
                <w:szCs w:val="16"/>
                <w:lang w:eastAsia="es-EC"/>
              </w:rPr>
              <w:t xml:space="preserve"> $    </w:t>
            </w:r>
            <w:r w:rsidR="00F2717B">
              <w:rPr>
                <w:rFonts w:ascii="Century Gothic" w:eastAsia="Times New Roman" w:hAnsi="Century Gothic" w:cstheme="minorHAnsi"/>
                <w:color w:val="000000"/>
                <w:sz w:val="16"/>
                <w:szCs w:val="16"/>
                <w:lang w:eastAsia="es-EC"/>
              </w:rPr>
              <w:t xml:space="preserve">   158.40</w:t>
            </w:r>
          </w:p>
        </w:tc>
      </w:tr>
      <w:tr w:rsidR="0097330F" w:rsidRPr="0097330F" w:rsidTr="00902F22">
        <w:trPr>
          <w:trHeight w:val="292"/>
        </w:trPr>
        <w:tc>
          <w:tcPr>
            <w:tcW w:w="5020" w:type="dxa"/>
            <w:tcBorders>
              <w:top w:val="nil"/>
              <w:left w:val="nil"/>
              <w:right w:val="nil"/>
            </w:tcBorders>
            <w:shd w:val="clear" w:color="000000" w:fill="FFFFFF"/>
            <w:noWrap/>
            <w:vAlign w:val="bottom"/>
            <w:hideMark/>
          </w:tcPr>
          <w:p w:rsidR="009C1F21" w:rsidRPr="0097330F" w:rsidRDefault="0097330F" w:rsidP="0097330F">
            <w:pPr>
              <w:spacing w:after="0" w:line="240" w:lineRule="auto"/>
              <w:rPr>
                <w:rFonts w:eastAsia="Times New Roman" w:cs="Arial"/>
                <w:b/>
                <w:bCs/>
                <w:color w:val="000000"/>
                <w:sz w:val="24"/>
                <w:szCs w:val="24"/>
                <w:lang w:eastAsia="es-EC"/>
              </w:rPr>
            </w:pPr>
            <w:r w:rsidRPr="0097330F">
              <w:rPr>
                <w:rFonts w:eastAsia="Times New Roman" w:cs="Arial"/>
                <w:b/>
                <w:bCs/>
                <w:color w:val="000000"/>
                <w:sz w:val="24"/>
                <w:szCs w:val="24"/>
                <w:lang w:eastAsia="es-EC"/>
              </w:rPr>
              <w:t> </w:t>
            </w:r>
          </w:p>
        </w:tc>
        <w:tc>
          <w:tcPr>
            <w:tcW w:w="1013" w:type="dxa"/>
            <w:tcBorders>
              <w:top w:val="nil"/>
              <w:left w:val="nil"/>
              <w:right w:val="single" w:sz="4" w:space="0" w:color="auto"/>
            </w:tcBorders>
            <w:shd w:val="clear" w:color="000000" w:fill="FFFFFF"/>
            <w:noWrap/>
            <w:vAlign w:val="bottom"/>
            <w:hideMark/>
          </w:tcPr>
          <w:p w:rsidR="0097330F" w:rsidRPr="0097330F" w:rsidRDefault="0097330F" w:rsidP="0097330F">
            <w:pPr>
              <w:spacing w:after="0" w:line="240" w:lineRule="auto"/>
              <w:rPr>
                <w:rFonts w:eastAsia="Times New Roman" w:cs="Arial"/>
                <w:color w:val="000000"/>
                <w:lang w:eastAsia="es-EC"/>
              </w:rPr>
            </w:pPr>
            <w:r w:rsidRPr="0097330F">
              <w:rPr>
                <w:rFonts w:eastAsia="Times New Roman" w:cs="Arial"/>
                <w:color w:val="000000"/>
                <w:lang w:eastAsia="es-EC"/>
              </w:rPr>
              <w:t> </w:t>
            </w:r>
          </w:p>
        </w:tc>
        <w:tc>
          <w:tcPr>
            <w:tcW w:w="137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97330F" w:rsidRPr="0097330F" w:rsidRDefault="0097330F" w:rsidP="0097330F">
            <w:pPr>
              <w:spacing w:after="0" w:line="240" w:lineRule="auto"/>
              <w:rPr>
                <w:rFonts w:eastAsia="Times New Roman" w:cs="Arial"/>
                <w:b/>
                <w:bCs/>
                <w:color w:val="000000"/>
                <w:lang w:eastAsia="es-EC"/>
              </w:rPr>
            </w:pPr>
            <w:r w:rsidRPr="0097330F">
              <w:rPr>
                <w:rFonts w:eastAsia="Times New Roman" w:cs="Arial"/>
                <w:b/>
                <w:bCs/>
                <w:color w:val="000000"/>
                <w:lang w:eastAsia="es-EC"/>
              </w:rPr>
              <w:t>Total</w:t>
            </w:r>
          </w:p>
        </w:tc>
        <w:tc>
          <w:tcPr>
            <w:tcW w:w="1769" w:type="dxa"/>
            <w:tcBorders>
              <w:top w:val="single" w:sz="4" w:space="0" w:color="auto"/>
              <w:left w:val="single" w:sz="4" w:space="0" w:color="auto"/>
              <w:bottom w:val="single" w:sz="4" w:space="0" w:color="auto"/>
              <w:right w:val="single" w:sz="4" w:space="0" w:color="auto"/>
            </w:tcBorders>
            <w:shd w:val="clear" w:color="000000" w:fill="CCCCFF"/>
            <w:noWrap/>
            <w:vAlign w:val="bottom"/>
            <w:hideMark/>
          </w:tcPr>
          <w:p w:rsidR="0097330F" w:rsidRPr="0097330F" w:rsidRDefault="0097330F" w:rsidP="0097330F">
            <w:pPr>
              <w:spacing w:after="0" w:line="240" w:lineRule="auto"/>
              <w:jc w:val="center"/>
              <w:rPr>
                <w:rFonts w:ascii="Century Gothic" w:eastAsia="Times New Roman" w:hAnsi="Century Gothic" w:cstheme="minorHAnsi"/>
                <w:color w:val="000000"/>
                <w:sz w:val="16"/>
                <w:szCs w:val="16"/>
                <w:lang w:eastAsia="es-EC"/>
              </w:rPr>
            </w:pPr>
            <w:r w:rsidRPr="0097330F">
              <w:rPr>
                <w:rFonts w:ascii="Century Gothic" w:eastAsia="Times New Roman" w:hAnsi="Century Gothic" w:cstheme="minorHAnsi"/>
                <w:color w:val="000000"/>
                <w:sz w:val="16"/>
                <w:szCs w:val="16"/>
                <w:lang w:eastAsia="es-EC"/>
              </w:rPr>
              <w:t xml:space="preserve"> $    </w:t>
            </w:r>
            <w:r w:rsidR="00F2717B">
              <w:rPr>
                <w:rFonts w:ascii="Century Gothic" w:eastAsia="Times New Roman" w:hAnsi="Century Gothic" w:cstheme="minorHAnsi"/>
                <w:color w:val="000000"/>
                <w:sz w:val="16"/>
                <w:szCs w:val="16"/>
                <w:lang w:eastAsia="es-EC"/>
              </w:rPr>
              <w:t>1,478.40</w:t>
            </w:r>
          </w:p>
        </w:tc>
      </w:tr>
      <w:tr w:rsidR="00902F22" w:rsidRPr="0097330F" w:rsidTr="00902F22">
        <w:trPr>
          <w:gridAfter w:val="1"/>
          <w:wAfter w:w="1769" w:type="dxa"/>
          <w:trHeight w:val="239"/>
        </w:trPr>
        <w:tc>
          <w:tcPr>
            <w:tcW w:w="5020" w:type="dxa"/>
            <w:tcBorders>
              <w:left w:val="nil"/>
              <w:right w:val="nil"/>
            </w:tcBorders>
            <w:shd w:val="clear" w:color="auto" w:fill="auto"/>
            <w:noWrap/>
            <w:vAlign w:val="bottom"/>
            <w:hideMark/>
          </w:tcPr>
          <w:p w:rsidR="00902F22" w:rsidRDefault="00902F22" w:rsidP="00DF2F12">
            <w:pPr>
              <w:spacing w:after="0" w:line="240" w:lineRule="auto"/>
              <w:rPr>
                <w:rFonts w:eastAsia="Times New Roman" w:cs="Arial"/>
                <w:b/>
                <w:bCs/>
                <w:color w:val="000000"/>
                <w:sz w:val="20"/>
                <w:szCs w:val="20"/>
                <w:lang w:eastAsia="es-EC"/>
              </w:rPr>
            </w:pPr>
          </w:p>
          <w:p w:rsidR="00902F22" w:rsidRDefault="00902F22" w:rsidP="00DF2F12">
            <w:pPr>
              <w:spacing w:after="0" w:line="240" w:lineRule="auto"/>
              <w:rPr>
                <w:rFonts w:eastAsia="Times New Roman" w:cs="Arial"/>
                <w:b/>
                <w:bCs/>
                <w:color w:val="000000"/>
                <w:sz w:val="20"/>
                <w:szCs w:val="20"/>
                <w:lang w:eastAsia="es-EC"/>
              </w:rPr>
            </w:pPr>
          </w:p>
          <w:p w:rsidR="00902F22" w:rsidRDefault="00902F22" w:rsidP="00DF2F12">
            <w:pPr>
              <w:spacing w:after="0" w:line="240" w:lineRule="auto"/>
              <w:rPr>
                <w:rFonts w:eastAsia="Times New Roman" w:cs="Arial"/>
                <w:b/>
                <w:bCs/>
                <w:color w:val="000000"/>
                <w:sz w:val="20"/>
                <w:szCs w:val="20"/>
                <w:lang w:eastAsia="es-EC"/>
              </w:rPr>
            </w:pPr>
          </w:p>
          <w:p w:rsidR="00902F22" w:rsidRDefault="00902F22" w:rsidP="00DF2F12">
            <w:pPr>
              <w:spacing w:after="0" w:line="240" w:lineRule="auto"/>
              <w:rPr>
                <w:rFonts w:eastAsia="Times New Roman" w:cs="Arial"/>
                <w:b/>
                <w:bCs/>
                <w:color w:val="000000"/>
                <w:sz w:val="20"/>
                <w:szCs w:val="20"/>
                <w:lang w:eastAsia="es-EC"/>
              </w:rPr>
            </w:pPr>
          </w:p>
          <w:p w:rsidR="00902F22" w:rsidRDefault="00902F22" w:rsidP="00DF2F12">
            <w:pPr>
              <w:spacing w:after="0" w:line="240" w:lineRule="auto"/>
              <w:rPr>
                <w:rFonts w:eastAsia="Times New Roman" w:cs="Arial"/>
                <w:b/>
                <w:bCs/>
                <w:color w:val="000000"/>
                <w:sz w:val="20"/>
                <w:szCs w:val="20"/>
                <w:lang w:eastAsia="es-EC"/>
              </w:rPr>
            </w:pPr>
          </w:p>
          <w:p w:rsidR="00902F22" w:rsidRPr="0097330F" w:rsidRDefault="00902F22" w:rsidP="00DF2F12">
            <w:pPr>
              <w:spacing w:after="0" w:line="240" w:lineRule="auto"/>
              <w:rPr>
                <w:rFonts w:eastAsia="Times New Roman" w:cs="Arial"/>
                <w:b/>
                <w:bCs/>
                <w:color w:val="000000"/>
                <w:sz w:val="20"/>
                <w:szCs w:val="20"/>
                <w:lang w:eastAsia="es-EC"/>
              </w:rPr>
            </w:pPr>
          </w:p>
        </w:tc>
        <w:tc>
          <w:tcPr>
            <w:tcW w:w="1013" w:type="dxa"/>
            <w:tcBorders>
              <w:left w:val="nil"/>
              <w:right w:val="nil"/>
            </w:tcBorders>
            <w:shd w:val="clear" w:color="auto" w:fill="auto"/>
            <w:noWrap/>
            <w:vAlign w:val="bottom"/>
            <w:hideMark/>
          </w:tcPr>
          <w:p w:rsidR="00902F22" w:rsidRPr="0097330F" w:rsidRDefault="00902F22" w:rsidP="0097330F">
            <w:pPr>
              <w:spacing w:after="0" w:line="240" w:lineRule="auto"/>
              <w:rPr>
                <w:rFonts w:ascii="Times New Roman" w:eastAsia="Times New Roman" w:hAnsi="Times New Roman"/>
                <w:sz w:val="20"/>
                <w:szCs w:val="20"/>
                <w:lang w:eastAsia="es-EC"/>
              </w:rPr>
            </w:pPr>
          </w:p>
        </w:tc>
        <w:tc>
          <w:tcPr>
            <w:tcW w:w="1377" w:type="dxa"/>
            <w:tcBorders>
              <w:left w:val="nil"/>
              <w:right w:val="nil"/>
            </w:tcBorders>
            <w:shd w:val="clear" w:color="auto" w:fill="auto"/>
            <w:noWrap/>
            <w:vAlign w:val="bottom"/>
            <w:hideMark/>
          </w:tcPr>
          <w:p w:rsidR="00902F22" w:rsidRPr="0097330F" w:rsidRDefault="00902F22" w:rsidP="0097330F">
            <w:pPr>
              <w:spacing w:after="0" w:line="240" w:lineRule="auto"/>
              <w:rPr>
                <w:rFonts w:ascii="Times New Roman" w:eastAsia="Times New Roman" w:hAnsi="Times New Roman"/>
                <w:sz w:val="20"/>
                <w:szCs w:val="20"/>
                <w:lang w:eastAsia="es-EC"/>
              </w:rPr>
            </w:pPr>
          </w:p>
        </w:tc>
      </w:tr>
      <w:tr w:rsidR="0097330F" w:rsidRPr="0097330F" w:rsidTr="00902F22">
        <w:trPr>
          <w:trHeight w:val="332"/>
        </w:trPr>
        <w:tc>
          <w:tcPr>
            <w:tcW w:w="9179" w:type="dxa"/>
            <w:gridSpan w:val="4"/>
            <w:tcBorders>
              <w:top w:val="single" w:sz="4" w:space="0" w:color="auto"/>
              <w:left w:val="single" w:sz="4" w:space="0" w:color="auto"/>
              <w:bottom w:val="single" w:sz="4" w:space="0" w:color="auto"/>
              <w:right w:val="single" w:sz="4" w:space="0" w:color="auto"/>
            </w:tcBorders>
            <w:shd w:val="clear" w:color="000000" w:fill="CCCCFF"/>
            <w:noWrap/>
            <w:hideMark/>
          </w:tcPr>
          <w:p w:rsidR="0097330F" w:rsidRPr="0097330F" w:rsidRDefault="0097330F" w:rsidP="0097330F">
            <w:pPr>
              <w:spacing w:after="0" w:line="240" w:lineRule="auto"/>
              <w:jc w:val="center"/>
              <w:rPr>
                <w:rFonts w:ascii="Century Gothic" w:eastAsia="Times New Roman" w:hAnsi="Century Gothic" w:cstheme="minorHAnsi"/>
                <w:b/>
                <w:bCs/>
                <w:color w:val="000000"/>
                <w:sz w:val="20"/>
                <w:szCs w:val="20"/>
                <w:lang w:eastAsia="es-EC"/>
              </w:rPr>
            </w:pPr>
            <w:r w:rsidRPr="0097330F">
              <w:rPr>
                <w:rFonts w:ascii="Century Gothic" w:eastAsia="Times New Roman" w:hAnsi="Century Gothic" w:cstheme="minorHAnsi"/>
                <w:b/>
                <w:bCs/>
                <w:color w:val="000000"/>
                <w:sz w:val="20"/>
                <w:szCs w:val="20"/>
                <w:lang w:eastAsia="es-EC"/>
              </w:rPr>
              <w:lastRenderedPageBreak/>
              <w:t>Propuesta Económica Custodia de Informaci</w:t>
            </w:r>
            <w:r>
              <w:rPr>
                <w:rFonts w:ascii="Century Gothic" w:eastAsia="Times New Roman" w:hAnsi="Century Gothic" w:cstheme="minorHAnsi"/>
                <w:b/>
                <w:bCs/>
                <w:color w:val="000000"/>
                <w:sz w:val="20"/>
                <w:szCs w:val="20"/>
                <w:lang w:eastAsia="es-EC"/>
              </w:rPr>
              <w:t>ón en las Instalaciones de Data</w:t>
            </w:r>
            <w:r w:rsidRPr="0097330F">
              <w:rPr>
                <w:rFonts w:ascii="Century Gothic" w:eastAsia="Times New Roman" w:hAnsi="Century Gothic" w:cstheme="minorHAnsi"/>
                <w:b/>
                <w:bCs/>
                <w:color w:val="000000"/>
                <w:sz w:val="20"/>
                <w:szCs w:val="20"/>
                <w:lang w:eastAsia="es-EC"/>
              </w:rPr>
              <w:t xml:space="preserve">Solutions </w:t>
            </w:r>
          </w:p>
        </w:tc>
      </w:tr>
      <w:tr w:rsidR="0097330F" w:rsidRPr="0097330F" w:rsidTr="00902F22">
        <w:trPr>
          <w:trHeight w:val="265"/>
        </w:trPr>
        <w:tc>
          <w:tcPr>
            <w:tcW w:w="5020" w:type="dxa"/>
            <w:tcBorders>
              <w:top w:val="single" w:sz="4" w:space="0" w:color="auto"/>
              <w:left w:val="single" w:sz="4" w:space="0" w:color="auto"/>
              <w:bottom w:val="single" w:sz="4" w:space="0" w:color="auto"/>
              <w:right w:val="single" w:sz="4" w:space="0" w:color="auto"/>
            </w:tcBorders>
            <w:shd w:val="clear" w:color="000000" w:fill="CCCCFF"/>
            <w:noWrap/>
            <w:hideMark/>
          </w:tcPr>
          <w:p w:rsidR="0097330F" w:rsidRPr="0097330F" w:rsidRDefault="0097330F" w:rsidP="0097330F">
            <w:pPr>
              <w:spacing w:after="0" w:line="240" w:lineRule="auto"/>
              <w:jc w:val="center"/>
              <w:rPr>
                <w:rFonts w:ascii="Century Gothic" w:eastAsia="Times New Roman" w:hAnsi="Century Gothic" w:cstheme="minorHAnsi"/>
                <w:b/>
                <w:bCs/>
                <w:color w:val="000000"/>
                <w:sz w:val="20"/>
                <w:szCs w:val="20"/>
                <w:lang w:eastAsia="es-EC"/>
              </w:rPr>
            </w:pPr>
            <w:r w:rsidRPr="0097330F">
              <w:rPr>
                <w:rFonts w:ascii="Century Gothic" w:eastAsia="Times New Roman" w:hAnsi="Century Gothic" w:cstheme="minorHAnsi"/>
                <w:b/>
                <w:bCs/>
                <w:color w:val="000000"/>
                <w:sz w:val="20"/>
                <w:szCs w:val="20"/>
                <w:lang w:eastAsia="es-EC"/>
              </w:rPr>
              <w:t xml:space="preserve">Descripción </w:t>
            </w:r>
          </w:p>
        </w:tc>
        <w:tc>
          <w:tcPr>
            <w:tcW w:w="1013" w:type="dxa"/>
            <w:tcBorders>
              <w:top w:val="single" w:sz="4" w:space="0" w:color="auto"/>
              <w:left w:val="single" w:sz="4" w:space="0" w:color="auto"/>
              <w:bottom w:val="single" w:sz="4" w:space="0" w:color="auto"/>
              <w:right w:val="single" w:sz="4" w:space="0" w:color="auto"/>
            </w:tcBorders>
            <w:shd w:val="clear" w:color="000000" w:fill="CCCCFF"/>
            <w:noWrap/>
            <w:hideMark/>
          </w:tcPr>
          <w:p w:rsidR="0097330F" w:rsidRPr="0097330F" w:rsidRDefault="0097330F" w:rsidP="0097330F">
            <w:pPr>
              <w:spacing w:after="0" w:line="240" w:lineRule="auto"/>
              <w:jc w:val="center"/>
              <w:rPr>
                <w:rFonts w:ascii="Century Gothic" w:eastAsia="Times New Roman" w:hAnsi="Century Gothic" w:cstheme="minorHAnsi"/>
                <w:b/>
                <w:bCs/>
                <w:color w:val="000000"/>
                <w:sz w:val="20"/>
                <w:szCs w:val="20"/>
                <w:lang w:eastAsia="es-EC"/>
              </w:rPr>
            </w:pPr>
            <w:r w:rsidRPr="0097330F">
              <w:rPr>
                <w:rFonts w:ascii="Century Gothic" w:eastAsia="Times New Roman" w:hAnsi="Century Gothic" w:cstheme="minorHAnsi"/>
                <w:b/>
                <w:bCs/>
                <w:color w:val="000000"/>
                <w:sz w:val="20"/>
                <w:szCs w:val="20"/>
                <w:lang w:eastAsia="es-EC"/>
              </w:rPr>
              <w:t>Volumen</w:t>
            </w:r>
          </w:p>
        </w:tc>
        <w:tc>
          <w:tcPr>
            <w:tcW w:w="1377" w:type="dxa"/>
            <w:tcBorders>
              <w:top w:val="single" w:sz="4" w:space="0" w:color="auto"/>
              <w:left w:val="single" w:sz="4" w:space="0" w:color="auto"/>
              <w:bottom w:val="single" w:sz="4" w:space="0" w:color="auto"/>
              <w:right w:val="single" w:sz="4" w:space="0" w:color="auto"/>
            </w:tcBorders>
            <w:shd w:val="clear" w:color="000000" w:fill="CCCCFF"/>
            <w:noWrap/>
            <w:hideMark/>
          </w:tcPr>
          <w:p w:rsidR="0097330F" w:rsidRPr="0097330F" w:rsidRDefault="0097330F" w:rsidP="0097330F">
            <w:pPr>
              <w:spacing w:after="0" w:line="240" w:lineRule="auto"/>
              <w:jc w:val="center"/>
              <w:rPr>
                <w:rFonts w:ascii="Century Gothic" w:eastAsia="Times New Roman" w:hAnsi="Century Gothic" w:cstheme="minorHAnsi"/>
                <w:b/>
                <w:bCs/>
                <w:color w:val="000000"/>
                <w:sz w:val="20"/>
                <w:szCs w:val="20"/>
                <w:lang w:eastAsia="es-EC"/>
              </w:rPr>
            </w:pPr>
            <w:r w:rsidRPr="0097330F">
              <w:rPr>
                <w:rFonts w:ascii="Century Gothic" w:eastAsia="Times New Roman" w:hAnsi="Century Gothic" w:cstheme="minorHAnsi"/>
                <w:b/>
                <w:bCs/>
                <w:color w:val="000000"/>
                <w:sz w:val="20"/>
                <w:szCs w:val="20"/>
                <w:lang w:eastAsia="es-EC"/>
              </w:rPr>
              <w:t>Precio Unitario</w:t>
            </w:r>
          </w:p>
        </w:tc>
        <w:tc>
          <w:tcPr>
            <w:tcW w:w="1769" w:type="dxa"/>
            <w:tcBorders>
              <w:top w:val="single" w:sz="4" w:space="0" w:color="auto"/>
              <w:left w:val="single" w:sz="4" w:space="0" w:color="auto"/>
              <w:bottom w:val="single" w:sz="4" w:space="0" w:color="auto"/>
              <w:right w:val="single" w:sz="4" w:space="0" w:color="auto"/>
            </w:tcBorders>
            <w:shd w:val="clear" w:color="000000" w:fill="CCCCFF"/>
            <w:noWrap/>
            <w:hideMark/>
          </w:tcPr>
          <w:p w:rsidR="0097330F" w:rsidRPr="0097330F" w:rsidRDefault="0097330F" w:rsidP="0097330F">
            <w:pPr>
              <w:spacing w:after="0" w:line="240" w:lineRule="auto"/>
              <w:jc w:val="center"/>
              <w:rPr>
                <w:rFonts w:ascii="Century Gothic" w:eastAsia="Times New Roman" w:hAnsi="Century Gothic" w:cstheme="minorHAnsi"/>
                <w:b/>
                <w:bCs/>
                <w:color w:val="000000"/>
                <w:sz w:val="20"/>
                <w:szCs w:val="20"/>
                <w:lang w:eastAsia="es-EC"/>
              </w:rPr>
            </w:pPr>
            <w:r w:rsidRPr="0097330F">
              <w:rPr>
                <w:rFonts w:ascii="Century Gothic" w:eastAsia="Times New Roman" w:hAnsi="Century Gothic" w:cstheme="minorHAnsi"/>
                <w:b/>
                <w:bCs/>
                <w:color w:val="000000"/>
                <w:sz w:val="20"/>
                <w:szCs w:val="20"/>
                <w:lang w:eastAsia="es-EC"/>
              </w:rPr>
              <w:t>Precio Total</w:t>
            </w:r>
          </w:p>
        </w:tc>
      </w:tr>
      <w:tr w:rsidR="0097330F" w:rsidRPr="0097330F" w:rsidTr="00902F22">
        <w:trPr>
          <w:trHeight w:val="239"/>
        </w:trPr>
        <w:tc>
          <w:tcPr>
            <w:tcW w:w="5020" w:type="dxa"/>
            <w:tcBorders>
              <w:top w:val="single" w:sz="4" w:space="0" w:color="auto"/>
              <w:left w:val="single" w:sz="4" w:space="0" w:color="auto"/>
              <w:bottom w:val="single" w:sz="4" w:space="0" w:color="auto"/>
              <w:right w:val="single" w:sz="4" w:space="0" w:color="auto"/>
            </w:tcBorders>
            <w:shd w:val="clear" w:color="000000" w:fill="FFFFFF"/>
            <w:noWrap/>
            <w:hideMark/>
          </w:tcPr>
          <w:p w:rsidR="0097330F" w:rsidRPr="0097330F" w:rsidRDefault="0097330F" w:rsidP="0097330F">
            <w:pPr>
              <w:spacing w:after="0" w:line="240" w:lineRule="auto"/>
              <w:jc w:val="center"/>
              <w:rPr>
                <w:rFonts w:ascii="Century Gothic" w:eastAsia="Times New Roman" w:hAnsi="Century Gothic" w:cstheme="minorHAnsi"/>
                <w:color w:val="000000"/>
                <w:sz w:val="16"/>
                <w:szCs w:val="16"/>
                <w:lang w:eastAsia="es-EC"/>
              </w:rPr>
            </w:pPr>
            <w:r w:rsidRPr="0097330F">
              <w:rPr>
                <w:rFonts w:ascii="Century Gothic" w:eastAsia="Times New Roman" w:hAnsi="Century Gothic" w:cstheme="minorHAnsi"/>
                <w:color w:val="000000"/>
                <w:sz w:val="16"/>
                <w:szCs w:val="16"/>
                <w:lang w:eastAsia="es-EC"/>
              </w:rPr>
              <w:t>Custodia Mensual</w:t>
            </w:r>
          </w:p>
        </w:tc>
        <w:tc>
          <w:tcPr>
            <w:tcW w:w="1013" w:type="dxa"/>
            <w:tcBorders>
              <w:top w:val="single" w:sz="4" w:space="0" w:color="auto"/>
              <w:left w:val="single" w:sz="4" w:space="0" w:color="auto"/>
              <w:bottom w:val="single" w:sz="4" w:space="0" w:color="auto"/>
              <w:right w:val="single" w:sz="4" w:space="0" w:color="auto"/>
            </w:tcBorders>
            <w:shd w:val="clear" w:color="000000" w:fill="FFFFFF"/>
            <w:noWrap/>
            <w:hideMark/>
          </w:tcPr>
          <w:p w:rsidR="0097330F" w:rsidRPr="0097330F" w:rsidRDefault="00B10FDB" w:rsidP="0097330F">
            <w:pPr>
              <w:spacing w:after="0" w:line="240" w:lineRule="auto"/>
              <w:jc w:val="center"/>
              <w:rPr>
                <w:rFonts w:ascii="Century Gothic" w:eastAsia="Times New Roman" w:hAnsi="Century Gothic" w:cstheme="minorHAnsi"/>
                <w:color w:val="000000"/>
                <w:sz w:val="16"/>
                <w:szCs w:val="16"/>
                <w:lang w:eastAsia="es-EC"/>
              </w:rPr>
            </w:pPr>
            <w:r>
              <w:rPr>
                <w:rFonts w:ascii="Century Gothic" w:eastAsia="Times New Roman" w:hAnsi="Century Gothic" w:cstheme="minorHAnsi"/>
                <w:color w:val="000000"/>
                <w:sz w:val="16"/>
                <w:szCs w:val="16"/>
                <w:lang w:eastAsia="es-EC"/>
              </w:rPr>
              <w:t>100</w:t>
            </w:r>
          </w:p>
        </w:tc>
        <w:tc>
          <w:tcPr>
            <w:tcW w:w="1377" w:type="dxa"/>
            <w:tcBorders>
              <w:top w:val="single" w:sz="4" w:space="0" w:color="auto"/>
              <w:left w:val="single" w:sz="4" w:space="0" w:color="auto"/>
              <w:bottom w:val="single" w:sz="4" w:space="0" w:color="auto"/>
              <w:right w:val="single" w:sz="4" w:space="0" w:color="auto"/>
            </w:tcBorders>
            <w:shd w:val="clear" w:color="000000" w:fill="FFFFFF"/>
            <w:noWrap/>
            <w:hideMark/>
          </w:tcPr>
          <w:p w:rsidR="0097330F" w:rsidRPr="0097330F" w:rsidRDefault="0097330F" w:rsidP="0097330F">
            <w:pPr>
              <w:spacing w:after="0" w:line="240" w:lineRule="auto"/>
              <w:jc w:val="center"/>
              <w:rPr>
                <w:rFonts w:ascii="Century Gothic" w:eastAsia="Times New Roman" w:hAnsi="Century Gothic" w:cstheme="minorHAnsi"/>
                <w:color w:val="000000"/>
                <w:sz w:val="16"/>
                <w:szCs w:val="16"/>
                <w:lang w:eastAsia="es-EC"/>
              </w:rPr>
            </w:pPr>
            <w:r w:rsidRPr="009C1F21">
              <w:rPr>
                <w:rFonts w:ascii="Century Gothic" w:eastAsia="Times New Roman" w:hAnsi="Century Gothic" w:cstheme="minorHAnsi"/>
                <w:color w:val="000000"/>
                <w:sz w:val="16"/>
                <w:szCs w:val="16"/>
                <w:lang w:eastAsia="es-EC"/>
              </w:rPr>
              <w:t xml:space="preserve"> $   </w:t>
            </w:r>
            <w:r w:rsidR="00E449F0">
              <w:rPr>
                <w:rFonts w:ascii="Century Gothic" w:eastAsia="Times New Roman" w:hAnsi="Century Gothic" w:cstheme="minorHAnsi"/>
                <w:color w:val="000000"/>
                <w:sz w:val="16"/>
                <w:szCs w:val="16"/>
                <w:lang w:eastAsia="es-EC"/>
              </w:rPr>
              <w:t>0.62</w:t>
            </w:r>
            <w:r w:rsidRPr="009C1F21">
              <w:rPr>
                <w:rFonts w:ascii="Century Gothic" w:eastAsia="Times New Roman" w:hAnsi="Century Gothic" w:cstheme="minorHAnsi"/>
                <w:color w:val="000000"/>
                <w:sz w:val="16"/>
                <w:szCs w:val="16"/>
                <w:lang w:eastAsia="es-EC"/>
              </w:rPr>
              <w:t xml:space="preserve">             </w:t>
            </w:r>
          </w:p>
        </w:tc>
        <w:tc>
          <w:tcPr>
            <w:tcW w:w="1769" w:type="dxa"/>
            <w:tcBorders>
              <w:top w:val="single" w:sz="4" w:space="0" w:color="auto"/>
              <w:left w:val="single" w:sz="4" w:space="0" w:color="auto"/>
              <w:bottom w:val="single" w:sz="4" w:space="0" w:color="auto"/>
              <w:right w:val="single" w:sz="4" w:space="0" w:color="auto"/>
            </w:tcBorders>
            <w:shd w:val="clear" w:color="000000" w:fill="FFFFFF"/>
            <w:noWrap/>
            <w:hideMark/>
          </w:tcPr>
          <w:p w:rsidR="0097330F" w:rsidRPr="0097330F" w:rsidRDefault="0097330F" w:rsidP="0097330F">
            <w:pPr>
              <w:spacing w:after="0" w:line="240" w:lineRule="auto"/>
              <w:jc w:val="center"/>
              <w:rPr>
                <w:rFonts w:ascii="Century Gothic" w:eastAsia="Times New Roman" w:hAnsi="Century Gothic" w:cstheme="minorHAnsi"/>
                <w:color w:val="000000"/>
                <w:sz w:val="16"/>
                <w:szCs w:val="16"/>
                <w:lang w:eastAsia="es-EC"/>
              </w:rPr>
            </w:pPr>
            <w:r w:rsidRPr="009C1F21">
              <w:rPr>
                <w:rFonts w:ascii="Century Gothic" w:eastAsia="Times New Roman" w:hAnsi="Century Gothic" w:cstheme="minorHAnsi"/>
                <w:color w:val="000000"/>
                <w:sz w:val="16"/>
                <w:szCs w:val="16"/>
                <w:lang w:eastAsia="es-EC"/>
              </w:rPr>
              <w:t xml:space="preserve"> $ </w:t>
            </w:r>
            <w:r w:rsidR="00E449F0">
              <w:rPr>
                <w:rFonts w:ascii="Century Gothic" w:eastAsia="Times New Roman" w:hAnsi="Century Gothic" w:cstheme="minorHAnsi"/>
                <w:color w:val="000000"/>
                <w:sz w:val="16"/>
                <w:szCs w:val="16"/>
                <w:lang w:eastAsia="es-EC"/>
              </w:rPr>
              <w:t xml:space="preserve">        </w:t>
            </w:r>
            <w:r w:rsidRPr="009C1F21">
              <w:rPr>
                <w:rFonts w:ascii="Century Gothic" w:eastAsia="Times New Roman" w:hAnsi="Century Gothic" w:cstheme="minorHAnsi"/>
                <w:color w:val="000000"/>
                <w:sz w:val="16"/>
                <w:szCs w:val="16"/>
                <w:lang w:eastAsia="es-EC"/>
              </w:rPr>
              <w:t xml:space="preserve"> </w:t>
            </w:r>
            <w:r w:rsidR="00E449F0">
              <w:rPr>
                <w:rFonts w:ascii="Century Gothic" w:eastAsia="Times New Roman" w:hAnsi="Century Gothic" w:cstheme="minorHAnsi"/>
                <w:color w:val="000000"/>
                <w:sz w:val="16"/>
                <w:szCs w:val="16"/>
                <w:lang w:eastAsia="es-EC"/>
              </w:rPr>
              <w:t>68.20</w:t>
            </w:r>
            <w:r w:rsidRPr="009C1F21">
              <w:rPr>
                <w:rFonts w:ascii="Century Gothic" w:eastAsia="Times New Roman" w:hAnsi="Century Gothic" w:cstheme="minorHAnsi"/>
                <w:color w:val="000000"/>
                <w:sz w:val="16"/>
                <w:szCs w:val="16"/>
                <w:lang w:eastAsia="es-EC"/>
              </w:rPr>
              <w:t xml:space="preserve">     </w:t>
            </w:r>
          </w:p>
        </w:tc>
      </w:tr>
      <w:tr w:rsidR="0097330F" w:rsidRPr="0097330F" w:rsidTr="00902F22">
        <w:trPr>
          <w:trHeight w:val="239"/>
        </w:trPr>
        <w:tc>
          <w:tcPr>
            <w:tcW w:w="5020" w:type="dxa"/>
            <w:tcBorders>
              <w:top w:val="single" w:sz="4" w:space="0" w:color="auto"/>
              <w:left w:val="single" w:sz="8" w:space="0" w:color="auto"/>
              <w:bottom w:val="nil"/>
              <w:right w:val="single" w:sz="4" w:space="0" w:color="auto"/>
            </w:tcBorders>
            <w:shd w:val="clear" w:color="000000" w:fill="FFFFFF"/>
            <w:noWrap/>
            <w:hideMark/>
          </w:tcPr>
          <w:p w:rsidR="0097330F" w:rsidRPr="0097330F" w:rsidRDefault="0097330F" w:rsidP="0097330F">
            <w:pPr>
              <w:spacing w:after="0" w:line="240" w:lineRule="auto"/>
              <w:jc w:val="center"/>
              <w:rPr>
                <w:rFonts w:ascii="Century Gothic" w:eastAsia="Times New Roman" w:hAnsi="Century Gothic" w:cstheme="minorHAnsi"/>
                <w:color w:val="000000"/>
                <w:sz w:val="16"/>
                <w:szCs w:val="16"/>
                <w:lang w:eastAsia="es-EC"/>
              </w:rPr>
            </w:pPr>
            <w:r w:rsidRPr="0097330F">
              <w:rPr>
                <w:rFonts w:ascii="Century Gothic" w:eastAsia="Times New Roman" w:hAnsi="Century Gothic" w:cstheme="minorHAnsi"/>
                <w:color w:val="000000"/>
                <w:sz w:val="16"/>
                <w:szCs w:val="16"/>
                <w:lang w:eastAsia="es-EC"/>
              </w:rPr>
              <w:t>Fee Mensual Licencia de Interface Web que Incluye</w:t>
            </w:r>
          </w:p>
        </w:tc>
        <w:tc>
          <w:tcPr>
            <w:tcW w:w="1013" w:type="dxa"/>
            <w:vMerge w:val="restar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7330F" w:rsidRPr="0097330F" w:rsidRDefault="0097330F" w:rsidP="0097330F">
            <w:pPr>
              <w:spacing w:after="0" w:line="240" w:lineRule="auto"/>
              <w:jc w:val="center"/>
              <w:rPr>
                <w:rFonts w:ascii="Century Gothic" w:eastAsia="Times New Roman" w:hAnsi="Century Gothic" w:cstheme="minorHAnsi"/>
                <w:color w:val="000000"/>
                <w:sz w:val="16"/>
                <w:szCs w:val="16"/>
                <w:lang w:eastAsia="es-EC"/>
              </w:rPr>
            </w:pPr>
            <w:r w:rsidRPr="0097330F">
              <w:rPr>
                <w:rFonts w:ascii="Century Gothic" w:eastAsia="Times New Roman" w:hAnsi="Century Gothic" w:cstheme="minorHAnsi"/>
                <w:color w:val="000000"/>
                <w:sz w:val="16"/>
                <w:szCs w:val="16"/>
                <w:lang w:eastAsia="es-EC"/>
              </w:rPr>
              <w:t>1</w:t>
            </w:r>
          </w:p>
        </w:tc>
        <w:tc>
          <w:tcPr>
            <w:tcW w:w="1377" w:type="dxa"/>
            <w:vMerge w:val="restar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7330F" w:rsidRPr="0097330F" w:rsidRDefault="0097330F" w:rsidP="0097330F">
            <w:pPr>
              <w:spacing w:after="0" w:line="240" w:lineRule="auto"/>
              <w:jc w:val="center"/>
              <w:rPr>
                <w:rFonts w:ascii="Century Gothic" w:eastAsia="Times New Roman" w:hAnsi="Century Gothic" w:cstheme="minorHAnsi"/>
                <w:color w:val="000000"/>
                <w:sz w:val="16"/>
                <w:szCs w:val="16"/>
                <w:lang w:eastAsia="es-EC"/>
              </w:rPr>
            </w:pPr>
            <w:r w:rsidRPr="0097330F">
              <w:rPr>
                <w:rFonts w:ascii="Century Gothic" w:eastAsia="Times New Roman" w:hAnsi="Century Gothic" w:cstheme="minorHAnsi"/>
                <w:color w:val="000000"/>
                <w:sz w:val="16"/>
                <w:szCs w:val="16"/>
                <w:lang w:eastAsia="es-EC"/>
              </w:rPr>
              <w:t xml:space="preserve"> $ </w:t>
            </w:r>
            <w:r w:rsidR="00E449F0">
              <w:rPr>
                <w:rFonts w:ascii="Century Gothic" w:eastAsia="Times New Roman" w:hAnsi="Century Gothic" w:cstheme="minorHAnsi"/>
                <w:color w:val="000000"/>
                <w:sz w:val="16"/>
                <w:szCs w:val="16"/>
                <w:lang w:eastAsia="es-EC"/>
              </w:rPr>
              <w:t>19.00</w:t>
            </w:r>
            <w:r w:rsidRPr="0097330F">
              <w:rPr>
                <w:rFonts w:ascii="Century Gothic" w:eastAsia="Times New Roman" w:hAnsi="Century Gothic" w:cstheme="minorHAnsi"/>
                <w:color w:val="000000"/>
                <w:sz w:val="16"/>
                <w:szCs w:val="16"/>
                <w:lang w:eastAsia="es-EC"/>
              </w:rPr>
              <w:t xml:space="preserve"> </w:t>
            </w:r>
          </w:p>
        </w:tc>
        <w:tc>
          <w:tcPr>
            <w:tcW w:w="1769" w:type="dxa"/>
            <w:vMerge w:val="restar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7330F" w:rsidRPr="0097330F" w:rsidRDefault="0097330F" w:rsidP="0097330F">
            <w:pPr>
              <w:spacing w:after="0" w:line="240" w:lineRule="auto"/>
              <w:jc w:val="center"/>
              <w:rPr>
                <w:rFonts w:ascii="Century Gothic" w:eastAsia="Times New Roman" w:hAnsi="Century Gothic" w:cstheme="minorHAnsi"/>
                <w:color w:val="000000"/>
                <w:sz w:val="16"/>
                <w:szCs w:val="16"/>
                <w:lang w:eastAsia="es-EC"/>
              </w:rPr>
            </w:pPr>
            <w:r w:rsidRPr="0097330F">
              <w:rPr>
                <w:rFonts w:ascii="Century Gothic" w:eastAsia="Times New Roman" w:hAnsi="Century Gothic" w:cstheme="minorHAnsi"/>
                <w:color w:val="000000"/>
                <w:sz w:val="16"/>
                <w:szCs w:val="16"/>
                <w:lang w:eastAsia="es-EC"/>
              </w:rPr>
              <w:t xml:space="preserve"> $          </w:t>
            </w:r>
            <w:r w:rsidR="00E449F0">
              <w:rPr>
                <w:rFonts w:ascii="Century Gothic" w:eastAsia="Times New Roman" w:hAnsi="Century Gothic" w:cstheme="minorHAnsi"/>
                <w:color w:val="000000"/>
                <w:sz w:val="16"/>
                <w:szCs w:val="16"/>
                <w:lang w:eastAsia="es-EC"/>
              </w:rPr>
              <w:t>19.00</w:t>
            </w:r>
            <w:r w:rsidRPr="0097330F">
              <w:rPr>
                <w:rFonts w:ascii="Century Gothic" w:eastAsia="Times New Roman" w:hAnsi="Century Gothic" w:cstheme="minorHAnsi"/>
                <w:color w:val="000000"/>
                <w:sz w:val="16"/>
                <w:szCs w:val="16"/>
                <w:lang w:eastAsia="es-EC"/>
              </w:rPr>
              <w:t xml:space="preserve"> </w:t>
            </w:r>
          </w:p>
        </w:tc>
      </w:tr>
      <w:tr w:rsidR="0097330F" w:rsidRPr="0097330F" w:rsidTr="00902F22">
        <w:trPr>
          <w:trHeight w:val="62"/>
        </w:trPr>
        <w:tc>
          <w:tcPr>
            <w:tcW w:w="5020" w:type="dxa"/>
            <w:tcBorders>
              <w:top w:val="nil"/>
              <w:left w:val="single" w:sz="8" w:space="0" w:color="auto"/>
              <w:bottom w:val="single" w:sz="8" w:space="0" w:color="auto"/>
              <w:right w:val="single" w:sz="4" w:space="0" w:color="auto"/>
            </w:tcBorders>
            <w:shd w:val="clear" w:color="000000" w:fill="FFFFFF"/>
            <w:noWrap/>
            <w:hideMark/>
          </w:tcPr>
          <w:p w:rsidR="0097330F" w:rsidRPr="0097330F" w:rsidRDefault="0097330F" w:rsidP="0097330F">
            <w:pPr>
              <w:spacing w:after="0" w:line="240" w:lineRule="auto"/>
              <w:jc w:val="center"/>
              <w:rPr>
                <w:rFonts w:eastAsia="Times New Roman" w:cs="Arial"/>
                <w:color w:val="000000"/>
                <w:sz w:val="20"/>
                <w:szCs w:val="20"/>
                <w:lang w:eastAsia="es-EC"/>
              </w:rPr>
            </w:pPr>
            <w:r w:rsidRPr="0097330F">
              <w:rPr>
                <w:rFonts w:eastAsia="Times New Roman" w:cs="Arial"/>
                <w:color w:val="000000"/>
                <w:sz w:val="20"/>
                <w:szCs w:val="20"/>
                <w:lang w:eastAsia="es-EC"/>
              </w:rPr>
              <w:t>Digitalización Máximo 50 Imágenes o páginas por Mes</w:t>
            </w:r>
          </w:p>
        </w:tc>
        <w:tc>
          <w:tcPr>
            <w:tcW w:w="1013" w:type="dxa"/>
            <w:vMerge/>
            <w:tcBorders>
              <w:top w:val="single" w:sz="4" w:space="0" w:color="auto"/>
              <w:left w:val="single" w:sz="4" w:space="0" w:color="auto"/>
              <w:bottom w:val="single" w:sz="4" w:space="0" w:color="auto"/>
              <w:right w:val="single" w:sz="4" w:space="0" w:color="auto"/>
            </w:tcBorders>
            <w:vAlign w:val="center"/>
            <w:hideMark/>
          </w:tcPr>
          <w:p w:rsidR="0097330F" w:rsidRPr="0097330F" w:rsidRDefault="0097330F" w:rsidP="0097330F">
            <w:pPr>
              <w:spacing w:after="0" w:line="240" w:lineRule="auto"/>
              <w:rPr>
                <w:rFonts w:eastAsia="Times New Roman" w:cs="Arial"/>
                <w:color w:val="000000"/>
                <w:sz w:val="20"/>
                <w:szCs w:val="20"/>
                <w:lang w:eastAsia="es-EC"/>
              </w:rPr>
            </w:pPr>
          </w:p>
        </w:tc>
        <w:tc>
          <w:tcPr>
            <w:tcW w:w="1377" w:type="dxa"/>
            <w:vMerge/>
            <w:tcBorders>
              <w:top w:val="single" w:sz="4" w:space="0" w:color="auto"/>
              <w:left w:val="single" w:sz="4" w:space="0" w:color="auto"/>
              <w:bottom w:val="single" w:sz="4" w:space="0" w:color="auto"/>
              <w:right w:val="single" w:sz="4" w:space="0" w:color="auto"/>
            </w:tcBorders>
            <w:vAlign w:val="center"/>
            <w:hideMark/>
          </w:tcPr>
          <w:p w:rsidR="0097330F" w:rsidRPr="0097330F" w:rsidRDefault="0097330F" w:rsidP="0097330F">
            <w:pPr>
              <w:spacing w:after="0" w:line="240" w:lineRule="auto"/>
              <w:rPr>
                <w:rFonts w:eastAsia="Times New Roman" w:cs="Arial"/>
                <w:color w:val="000000"/>
                <w:sz w:val="20"/>
                <w:szCs w:val="20"/>
                <w:lang w:eastAsia="es-EC"/>
              </w:rPr>
            </w:pPr>
          </w:p>
        </w:tc>
        <w:tc>
          <w:tcPr>
            <w:tcW w:w="1769" w:type="dxa"/>
            <w:vMerge/>
            <w:tcBorders>
              <w:top w:val="single" w:sz="4" w:space="0" w:color="auto"/>
              <w:left w:val="single" w:sz="4" w:space="0" w:color="auto"/>
              <w:bottom w:val="single" w:sz="4" w:space="0" w:color="auto"/>
              <w:right w:val="single" w:sz="4" w:space="0" w:color="auto"/>
            </w:tcBorders>
            <w:vAlign w:val="center"/>
            <w:hideMark/>
          </w:tcPr>
          <w:p w:rsidR="0097330F" w:rsidRPr="0097330F" w:rsidRDefault="0097330F" w:rsidP="0097330F">
            <w:pPr>
              <w:spacing w:after="0" w:line="240" w:lineRule="auto"/>
              <w:rPr>
                <w:rFonts w:eastAsia="Times New Roman" w:cs="Arial"/>
                <w:color w:val="000000"/>
                <w:sz w:val="20"/>
                <w:szCs w:val="20"/>
                <w:lang w:eastAsia="es-EC"/>
              </w:rPr>
            </w:pPr>
          </w:p>
        </w:tc>
      </w:tr>
      <w:tr w:rsidR="0097330F" w:rsidRPr="0097330F" w:rsidTr="00902F22">
        <w:trPr>
          <w:trHeight w:val="292"/>
        </w:trPr>
        <w:tc>
          <w:tcPr>
            <w:tcW w:w="5020" w:type="dxa"/>
            <w:tcBorders>
              <w:top w:val="nil"/>
              <w:left w:val="nil"/>
              <w:bottom w:val="nil"/>
              <w:right w:val="nil"/>
            </w:tcBorders>
            <w:shd w:val="clear" w:color="000000" w:fill="FFFFFF"/>
            <w:noWrap/>
            <w:hideMark/>
          </w:tcPr>
          <w:p w:rsidR="0097330F" w:rsidRPr="0097330F" w:rsidRDefault="0097330F" w:rsidP="0097330F">
            <w:pPr>
              <w:spacing w:after="0" w:line="240" w:lineRule="auto"/>
              <w:rPr>
                <w:rFonts w:eastAsia="Times New Roman" w:cs="Arial"/>
                <w:color w:val="000000"/>
                <w:sz w:val="24"/>
                <w:szCs w:val="24"/>
                <w:lang w:eastAsia="es-EC"/>
              </w:rPr>
            </w:pPr>
            <w:r w:rsidRPr="0097330F">
              <w:rPr>
                <w:rFonts w:eastAsia="Times New Roman" w:cs="Arial"/>
                <w:color w:val="000000"/>
                <w:sz w:val="24"/>
                <w:szCs w:val="24"/>
                <w:lang w:eastAsia="es-EC"/>
              </w:rPr>
              <w:t> </w:t>
            </w:r>
          </w:p>
        </w:tc>
        <w:tc>
          <w:tcPr>
            <w:tcW w:w="1013" w:type="dxa"/>
            <w:tcBorders>
              <w:top w:val="single" w:sz="4" w:space="0" w:color="auto"/>
              <w:left w:val="nil"/>
              <w:bottom w:val="nil"/>
              <w:right w:val="single" w:sz="4" w:space="0" w:color="auto"/>
            </w:tcBorders>
            <w:shd w:val="clear" w:color="000000" w:fill="FFFFFF"/>
            <w:noWrap/>
            <w:hideMark/>
          </w:tcPr>
          <w:p w:rsidR="0097330F" w:rsidRPr="0097330F" w:rsidRDefault="0097330F" w:rsidP="0097330F">
            <w:pPr>
              <w:spacing w:after="0" w:line="240" w:lineRule="auto"/>
              <w:rPr>
                <w:rFonts w:eastAsia="Times New Roman" w:cs="Arial"/>
                <w:color w:val="000000"/>
                <w:lang w:eastAsia="es-EC"/>
              </w:rPr>
            </w:pPr>
            <w:r w:rsidRPr="0097330F">
              <w:rPr>
                <w:rFonts w:eastAsia="Times New Roman" w:cs="Arial"/>
                <w:color w:val="000000"/>
                <w:lang w:eastAsia="es-EC"/>
              </w:rPr>
              <w:t> </w:t>
            </w:r>
          </w:p>
        </w:tc>
        <w:tc>
          <w:tcPr>
            <w:tcW w:w="1377" w:type="dxa"/>
            <w:tcBorders>
              <w:top w:val="single" w:sz="4" w:space="0" w:color="auto"/>
              <w:left w:val="single" w:sz="4" w:space="0" w:color="auto"/>
              <w:bottom w:val="single" w:sz="4" w:space="0" w:color="auto"/>
              <w:right w:val="single" w:sz="4" w:space="0" w:color="auto"/>
            </w:tcBorders>
            <w:shd w:val="clear" w:color="000000" w:fill="FFFFFF"/>
            <w:noWrap/>
            <w:hideMark/>
          </w:tcPr>
          <w:p w:rsidR="0097330F" w:rsidRPr="0097330F" w:rsidRDefault="0097330F" w:rsidP="0097330F">
            <w:pPr>
              <w:spacing w:after="0" w:line="240" w:lineRule="auto"/>
              <w:rPr>
                <w:rFonts w:eastAsia="Times New Roman" w:cs="Arial"/>
                <w:b/>
                <w:bCs/>
                <w:color w:val="000000"/>
                <w:lang w:eastAsia="es-EC"/>
              </w:rPr>
            </w:pPr>
            <w:r w:rsidRPr="0097330F">
              <w:rPr>
                <w:rFonts w:eastAsia="Times New Roman" w:cs="Arial"/>
                <w:b/>
                <w:bCs/>
                <w:color w:val="000000"/>
                <w:lang w:eastAsia="es-EC"/>
              </w:rPr>
              <w:t>Sub-Total</w:t>
            </w:r>
          </w:p>
        </w:tc>
        <w:tc>
          <w:tcPr>
            <w:tcW w:w="1769" w:type="dxa"/>
            <w:tcBorders>
              <w:top w:val="single" w:sz="4" w:space="0" w:color="auto"/>
              <w:left w:val="single" w:sz="4" w:space="0" w:color="auto"/>
              <w:bottom w:val="single" w:sz="4" w:space="0" w:color="auto"/>
              <w:right w:val="single" w:sz="4" w:space="0" w:color="auto"/>
            </w:tcBorders>
            <w:shd w:val="clear" w:color="000000" w:fill="FFFFFF"/>
            <w:noWrap/>
            <w:hideMark/>
          </w:tcPr>
          <w:p w:rsidR="0097330F" w:rsidRPr="0097330F" w:rsidRDefault="0097330F" w:rsidP="0097330F">
            <w:pPr>
              <w:spacing w:after="0" w:line="240" w:lineRule="auto"/>
              <w:jc w:val="center"/>
              <w:rPr>
                <w:rFonts w:ascii="Century Gothic" w:eastAsia="Times New Roman" w:hAnsi="Century Gothic" w:cstheme="minorHAnsi"/>
                <w:color w:val="000000"/>
                <w:sz w:val="16"/>
                <w:szCs w:val="16"/>
                <w:lang w:eastAsia="es-EC"/>
              </w:rPr>
            </w:pPr>
            <w:r w:rsidRPr="009C1F21">
              <w:rPr>
                <w:rFonts w:ascii="Century Gothic" w:eastAsia="Times New Roman" w:hAnsi="Century Gothic" w:cstheme="minorHAnsi"/>
                <w:color w:val="000000"/>
                <w:sz w:val="16"/>
                <w:szCs w:val="16"/>
                <w:lang w:eastAsia="es-EC"/>
              </w:rPr>
              <w:t xml:space="preserve"> $ </w:t>
            </w:r>
            <w:r w:rsidR="00E449F0">
              <w:rPr>
                <w:rFonts w:ascii="Century Gothic" w:eastAsia="Times New Roman" w:hAnsi="Century Gothic" w:cstheme="minorHAnsi"/>
                <w:color w:val="000000"/>
                <w:sz w:val="16"/>
                <w:szCs w:val="16"/>
                <w:lang w:eastAsia="es-EC"/>
              </w:rPr>
              <w:t xml:space="preserve">         87.20</w:t>
            </w:r>
            <w:r w:rsidRPr="009C1F21">
              <w:rPr>
                <w:rFonts w:ascii="Century Gothic" w:eastAsia="Times New Roman" w:hAnsi="Century Gothic" w:cstheme="minorHAnsi"/>
                <w:color w:val="000000"/>
                <w:sz w:val="16"/>
                <w:szCs w:val="16"/>
                <w:lang w:eastAsia="es-EC"/>
              </w:rPr>
              <w:t xml:space="preserve">      </w:t>
            </w:r>
          </w:p>
        </w:tc>
      </w:tr>
      <w:tr w:rsidR="0097330F" w:rsidRPr="0097330F" w:rsidTr="00902F22">
        <w:trPr>
          <w:trHeight w:val="292"/>
        </w:trPr>
        <w:tc>
          <w:tcPr>
            <w:tcW w:w="5020" w:type="dxa"/>
            <w:tcBorders>
              <w:top w:val="nil"/>
              <w:left w:val="nil"/>
              <w:bottom w:val="nil"/>
              <w:right w:val="nil"/>
            </w:tcBorders>
            <w:shd w:val="clear" w:color="000000" w:fill="FFFFFF"/>
            <w:noWrap/>
            <w:hideMark/>
          </w:tcPr>
          <w:p w:rsidR="0097330F" w:rsidRPr="0097330F" w:rsidRDefault="0097330F" w:rsidP="0097330F">
            <w:pPr>
              <w:spacing w:after="0" w:line="240" w:lineRule="auto"/>
              <w:rPr>
                <w:rFonts w:eastAsia="Times New Roman" w:cs="Arial"/>
                <w:color w:val="000000"/>
                <w:sz w:val="24"/>
                <w:szCs w:val="24"/>
                <w:lang w:eastAsia="es-EC"/>
              </w:rPr>
            </w:pPr>
            <w:r w:rsidRPr="0097330F">
              <w:rPr>
                <w:rFonts w:eastAsia="Times New Roman" w:cs="Arial"/>
                <w:color w:val="000000"/>
                <w:sz w:val="24"/>
                <w:szCs w:val="24"/>
                <w:lang w:eastAsia="es-EC"/>
              </w:rPr>
              <w:t> </w:t>
            </w:r>
          </w:p>
        </w:tc>
        <w:tc>
          <w:tcPr>
            <w:tcW w:w="1013" w:type="dxa"/>
            <w:tcBorders>
              <w:top w:val="nil"/>
              <w:left w:val="nil"/>
              <w:bottom w:val="nil"/>
              <w:right w:val="single" w:sz="4" w:space="0" w:color="auto"/>
            </w:tcBorders>
            <w:shd w:val="clear" w:color="000000" w:fill="FFFFFF"/>
            <w:noWrap/>
            <w:hideMark/>
          </w:tcPr>
          <w:p w:rsidR="0097330F" w:rsidRPr="0097330F" w:rsidRDefault="0097330F" w:rsidP="0097330F">
            <w:pPr>
              <w:spacing w:after="0" w:line="240" w:lineRule="auto"/>
              <w:rPr>
                <w:rFonts w:eastAsia="Times New Roman" w:cs="Arial"/>
                <w:color w:val="000000"/>
                <w:lang w:eastAsia="es-EC"/>
              </w:rPr>
            </w:pPr>
            <w:r w:rsidRPr="0097330F">
              <w:rPr>
                <w:rFonts w:eastAsia="Times New Roman" w:cs="Arial"/>
                <w:color w:val="000000"/>
                <w:lang w:eastAsia="es-EC"/>
              </w:rPr>
              <w:t> </w:t>
            </w:r>
          </w:p>
        </w:tc>
        <w:tc>
          <w:tcPr>
            <w:tcW w:w="1377" w:type="dxa"/>
            <w:tcBorders>
              <w:top w:val="single" w:sz="4" w:space="0" w:color="auto"/>
              <w:left w:val="single" w:sz="4" w:space="0" w:color="auto"/>
              <w:bottom w:val="single" w:sz="4" w:space="0" w:color="auto"/>
              <w:right w:val="single" w:sz="4" w:space="0" w:color="auto"/>
            </w:tcBorders>
            <w:shd w:val="clear" w:color="000000" w:fill="FFFFFF"/>
            <w:noWrap/>
            <w:hideMark/>
          </w:tcPr>
          <w:p w:rsidR="0097330F" w:rsidRPr="0097330F" w:rsidRDefault="0097330F" w:rsidP="0097330F">
            <w:pPr>
              <w:spacing w:after="0" w:line="240" w:lineRule="auto"/>
              <w:rPr>
                <w:rFonts w:eastAsia="Times New Roman" w:cs="Arial"/>
                <w:b/>
                <w:bCs/>
                <w:color w:val="000000"/>
                <w:lang w:eastAsia="es-EC"/>
              </w:rPr>
            </w:pPr>
            <w:r w:rsidRPr="0097330F">
              <w:rPr>
                <w:rFonts w:eastAsia="Times New Roman" w:cs="Arial"/>
                <w:b/>
                <w:bCs/>
                <w:color w:val="000000"/>
                <w:lang w:eastAsia="es-EC"/>
              </w:rPr>
              <w:t>Descuento</w:t>
            </w:r>
          </w:p>
        </w:tc>
        <w:tc>
          <w:tcPr>
            <w:tcW w:w="1769" w:type="dxa"/>
            <w:tcBorders>
              <w:top w:val="single" w:sz="4" w:space="0" w:color="auto"/>
              <w:left w:val="single" w:sz="4" w:space="0" w:color="auto"/>
              <w:bottom w:val="single" w:sz="4" w:space="0" w:color="auto"/>
              <w:right w:val="single" w:sz="4" w:space="0" w:color="auto"/>
            </w:tcBorders>
            <w:shd w:val="clear" w:color="000000" w:fill="FFFFFF"/>
            <w:noWrap/>
            <w:hideMark/>
          </w:tcPr>
          <w:p w:rsidR="0097330F" w:rsidRPr="0097330F" w:rsidRDefault="0097330F" w:rsidP="0097330F">
            <w:pPr>
              <w:spacing w:after="0" w:line="240" w:lineRule="auto"/>
              <w:jc w:val="center"/>
              <w:rPr>
                <w:rFonts w:ascii="Century Gothic" w:eastAsia="Times New Roman" w:hAnsi="Century Gothic" w:cstheme="minorHAnsi"/>
                <w:color w:val="000000"/>
                <w:sz w:val="16"/>
                <w:szCs w:val="16"/>
                <w:lang w:eastAsia="es-EC"/>
              </w:rPr>
            </w:pPr>
            <w:r w:rsidRPr="0097330F">
              <w:rPr>
                <w:rFonts w:ascii="Century Gothic" w:eastAsia="Times New Roman" w:hAnsi="Century Gothic" w:cstheme="minorHAnsi"/>
                <w:color w:val="000000"/>
                <w:sz w:val="16"/>
                <w:szCs w:val="16"/>
                <w:lang w:eastAsia="es-EC"/>
              </w:rPr>
              <w:t xml:space="preserve"> $          </w:t>
            </w:r>
            <w:r w:rsidR="00E449F0">
              <w:rPr>
                <w:rFonts w:ascii="Century Gothic" w:eastAsia="Times New Roman" w:hAnsi="Century Gothic" w:cstheme="minorHAnsi"/>
                <w:color w:val="000000"/>
                <w:sz w:val="16"/>
                <w:szCs w:val="16"/>
                <w:lang w:eastAsia="es-EC"/>
              </w:rPr>
              <w:t>19.00</w:t>
            </w:r>
            <w:r w:rsidRPr="0097330F">
              <w:rPr>
                <w:rFonts w:ascii="Century Gothic" w:eastAsia="Times New Roman" w:hAnsi="Century Gothic" w:cstheme="minorHAnsi"/>
                <w:color w:val="000000"/>
                <w:sz w:val="16"/>
                <w:szCs w:val="16"/>
                <w:lang w:eastAsia="es-EC"/>
              </w:rPr>
              <w:t xml:space="preserve"> </w:t>
            </w:r>
          </w:p>
        </w:tc>
      </w:tr>
      <w:tr w:rsidR="0097330F" w:rsidRPr="0097330F" w:rsidTr="00902F22">
        <w:trPr>
          <w:trHeight w:val="279"/>
        </w:trPr>
        <w:tc>
          <w:tcPr>
            <w:tcW w:w="5020" w:type="dxa"/>
            <w:tcBorders>
              <w:top w:val="nil"/>
              <w:left w:val="nil"/>
              <w:bottom w:val="nil"/>
              <w:right w:val="nil"/>
            </w:tcBorders>
            <w:shd w:val="clear" w:color="000000" w:fill="FFFFFF"/>
            <w:noWrap/>
            <w:hideMark/>
          </w:tcPr>
          <w:p w:rsidR="0097330F" w:rsidRPr="0097330F" w:rsidRDefault="0097330F" w:rsidP="0097330F">
            <w:pPr>
              <w:spacing w:after="0" w:line="240" w:lineRule="auto"/>
              <w:rPr>
                <w:rFonts w:eastAsia="Times New Roman" w:cs="Arial"/>
                <w:color w:val="000000"/>
                <w:lang w:eastAsia="es-EC"/>
              </w:rPr>
            </w:pPr>
            <w:r w:rsidRPr="0097330F">
              <w:rPr>
                <w:rFonts w:eastAsia="Times New Roman" w:cs="Arial"/>
                <w:color w:val="000000"/>
                <w:lang w:eastAsia="es-EC"/>
              </w:rPr>
              <w:t> </w:t>
            </w:r>
          </w:p>
        </w:tc>
        <w:tc>
          <w:tcPr>
            <w:tcW w:w="1013" w:type="dxa"/>
            <w:tcBorders>
              <w:top w:val="nil"/>
              <w:left w:val="nil"/>
              <w:bottom w:val="nil"/>
              <w:right w:val="single" w:sz="4" w:space="0" w:color="auto"/>
            </w:tcBorders>
            <w:shd w:val="clear" w:color="000000" w:fill="FFFFFF"/>
            <w:noWrap/>
            <w:hideMark/>
          </w:tcPr>
          <w:p w:rsidR="0097330F" w:rsidRPr="0097330F" w:rsidRDefault="0097330F" w:rsidP="0097330F">
            <w:pPr>
              <w:spacing w:after="0" w:line="240" w:lineRule="auto"/>
              <w:rPr>
                <w:rFonts w:eastAsia="Times New Roman" w:cs="Arial"/>
                <w:color w:val="000000"/>
                <w:lang w:eastAsia="es-EC"/>
              </w:rPr>
            </w:pPr>
            <w:r w:rsidRPr="0097330F">
              <w:rPr>
                <w:rFonts w:eastAsia="Times New Roman" w:cs="Arial"/>
                <w:color w:val="000000"/>
                <w:lang w:eastAsia="es-EC"/>
              </w:rPr>
              <w:t> </w:t>
            </w:r>
          </w:p>
        </w:tc>
        <w:tc>
          <w:tcPr>
            <w:tcW w:w="1377" w:type="dxa"/>
            <w:tcBorders>
              <w:top w:val="single" w:sz="4" w:space="0" w:color="auto"/>
              <w:left w:val="single" w:sz="4" w:space="0" w:color="auto"/>
              <w:bottom w:val="single" w:sz="4" w:space="0" w:color="auto"/>
              <w:right w:val="single" w:sz="4" w:space="0" w:color="auto"/>
            </w:tcBorders>
            <w:shd w:val="clear" w:color="000000" w:fill="FFFFFF"/>
            <w:noWrap/>
            <w:hideMark/>
          </w:tcPr>
          <w:p w:rsidR="0097330F" w:rsidRPr="0097330F" w:rsidRDefault="0097330F" w:rsidP="0097330F">
            <w:pPr>
              <w:spacing w:after="0" w:line="240" w:lineRule="auto"/>
              <w:rPr>
                <w:rFonts w:eastAsia="Times New Roman" w:cs="Arial"/>
                <w:b/>
                <w:bCs/>
                <w:color w:val="000000"/>
                <w:lang w:eastAsia="es-EC"/>
              </w:rPr>
            </w:pPr>
            <w:r w:rsidRPr="0097330F">
              <w:rPr>
                <w:rFonts w:eastAsia="Times New Roman" w:cs="Arial"/>
                <w:b/>
                <w:bCs/>
                <w:color w:val="000000"/>
                <w:lang w:eastAsia="es-EC"/>
              </w:rPr>
              <w:t>IVA</w:t>
            </w:r>
          </w:p>
        </w:tc>
        <w:tc>
          <w:tcPr>
            <w:tcW w:w="1769" w:type="dxa"/>
            <w:tcBorders>
              <w:top w:val="single" w:sz="4" w:space="0" w:color="auto"/>
              <w:left w:val="single" w:sz="4" w:space="0" w:color="auto"/>
              <w:bottom w:val="single" w:sz="4" w:space="0" w:color="auto"/>
              <w:right w:val="single" w:sz="4" w:space="0" w:color="auto"/>
            </w:tcBorders>
            <w:shd w:val="clear" w:color="000000" w:fill="FFFFFF"/>
            <w:noWrap/>
            <w:hideMark/>
          </w:tcPr>
          <w:p w:rsidR="0097330F" w:rsidRPr="0097330F" w:rsidRDefault="0097330F" w:rsidP="0097330F">
            <w:pPr>
              <w:spacing w:after="0" w:line="240" w:lineRule="auto"/>
              <w:jc w:val="center"/>
              <w:rPr>
                <w:rFonts w:ascii="Century Gothic" w:eastAsia="Times New Roman" w:hAnsi="Century Gothic" w:cstheme="minorHAnsi"/>
                <w:color w:val="000000"/>
                <w:sz w:val="16"/>
                <w:szCs w:val="16"/>
                <w:lang w:eastAsia="es-EC"/>
              </w:rPr>
            </w:pPr>
            <w:r w:rsidRPr="0097330F">
              <w:rPr>
                <w:rFonts w:ascii="Century Gothic" w:eastAsia="Times New Roman" w:hAnsi="Century Gothic" w:cstheme="minorHAnsi"/>
                <w:color w:val="000000"/>
                <w:sz w:val="16"/>
                <w:szCs w:val="16"/>
                <w:lang w:eastAsia="es-EC"/>
              </w:rPr>
              <w:t xml:space="preserve"> $     </w:t>
            </w:r>
            <w:r w:rsidR="00E449F0">
              <w:rPr>
                <w:rFonts w:ascii="Century Gothic" w:eastAsia="Times New Roman" w:hAnsi="Century Gothic" w:cstheme="minorHAnsi"/>
                <w:color w:val="000000"/>
                <w:sz w:val="16"/>
                <w:szCs w:val="16"/>
                <w:lang w:eastAsia="es-EC"/>
              </w:rPr>
              <w:t xml:space="preserve">      8.18</w:t>
            </w:r>
            <w:r w:rsidRPr="0097330F">
              <w:rPr>
                <w:rFonts w:ascii="Century Gothic" w:eastAsia="Times New Roman" w:hAnsi="Century Gothic" w:cstheme="minorHAnsi"/>
                <w:color w:val="000000"/>
                <w:sz w:val="16"/>
                <w:szCs w:val="16"/>
                <w:lang w:eastAsia="es-EC"/>
              </w:rPr>
              <w:t xml:space="preserve">    </w:t>
            </w:r>
          </w:p>
        </w:tc>
      </w:tr>
      <w:tr w:rsidR="0097330F" w:rsidRPr="0097330F" w:rsidTr="00902F22">
        <w:trPr>
          <w:trHeight w:val="279"/>
        </w:trPr>
        <w:tc>
          <w:tcPr>
            <w:tcW w:w="5020" w:type="dxa"/>
            <w:tcBorders>
              <w:top w:val="nil"/>
              <w:left w:val="nil"/>
              <w:bottom w:val="nil"/>
              <w:right w:val="nil"/>
            </w:tcBorders>
            <w:shd w:val="clear" w:color="000000" w:fill="FFFFFF"/>
            <w:noWrap/>
            <w:hideMark/>
          </w:tcPr>
          <w:p w:rsidR="0097330F" w:rsidRPr="0097330F" w:rsidRDefault="0097330F" w:rsidP="0097330F">
            <w:pPr>
              <w:spacing w:after="0" w:line="240" w:lineRule="auto"/>
              <w:rPr>
                <w:rFonts w:eastAsia="Times New Roman" w:cs="Arial"/>
                <w:color w:val="000000"/>
                <w:lang w:eastAsia="es-EC"/>
              </w:rPr>
            </w:pPr>
            <w:r w:rsidRPr="0097330F">
              <w:rPr>
                <w:rFonts w:eastAsia="Times New Roman" w:cs="Arial"/>
                <w:color w:val="000000"/>
                <w:lang w:eastAsia="es-EC"/>
              </w:rPr>
              <w:t> </w:t>
            </w:r>
          </w:p>
        </w:tc>
        <w:tc>
          <w:tcPr>
            <w:tcW w:w="1013" w:type="dxa"/>
            <w:tcBorders>
              <w:top w:val="nil"/>
              <w:left w:val="nil"/>
              <w:bottom w:val="nil"/>
              <w:right w:val="single" w:sz="4" w:space="0" w:color="auto"/>
            </w:tcBorders>
            <w:shd w:val="clear" w:color="000000" w:fill="FFFFFF"/>
            <w:noWrap/>
            <w:hideMark/>
          </w:tcPr>
          <w:p w:rsidR="0097330F" w:rsidRPr="0097330F" w:rsidRDefault="0097330F" w:rsidP="0097330F">
            <w:pPr>
              <w:spacing w:after="0" w:line="240" w:lineRule="auto"/>
              <w:rPr>
                <w:rFonts w:eastAsia="Times New Roman" w:cs="Arial"/>
                <w:color w:val="000000"/>
                <w:lang w:eastAsia="es-EC"/>
              </w:rPr>
            </w:pPr>
            <w:r w:rsidRPr="0097330F">
              <w:rPr>
                <w:rFonts w:eastAsia="Times New Roman" w:cs="Arial"/>
                <w:color w:val="000000"/>
                <w:lang w:eastAsia="es-EC"/>
              </w:rPr>
              <w:t> </w:t>
            </w:r>
          </w:p>
        </w:tc>
        <w:tc>
          <w:tcPr>
            <w:tcW w:w="1377" w:type="dxa"/>
            <w:tcBorders>
              <w:top w:val="single" w:sz="4" w:space="0" w:color="auto"/>
              <w:left w:val="single" w:sz="4" w:space="0" w:color="auto"/>
              <w:bottom w:val="single" w:sz="4" w:space="0" w:color="auto"/>
              <w:right w:val="single" w:sz="4" w:space="0" w:color="auto"/>
            </w:tcBorders>
            <w:shd w:val="clear" w:color="000000" w:fill="FFFFFF"/>
            <w:noWrap/>
            <w:hideMark/>
          </w:tcPr>
          <w:p w:rsidR="0097330F" w:rsidRPr="0097330F" w:rsidRDefault="0097330F" w:rsidP="0097330F">
            <w:pPr>
              <w:spacing w:after="0" w:line="240" w:lineRule="auto"/>
              <w:rPr>
                <w:rFonts w:eastAsia="Times New Roman" w:cs="Arial"/>
                <w:b/>
                <w:bCs/>
                <w:color w:val="000000"/>
                <w:lang w:eastAsia="es-EC"/>
              </w:rPr>
            </w:pPr>
            <w:r w:rsidRPr="0097330F">
              <w:rPr>
                <w:rFonts w:eastAsia="Times New Roman" w:cs="Arial"/>
                <w:b/>
                <w:bCs/>
                <w:color w:val="000000"/>
                <w:lang w:eastAsia="es-EC"/>
              </w:rPr>
              <w:t>Total</w:t>
            </w:r>
          </w:p>
        </w:tc>
        <w:tc>
          <w:tcPr>
            <w:tcW w:w="1769" w:type="dxa"/>
            <w:tcBorders>
              <w:top w:val="single" w:sz="4" w:space="0" w:color="auto"/>
              <w:left w:val="single" w:sz="4" w:space="0" w:color="auto"/>
              <w:bottom w:val="single" w:sz="4" w:space="0" w:color="auto"/>
              <w:right w:val="single" w:sz="4" w:space="0" w:color="auto"/>
            </w:tcBorders>
            <w:shd w:val="clear" w:color="000000" w:fill="CCCCFF"/>
            <w:noWrap/>
            <w:hideMark/>
          </w:tcPr>
          <w:p w:rsidR="0097330F" w:rsidRPr="0097330F" w:rsidRDefault="0097330F" w:rsidP="0097330F">
            <w:pPr>
              <w:spacing w:after="0" w:line="240" w:lineRule="auto"/>
              <w:jc w:val="center"/>
              <w:rPr>
                <w:rFonts w:ascii="Century Gothic" w:eastAsia="Times New Roman" w:hAnsi="Century Gothic" w:cstheme="minorHAnsi"/>
                <w:color w:val="000000"/>
                <w:sz w:val="16"/>
                <w:szCs w:val="16"/>
                <w:lang w:eastAsia="es-EC"/>
              </w:rPr>
            </w:pPr>
            <w:r w:rsidRPr="0097330F">
              <w:rPr>
                <w:rFonts w:ascii="Century Gothic" w:eastAsia="Times New Roman" w:hAnsi="Century Gothic" w:cstheme="minorHAnsi"/>
                <w:color w:val="000000"/>
                <w:sz w:val="16"/>
                <w:szCs w:val="16"/>
                <w:lang w:eastAsia="es-EC"/>
              </w:rPr>
              <w:t xml:space="preserve"> $   </w:t>
            </w:r>
            <w:r w:rsidR="00E449F0">
              <w:rPr>
                <w:rFonts w:ascii="Century Gothic" w:eastAsia="Times New Roman" w:hAnsi="Century Gothic" w:cstheme="minorHAnsi"/>
                <w:color w:val="000000"/>
                <w:sz w:val="16"/>
                <w:szCs w:val="16"/>
                <w:lang w:eastAsia="es-EC"/>
              </w:rPr>
              <w:t xml:space="preserve">       76.38</w:t>
            </w:r>
            <w:r w:rsidRPr="0097330F">
              <w:rPr>
                <w:rFonts w:ascii="Century Gothic" w:eastAsia="Times New Roman" w:hAnsi="Century Gothic" w:cstheme="minorHAnsi"/>
                <w:color w:val="000000"/>
                <w:sz w:val="16"/>
                <w:szCs w:val="16"/>
                <w:lang w:eastAsia="es-EC"/>
              </w:rPr>
              <w:t xml:space="preserve">     </w:t>
            </w:r>
          </w:p>
        </w:tc>
      </w:tr>
      <w:tr w:rsidR="009D5056" w:rsidRPr="0097330F" w:rsidTr="00902F22">
        <w:trPr>
          <w:gridAfter w:val="1"/>
          <w:wAfter w:w="1769" w:type="dxa"/>
          <w:trHeight w:val="239"/>
        </w:trPr>
        <w:tc>
          <w:tcPr>
            <w:tcW w:w="5020" w:type="dxa"/>
            <w:tcBorders>
              <w:top w:val="nil"/>
              <w:left w:val="nil"/>
              <w:bottom w:val="nil"/>
              <w:right w:val="nil"/>
            </w:tcBorders>
            <w:shd w:val="clear" w:color="auto" w:fill="auto"/>
            <w:noWrap/>
            <w:vAlign w:val="bottom"/>
            <w:hideMark/>
          </w:tcPr>
          <w:p w:rsidR="009D5056" w:rsidRDefault="009D5056" w:rsidP="0097330F">
            <w:pPr>
              <w:spacing w:after="0" w:line="240" w:lineRule="auto"/>
              <w:jc w:val="center"/>
              <w:rPr>
                <w:rFonts w:eastAsia="Times New Roman" w:cs="Arial"/>
                <w:b/>
                <w:bCs/>
                <w:color w:val="000000"/>
                <w:sz w:val="20"/>
                <w:szCs w:val="20"/>
                <w:lang w:eastAsia="es-EC"/>
              </w:rPr>
            </w:pPr>
          </w:p>
          <w:p w:rsidR="00902F22" w:rsidRDefault="00902F22" w:rsidP="0097330F">
            <w:pPr>
              <w:spacing w:after="0" w:line="240" w:lineRule="auto"/>
              <w:jc w:val="center"/>
              <w:rPr>
                <w:rFonts w:eastAsia="Times New Roman" w:cs="Arial"/>
                <w:b/>
                <w:bCs/>
                <w:color w:val="000000"/>
                <w:sz w:val="20"/>
                <w:szCs w:val="20"/>
                <w:lang w:eastAsia="es-EC"/>
              </w:rPr>
            </w:pPr>
          </w:p>
          <w:p w:rsidR="00902F22" w:rsidRPr="0097330F" w:rsidRDefault="00902F22" w:rsidP="0097330F">
            <w:pPr>
              <w:spacing w:after="0" w:line="240" w:lineRule="auto"/>
              <w:jc w:val="center"/>
              <w:rPr>
                <w:rFonts w:eastAsia="Times New Roman" w:cs="Arial"/>
                <w:b/>
                <w:bCs/>
                <w:color w:val="000000"/>
                <w:sz w:val="20"/>
                <w:szCs w:val="20"/>
                <w:lang w:eastAsia="es-EC"/>
              </w:rPr>
            </w:pPr>
          </w:p>
        </w:tc>
        <w:tc>
          <w:tcPr>
            <w:tcW w:w="1013" w:type="dxa"/>
            <w:tcBorders>
              <w:top w:val="nil"/>
              <w:left w:val="nil"/>
              <w:bottom w:val="nil"/>
              <w:right w:val="nil"/>
            </w:tcBorders>
            <w:shd w:val="clear" w:color="auto" w:fill="auto"/>
            <w:noWrap/>
            <w:vAlign w:val="bottom"/>
            <w:hideMark/>
          </w:tcPr>
          <w:p w:rsidR="009D5056" w:rsidRPr="0097330F" w:rsidRDefault="009D5056" w:rsidP="0097330F">
            <w:pPr>
              <w:spacing w:after="0" w:line="240" w:lineRule="auto"/>
              <w:rPr>
                <w:rFonts w:ascii="Times New Roman" w:eastAsia="Times New Roman" w:hAnsi="Times New Roman"/>
                <w:sz w:val="20"/>
                <w:szCs w:val="20"/>
                <w:lang w:eastAsia="es-EC"/>
              </w:rPr>
            </w:pPr>
          </w:p>
        </w:tc>
        <w:tc>
          <w:tcPr>
            <w:tcW w:w="1377" w:type="dxa"/>
            <w:tcBorders>
              <w:top w:val="single" w:sz="4" w:space="0" w:color="auto"/>
              <w:left w:val="nil"/>
              <w:bottom w:val="nil"/>
              <w:right w:val="nil"/>
            </w:tcBorders>
            <w:shd w:val="clear" w:color="auto" w:fill="auto"/>
            <w:noWrap/>
            <w:vAlign w:val="bottom"/>
            <w:hideMark/>
          </w:tcPr>
          <w:p w:rsidR="009D5056" w:rsidRDefault="009D5056" w:rsidP="0097330F">
            <w:pPr>
              <w:spacing w:after="0" w:line="240" w:lineRule="auto"/>
              <w:rPr>
                <w:rFonts w:ascii="Times New Roman" w:eastAsia="Times New Roman" w:hAnsi="Times New Roman"/>
                <w:sz w:val="20"/>
                <w:szCs w:val="20"/>
                <w:lang w:eastAsia="es-EC"/>
              </w:rPr>
            </w:pPr>
          </w:p>
          <w:p w:rsidR="00902F22" w:rsidRPr="0097330F" w:rsidRDefault="00902F22" w:rsidP="0097330F">
            <w:pPr>
              <w:spacing w:after="0" w:line="240" w:lineRule="auto"/>
              <w:rPr>
                <w:rFonts w:ascii="Times New Roman" w:eastAsia="Times New Roman" w:hAnsi="Times New Roman"/>
                <w:sz w:val="20"/>
                <w:szCs w:val="20"/>
                <w:lang w:eastAsia="es-EC"/>
              </w:rPr>
            </w:pPr>
          </w:p>
        </w:tc>
      </w:tr>
      <w:tr w:rsidR="0097330F" w:rsidRPr="0097330F" w:rsidTr="00902F22">
        <w:trPr>
          <w:trHeight w:val="279"/>
        </w:trPr>
        <w:tc>
          <w:tcPr>
            <w:tcW w:w="9179" w:type="dxa"/>
            <w:gridSpan w:val="4"/>
            <w:tcBorders>
              <w:top w:val="single" w:sz="4" w:space="0" w:color="auto"/>
              <w:left w:val="single" w:sz="4" w:space="0" w:color="auto"/>
              <w:bottom w:val="single" w:sz="4" w:space="0" w:color="auto"/>
              <w:right w:val="single" w:sz="4" w:space="0" w:color="auto"/>
            </w:tcBorders>
            <w:shd w:val="clear" w:color="000000" w:fill="CCCCFF"/>
            <w:noWrap/>
            <w:vAlign w:val="bottom"/>
            <w:hideMark/>
          </w:tcPr>
          <w:p w:rsidR="0097330F" w:rsidRPr="0097330F" w:rsidRDefault="0097330F" w:rsidP="0097330F">
            <w:pPr>
              <w:spacing w:after="0" w:line="240" w:lineRule="auto"/>
              <w:jc w:val="center"/>
              <w:rPr>
                <w:rFonts w:ascii="Century Gothic" w:eastAsia="Times New Roman" w:hAnsi="Century Gothic" w:cstheme="minorHAnsi"/>
                <w:b/>
                <w:bCs/>
                <w:color w:val="000000"/>
                <w:sz w:val="20"/>
                <w:szCs w:val="20"/>
                <w:lang w:eastAsia="es-EC"/>
              </w:rPr>
            </w:pPr>
            <w:r w:rsidRPr="0097330F">
              <w:rPr>
                <w:rFonts w:ascii="Century Gothic" w:eastAsia="Times New Roman" w:hAnsi="Century Gothic" w:cstheme="minorHAnsi"/>
                <w:b/>
                <w:bCs/>
                <w:color w:val="000000"/>
                <w:sz w:val="20"/>
                <w:szCs w:val="20"/>
                <w:lang w:eastAsia="es-EC"/>
              </w:rPr>
              <w:t>Propuesta Económica Destrucción de Archivos</w:t>
            </w:r>
          </w:p>
        </w:tc>
      </w:tr>
      <w:tr w:rsidR="0097330F" w:rsidRPr="0097330F" w:rsidTr="00902F22">
        <w:trPr>
          <w:trHeight w:val="279"/>
        </w:trPr>
        <w:tc>
          <w:tcPr>
            <w:tcW w:w="5020" w:type="dxa"/>
            <w:tcBorders>
              <w:top w:val="single" w:sz="4" w:space="0" w:color="auto"/>
              <w:left w:val="single" w:sz="4" w:space="0" w:color="auto"/>
              <w:bottom w:val="single" w:sz="4" w:space="0" w:color="auto"/>
              <w:right w:val="single" w:sz="4" w:space="0" w:color="auto"/>
            </w:tcBorders>
            <w:shd w:val="clear" w:color="000000" w:fill="CCCCFF"/>
            <w:noWrap/>
            <w:vAlign w:val="bottom"/>
            <w:hideMark/>
          </w:tcPr>
          <w:p w:rsidR="0097330F" w:rsidRPr="0097330F" w:rsidRDefault="0097330F" w:rsidP="0097330F">
            <w:pPr>
              <w:spacing w:after="0" w:line="240" w:lineRule="auto"/>
              <w:jc w:val="center"/>
              <w:rPr>
                <w:rFonts w:ascii="Century Gothic" w:eastAsia="Times New Roman" w:hAnsi="Century Gothic" w:cstheme="minorHAnsi"/>
                <w:b/>
                <w:bCs/>
                <w:color w:val="000000"/>
                <w:sz w:val="20"/>
                <w:szCs w:val="20"/>
                <w:lang w:eastAsia="es-EC"/>
              </w:rPr>
            </w:pPr>
            <w:r w:rsidRPr="0097330F">
              <w:rPr>
                <w:rFonts w:ascii="Century Gothic" w:eastAsia="Times New Roman" w:hAnsi="Century Gothic" w:cstheme="minorHAnsi"/>
                <w:b/>
                <w:bCs/>
                <w:color w:val="000000"/>
                <w:sz w:val="20"/>
                <w:szCs w:val="20"/>
                <w:lang w:eastAsia="es-EC"/>
              </w:rPr>
              <w:t xml:space="preserve">Descripción </w:t>
            </w:r>
          </w:p>
        </w:tc>
        <w:tc>
          <w:tcPr>
            <w:tcW w:w="1013" w:type="dxa"/>
            <w:tcBorders>
              <w:top w:val="single" w:sz="4" w:space="0" w:color="auto"/>
              <w:left w:val="single" w:sz="4" w:space="0" w:color="auto"/>
              <w:bottom w:val="single" w:sz="4" w:space="0" w:color="auto"/>
              <w:right w:val="single" w:sz="4" w:space="0" w:color="auto"/>
            </w:tcBorders>
            <w:shd w:val="clear" w:color="000000" w:fill="CCCCFF"/>
            <w:noWrap/>
            <w:vAlign w:val="bottom"/>
            <w:hideMark/>
          </w:tcPr>
          <w:p w:rsidR="0097330F" w:rsidRPr="0097330F" w:rsidRDefault="0097330F" w:rsidP="0097330F">
            <w:pPr>
              <w:spacing w:after="0" w:line="240" w:lineRule="auto"/>
              <w:jc w:val="center"/>
              <w:rPr>
                <w:rFonts w:ascii="Century Gothic" w:eastAsia="Times New Roman" w:hAnsi="Century Gothic" w:cstheme="minorHAnsi"/>
                <w:b/>
                <w:bCs/>
                <w:color w:val="000000"/>
                <w:sz w:val="20"/>
                <w:szCs w:val="20"/>
                <w:lang w:eastAsia="es-EC"/>
              </w:rPr>
            </w:pPr>
            <w:r w:rsidRPr="0097330F">
              <w:rPr>
                <w:rFonts w:ascii="Century Gothic" w:eastAsia="Times New Roman" w:hAnsi="Century Gothic" w:cstheme="minorHAnsi"/>
                <w:b/>
                <w:bCs/>
                <w:color w:val="000000"/>
                <w:sz w:val="20"/>
                <w:szCs w:val="20"/>
                <w:lang w:eastAsia="es-EC"/>
              </w:rPr>
              <w:t>Volumen</w:t>
            </w:r>
          </w:p>
        </w:tc>
        <w:tc>
          <w:tcPr>
            <w:tcW w:w="1377" w:type="dxa"/>
            <w:tcBorders>
              <w:top w:val="single" w:sz="4" w:space="0" w:color="auto"/>
              <w:left w:val="single" w:sz="4" w:space="0" w:color="auto"/>
              <w:bottom w:val="single" w:sz="4" w:space="0" w:color="auto"/>
              <w:right w:val="single" w:sz="4" w:space="0" w:color="auto"/>
            </w:tcBorders>
            <w:shd w:val="clear" w:color="000000" w:fill="CCCCFF"/>
            <w:noWrap/>
            <w:vAlign w:val="bottom"/>
            <w:hideMark/>
          </w:tcPr>
          <w:p w:rsidR="0097330F" w:rsidRPr="0097330F" w:rsidRDefault="0097330F" w:rsidP="0097330F">
            <w:pPr>
              <w:spacing w:after="0" w:line="240" w:lineRule="auto"/>
              <w:jc w:val="center"/>
              <w:rPr>
                <w:rFonts w:ascii="Century Gothic" w:eastAsia="Times New Roman" w:hAnsi="Century Gothic" w:cstheme="minorHAnsi"/>
                <w:b/>
                <w:bCs/>
                <w:color w:val="000000"/>
                <w:sz w:val="20"/>
                <w:szCs w:val="20"/>
                <w:lang w:eastAsia="es-EC"/>
              </w:rPr>
            </w:pPr>
            <w:r w:rsidRPr="0097330F">
              <w:rPr>
                <w:rFonts w:ascii="Century Gothic" w:eastAsia="Times New Roman" w:hAnsi="Century Gothic" w:cstheme="minorHAnsi"/>
                <w:b/>
                <w:bCs/>
                <w:color w:val="000000"/>
                <w:sz w:val="20"/>
                <w:szCs w:val="20"/>
                <w:lang w:eastAsia="es-EC"/>
              </w:rPr>
              <w:t>Precio Unitario</w:t>
            </w:r>
          </w:p>
        </w:tc>
        <w:tc>
          <w:tcPr>
            <w:tcW w:w="1769" w:type="dxa"/>
            <w:tcBorders>
              <w:top w:val="single" w:sz="4" w:space="0" w:color="auto"/>
              <w:left w:val="single" w:sz="4" w:space="0" w:color="auto"/>
              <w:bottom w:val="single" w:sz="4" w:space="0" w:color="auto"/>
              <w:right w:val="single" w:sz="4" w:space="0" w:color="auto"/>
            </w:tcBorders>
            <w:shd w:val="clear" w:color="000000" w:fill="CCCCFF"/>
            <w:noWrap/>
            <w:vAlign w:val="bottom"/>
            <w:hideMark/>
          </w:tcPr>
          <w:p w:rsidR="0097330F" w:rsidRPr="0097330F" w:rsidRDefault="0097330F" w:rsidP="0097330F">
            <w:pPr>
              <w:spacing w:after="0" w:line="240" w:lineRule="auto"/>
              <w:jc w:val="center"/>
              <w:rPr>
                <w:rFonts w:ascii="Century Gothic" w:eastAsia="Times New Roman" w:hAnsi="Century Gothic" w:cstheme="minorHAnsi"/>
                <w:b/>
                <w:bCs/>
                <w:color w:val="000000"/>
                <w:sz w:val="20"/>
                <w:szCs w:val="20"/>
                <w:lang w:eastAsia="es-EC"/>
              </w:rPr>
            </w:pPr>
            <w:r w:rsidRPr="0097330F">
              <w:rPr>
                <w:rFonts w:ascii="Century Gothic" w:eastAsia="Times New Roman" w:hAnsi="Century Gothic" w:cstheme="minorHAnsi"/>
                <w:b/>
                <w:bCs/>
                <w:color w:val="000000"/>
                <w:sz w:val="20"/>
                <w:szCs w:val="20"/>
                <w:lang w:eastAsia="es-EC"/>
              </w:rPr>
              <w:t>Precio Total</w:t>
            </w:r>
          </w:p>
        </w:tc>
      </w:tr>
      <w:tr w:rsidR="0097330F" w:rsidRPr="0097330F" w:rsidTr="00902F22">
        <w:trPr>
          <w:trHeight w:val="239"/>
        </w:trPr>
        <w:tc>
          <w:tcPr>
            <w:tcW w:w="502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97330F" w:rsidRPr="0097330F" w:rsidRDefault="0097330F" w:rsidP="0097330F">
            <w:pPr>
              <w:spacing w:after="0" w:line="240" w:lineRule="auto"/>
              <w:jc w:val="center"/>
              <w:rPr>
                <w:rFonts w:ascii="Century Gothic" w:eastAsia="Times New Roman" w:hAnsi="Century Gothic" w:cstheme="minorHAnsi"/>
                <w:color w:val="000000"/>
                <w:sz w:val="16"/>
                <w:szCs w:val="16"/>
                <w:lang w:eastAsia="es-EC"/>
              </w:rPr>
            </w:pPr>
            <w:r w:rsidRPr="0097330F">
              <w:rPr>
                <w:rFonts w:ascii="Century Gothic" w:eastAsia="Times New Roman" w:hAnsi="Century Gothic" w:cstheme="minorHAnsi"/>
                <w:color w:val="000000"/>
                <w:sz w:val="16"/>
                <w:szCs w:val="16"/>
                <w:lang w:eastAsia="es-EC"/>
              </w:rPr>
              <w:t>Destrucción de Archivos</w:t>
            </w:r>
          </w:p>
        </w:tc>
        <w:tc>
          <w:tcPr>
            <w:tcW w:w="1013"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97330F" w:rsidRPr="0097330F" w:rsidRDefault="0097330F" w:rsidP="0097330F">
            <w:pPr>
              <w:spacing w:after="0" w:line="240" w:lineRule="auto"/>
              <w:jc w:val="center"/>
              <w:rPr>
                <w:rFonts w:ascii="Century Gothic" w:eastAsia="Times New Roman" w:hAnsi="Century Gothic" w:cstheme="minorHAnsi"/>
                <w:color w:val="000000"/>
                <w:sz w:val="16"/>
                <w:szCs w:val="16"/>
                <w:lang w:eastAsia="es-EC"/>
              </w:rPr>
            </w:pPr>
            <w:r w:rsidRPr="0097330F">
              <w:rPr>
                <w:rFonts w:ascii="Century Gothic" w:eastAsia="Times New Roman" w:hAnsi="Century Gothic" w:cstheme="minorHAnsi"/>
                <w:color w:val="000000"/>
                <w:sz w:val="16"/>
                <w:szCs w:val="16"/>
                <w:lang w:eastAsia="es-EC"/>
              </w:rPr>
              <w:t>50</w:t>
            </w:r>
          </w:p>
        </w:tc>
        <w:tc>
          <w:tcPr>
            <w:tcW w:w="137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97330F" w:rsidRPr="0097330F" w:rsidRDefault="0097330F" w:rsidP="0097330F">
            <w:pPr>
              <w:spacing w:after="0" w:line="240" w:lineRule="auto"/>
              <w:jc w:val="center"/>
              <w:rPr>
                <w:rFonts w:ascii="Century Gothic" w:eastAsia="Times New Roman" w:hAnsi="Century Gothic" w:cstheme="minorHAnsi"/>
                <w:color w:val="000000"/>
                <w:sz w:val="16"/>
                <w:szCs w:val="16"/>
                <w:lang w:eastAsia="es-EC"/>
              </w:rPr>
            </w:pPr>
            <w:r w:rsidRPr="009C1F21">
              <w:rPr>
                <w:rFonts w:ascii="Century Gothic" w:eastAsia="Times New Roman" w:hAnsi="Century Gothic" w:cstheme="minorHAnsi"/>
                <w:color w:val="000000"/>
                <w:sz w:val="16"/>
                <w:szCs w:val="16"/>
                <w:lang w:eastAsia="es-EC"/>
              </w:rPr>
              <w:t xml:space="preserve"> $                </w:t>
            </w:r>
            <w:r w:rsidRPr="0097330F">
              <w:rPr>
                <w:rFonts w:ascii="Century Gothic" w:eastAsia="Times New Roman" w:hAnsi="Century Gothic" w:cstheme="minorHAnsi"/>
                <w:color w:val="000000"/>
                <w:sz w:val="16"/>
                <w:szCs w:val="16"/>
                <w:lang w:eastAsia="es-EC"/>
              </w:rPr>
              <w:t xml:space="preserve">2,30 </w:t>
            </w:r>
          </w:p>
        </w:tc>
        <w:tc>
          <w:tcPr>
            <w:tcW w:w="176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97330F" w:rsidRPr="0097330F" w:rsidRDefault="0097330F" w:rsidP="0097330F">
            <w:pPr>
              <w:spacing w:after="0" w:line="240" w:lineRule="auto"/>
              <w:jc w:val="center"/>
              <w:rPr>
                <w:rFonts w:ascii="Century Gothic" w:eastAsia="Times New Roman" w:hAnsi="Century Gothic" w:cstheme="minorHAnsi"/>
                <w:color w:val="000000"/>
                <w:sz w:val="16"/>
                <w:szCs w:val="16"/>
                <w:lang w:eastAsia="es-EC"/>
              </w:rPr>
            </w:pPr>
            <w:r w:rsidRPr="009C1F21">
              <w:rPr>
                <w:rFonts w:ascii="Century Gothic" w:eastAsia="Times New Roman" w:hAnsi="Century Gothic" w:cstheme="minorHAnsi"/>
                <w:color w:val="000000"/>
                <w:sz w:val="16"/>
                <w:szCs w:val="16"/>
                <w:lang w:eastAsia="es-EC"/>
              </w:rPr>
              <w:t xml:space="preserve"> $       </w:t>
            </w:r>
            <w:r w:rsidRPr="0097330F">
              <w:rPr>
                <w:rFonts w:ascii="Century Gothic" w:eastAsia="Times New Roman" w:hAnsi="Century Gothic" w:cstheme="minorHAnsi"/>
                <w:color w:val="000000"/>
                <w:sz w:val="16"/>
                <w:szCs w:val="16"/>
                <w:lang w:eastAsia="es-EC"/>
              </w:rPr>
              <w:t xml:space="preserve">115,00 </w:t>
            </w:r>
          </w:p>
        </w:tc>
      </w:tr>
      <w:tr w:rsidR="0097330F" w:rsidRPr="0097330F" w:rsidTr="00902F22">
        <w:trPr>
          <w:trHeight w:val="265"/>
        </w:trPr>
        <w:tc>
          <w:tcPr>
            <w:tcW w:w="5020" w:type="dxa"/>
            <w:tcBorders>
              <w:top w:val="single" w:sz="4" w:space="0" w:color="auto"/>
              <w:left w:val="nil"/>
              <w:bottom w:val="nil"/>
              <w:right w:val="nil"/>
            </w:tcBorders>
            <w:shd w:val="clear" w:color="000000" w:fill="FFFFFF"/>
            <w:noWrap/>
            <w:vAlign w:val="bottom"/>
            <w:hideMark/>
          </w:tcPr>
          <w:p w:rsidR="0097330F" w:rsidRPr="0097330F" w:rsidRDefault="0097330F" w:rsidP="0097330F">
            <w:pPr>
              <w:spacing w:after="0" w:line="240" w:lineRule="auto"/>
              <w:rPr>
                <w:rFonts w:eastAsia="Times New Roman" w:cs="Arial"/>
                <w:color w:val="000000"/>
                <w:lang w:eastAsia="es-EC"/>
              </w:rPr>
            </w:pPr>
            <w:r w:rsidRPr="0097330F">
              <w:rPr>
                <w:rFonts w:eastAsia="Times New Roman" w:cs="Arial"/>
                <w:color w:val="000000"/>
                <w:lang w:eastAsia="es-EC"/>
              </w:rPr>
              <w:t> </w:t>
            </w:r>
          </w:p>
        </w:tc>
        <w:tc>
          <w:tcPr>
            <w:tcW w:w="1013" w:type="dxa"/>
            <w:tcBorders>
              <w:top w:val="single" w:sz="4" w:space="0" w:color="auto"/>
              <w:left w:val="nil"/>
              <w:bottom w:val="nil"/>
              <w:right w:val="single" w:sz="4" w:space="0" w:color="auto"/>
            </w:tcBorders>
            <w:shd w:val="clear" w:color="000000" w:fill="FFFFFF"/>
            <w:noWrap/>
            <w:vAlign w:val="bottom"/>
            <w:hideMark/>
          </w:tcPr>
          <w:p w:rsidR="0097330F" w:rsidRPr="0097330F" w:rsidRDefault="0097330F" w:rsidP="0097330F">
            <w:pPr>
              <w:spacing w:after="0" w:line="240" w:lineRule="auto"/>
              <w:rPr>
                <w:rFonts w:eastAsia="Times New Roman" w:cs="Arial"/>
                <w:color w:val="000000"/>
                <w:lang w:eastAsia="es-EC"/>
              </w:rPr>
            </w:pPr>
            <w:r w:rsidRPr="0097330F">
              <w:rPr>
                <w:rFonts w:eastAsia="Times New Roman" w:cs="Arial"/>
                <w:color w:val="000000"/>
                <w:lang w:eastAsia="es-EC"/>
              </w:rPr>
              <w:t> </w:t>
            </w:r>
          </w:p>
        </w:tc>
        <w:tc>
          <w:tcPr>
            <w:tcW w:w="137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97330F" w:rsidRPr="0097330F" w:rsidRDefault="0097330F" w:rsidP="0097330F">
            <w:pPr>
              <w:spacing w:after="0" w:line="240" w:lineRule="auto"/>
              <w:rPr>
                <w:rFonts w:ascii="Century Gothic" w:eastAsia="Times New Roman" w:hAnsi="Century Gothic" w:cstheme="minorHAnsi"/>
                <w:b/>
                <w:bCs/>
                <w:color w:val="000000"/>
                <w:sz w:val="20"/>
                <w:szCs w:val="20"/>
                <w:lang w:eastAsia="es-EC"/>
              </w:rPr>
            </w:pPr>
            <w:r w:rsidRPr="0097330F">
              <w:rPr>
                <w:rFonts w:ascii="Century Gothic" w:eastAsia="Times New Roman" w:hAnsi="Century Gothic" w:cstheme="minorHAnsi"/>
                <w:b/>
                <w:bCs/>
                <w:color w:val="000000"/>
                <w:sz w:val="20"/>
                <w:szCs w:val="20"/>
                <w:lang w:eastAsia="es-EC"/>
              </w:rPr>
              <w:t>Sub-Total</w:t>
            </w:r>
          </w:p>
        </w:tc>
        <w:tc>
          <w:tcPr>
            <w:tcW w:w="176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97330F" w:rsidRPr="0097330F" w:rsidRDefault="0097330F" w:rsidP="0097330F">
            <w:pPr>
              <w:spacing w:after="0" w:line="240" w:lineRule="auto"/>
              <w:jc w:val="center"/>
              <w:rPr>
                <w:rFonts w:ascii="Century Gothic" w:eastAsia="Times New Roman" w:hAnsi="Century Gothic" w:cstheme="minorHAnsi"/>
                <w:color w:val="000000"/>
                <w:sz w:val="16"/>
                <w:szCs w:val="16"/>
                <w:lang w:eastAsia="es-EC"/>
              </w:rPr>
            </w:pPr>
            <w:r w:rsidRPr="009C1F21">
              <w:rPr>
                <w:rFonts w:ascii="Century Gothic" w:eastAsia="Times New Roman" w:hAnsi="Century Gothic" w:cstheme="minorHAnsi"/>
                <w:color w:val="000000"/>
                <w:sz w:val="16"/>
                <w:szCs w:val="16"/>
                <w:lang w:eastAsia="es-EC"/>
              </w:rPr>
              <w:t xml:space="preserve"> $       </w:t>
            </w:r>
            <w:r w:rsidRPr="0097330F">
              <w:rPr>
                <w:rFonts w:ascii="Century Gothic" w:eastAsia="Times New Roman" w:hAnsi="Century Gothic" w:cstheme="minorHAnsi"/>
                <w:color w:val="000000"/>
                <w:sz w:val="16"/>
                <w:szCs w:val="16"/>
                <w:lang w:eastAsia="es-EC"/>
              </w:rPr>
              <w:t xml:space="preserve">115,00 </w:t>
            </w:r>
          </w:p>
        </w:tc>
      </w:tr>
      <w:tr w:rsidR="0097330F" w:rsidRPr="0097330F" w:rsidTr="00902F22">
        <w:trPr>
          <w:trHeight w:val="279"/>
        </w:trPr>
        <w:tc>
          <w:tcPr>
            <w:tcW w:w="5020" w:type="dxa"/>
            <w:tcBorders>
              <w:top w:val="nil"/>
              <w:left w:val="nil"/>
              <w:bottom w:val="nil"/>
              <w:right w:val="nil"/>
            </w:tcBorders>
            <w:shd w:val="clear" w:color="000000" w:fill="FFFFFF"/>
            <w:noWrap/>
            <w:vAlign w:val="bottom"/>
            <w:hideMark/>
          </w:tcPr>
          <w:p w:rsidR="0097330F" w:rsidRPr="0097330F" w:rsidRDefault="0097330F" w:rsidP="0097330F">
            <w:pPr>
              <w:spacing w:after="0" w:line="240" w:lineRule="auto"/>
              <w:rPr>
                <w:rFonts w:eastAsia="Times New Roman" w:cs="Arial"/>
                <w:color w:val="000000"/>
                <w:lang w:eastAsia="es-EC"/>
              </w:rPr>
            </w:pPr>
            <w:r w:rsidRPr="0097330F">
              <w:rPr>
                <w:rFonts w:eastAsia="Times New Roman" w:cs="Arial"/>
                <w:color w:val="000000"/>
                <w:lang w:eastAsia="es-EC"/>
              </w:rPr>
              <w:t> </w:t>
            </w:r>
          </w:p>
        </w:tc>
        <w:tc>
          <w:tcPr>
            <w:tcW w:w="1013" w:type="dxa"/>
            <w:tcBorders>
              <w:top w:val="nil"/>
              <w:left w:val="nil"/>
              <w:bottom w:val="nil"/>
              <w:right w:val="single" w:sz="4" w:space="0" w:color="auto"/>
            </w:tcBorders>
            <w:shd w:val="clear" w:color="000000" w:fill="FFFFFF"/>
            <w:noWrap/>
            <w:vAlign w:val="bottom"/>
            <w:hideMark/>
          </w:tcPr>
          <w:p w:rsidR="0097330F" w:rsidRPr="0097330F" w:rsidRDefault="0097330F" w:rsidP="0097330F">
            <w:pPr>
              <w:spacing w:after="0" w:line="240" w:lineRule="auto"/>
              <w:rPr>
                <w:rFonts w:eastAsia="Times New Roman" w:cs="Arial"/>
                <w:color w:val="000000"/>
                <w:lang w:eastAsia="es-EC"/>
              </w:rPr>
            </w:pPr>
            <w:r w:rsidRPr="0097330F">
              <w:rPr>
                <w:rFonts w:eastAsia="Times New Roman" w:cs="Arial"/>
                <w:color w:val="000000"/>
                <w:lang w:eastAsia="es-EC"/>
              </w:rPr>
              <w:t> </w:t>
            </w:r>
          </w:p>
        </w:tc>
        <w:tc>
          <w:tcPr>
            <w:tcW w:w="137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97330F" w:rsidRPr="0097330F" w:rsidRDefault="0097330F" w:rsidP="0097330F">
            <w:pPr>
              <w:spacing w:after="0" w:line="240" w:lineRule="auto"/>
              <w:rPr>
                <w:rFonts w:ascii="Century Gothic" w:eastAsia="Times New Roman" w:hAnsi="Century Gothic" w:cstheme="minorHAnsi"/>
                <w:b/>
                <w:bCs/>
                <w:color w:val="000000"/>
                <w:sz w:val="20"/>
                <w:szCs w:val="20"/>
                <w:lang w:eastAsia="es-EC"/>
              </w:rPr>
            </w:pPr>
            <w:r w:rsidRPr="0097330F">
              <w:rPr>
                <w:rFonts w:ascii="Century Gothic" w:eastAsia="Times New Roman" w:hAnsi="Century Gothic" w:cstheme="minorHAnsi"/>
                <w:b/>
                <w:bCs/>
                <w:color w:val="000000"/>
                <w:sz w:val="20"/>
                <w:szCs w:val="20"/>
                <w:lang w:eastAsia="es-EC"/>
              </w:rPr>
              <w:t>IVA</w:t>
            </w:r>
          </w:p>
        </w:tc>
        <w:tc>
          <w:tcPr>
            <w:tcW w:w="176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97330F" w:rsidRPr="0097330F" w:rsidRDefault="0097330F" w:rsidP="0097330F">
            <w:pPr>
              <w:spacing w:after="0" w:line="240" w:lineRule="auto"/>
              <w:jc w:val="center"/>
              <w:rPr>
                <w:rFonts w:ascii="Century Gothic" w:eastAsia="Times New Roman" w:hAnsi="Century Gothic" w:cstheme="minorHAnsi"/>
                <w:color w:val="000000"/>
                <w:sz w:val="16"/>
                <w:szCs w:val="16"/>
                <w:lang w:eastAsia="es-EC"/>
              </w:rPr>
            </w:pPr>
            <w:r w:rsidRPr="0097330F">
              <w:rPr>
                <w:rFonts w:ascii="Century Gothic" w:eastAsia="Times New Roman" w:hAnsi="Century Gothic" w:cstheme="minorHAnsi"/>
                <w:color w:val="000000"/>
                <w:sz w:val="16"/>
                <w:szCs w:val="16"/>
                <w:lang w:eastAsia="es-EC"/>
              </w:rPr>
              <w:t xml:space="preserve"> $          13,80 </w:t>
            </w:r>
          </w:p>
        </w:tc>
      </w:tr>
      <w:tr w:rsidR="0097330F" w:rsidRPr="0097330F" w:rsidTr="00902F22">
        <w:trPr>
          <w:trHeight w:val="292"/>
        </w:trPr>
        <w:tc>
          <w:tcPr>
            <w:tcW w:w="5020" w:type="dxa"/>
            <w:tcBorders>
              <w:top w:val="nil"/>
              <w:left w:val="nil"/>
              <w:bottom w:val="nil"/>
              <w:right w:val="nil"/>
            </w:tcBorders>
            <w:shd w:val="clear" w:color="000000" w:fill="FFFFFF"/>
            <w:noWrap/>
            <w:vAlign w:val="bottom"/>
            <w:hideMark/>
          </w:tcPr>
          <w:p w:rsidR="0097330F" w:rsidRPr="0097330F" w:rsidRDefault="0097330F" w:rsidP="0097330F">
            <w:pPr>
              <w:spacing w:after="0" w:line="240" w:lineRule="auto"/>
              <w:rPr>
                <w:rFonts w:eastAsia="Times New Roman" w:cs="Arial"/>
                <w:b/>
                <w:bCs/>
                <w:color w:val="000000"/>
                <w:sz w:val="24"/>
                <w:szCs w:val="24"/>
                <w:lang w:eastAsia="es-EC"/>
              </w:rPr>
            </w:pPr>
            <w:r w:rsidRPr="0097330F">
              <w:rPr>
                <w:rFonts w:eastAsia="Times New Roman" w:cs="Arial"/>
                <w:b/>
                <w:bCs/>
                <w:color w:val="000000"/>
                <w:sz w:val="24"/>
                <w:szCs w:val="24"/>
                <w:lang w:eastAsia="es-EC"/>
              </w:rPr>
              <w:t> </w:t>
            </w:r>
          </w:p>
        </w:tc>
        <w:tc>
          <w:tcPr>
            <w:tcW w:w="1013" w:type="dxa"/>
            <w:tcBorders>
              <w:top w:val="nil"/>
              <w:left w:val="nil"/>
              <w:bottom w:val="nil"/>
              <w:right w:val="single" w:sz="4" w:space="0" w:color="auto"/>
            </w:tcBorders>
            <w:shd w:val="clear" w:color="000000" w:fill="FFFFFF"/>
            <w:noWrap/>
            <w:vAlign w:val="bottom"/>
            <w:hideMark/>
          </w:tcPr>
          <w:p w:rsidR="0097330F" w:rsidRPr="0097330F" w:rsidRDefault="0097330F" w:rsidP="0097330F">
            <w:pPr>
              <w:spacing w:after="0" w:line="240" w:lineRule="auto"/>
              <w:rPr>
                <w:rFonts w:eastAsia="Times New Roman" w:cs="Arial"/>
                <w:color w:val="000000"/>
                <w:lang w:eastAsia="es-EC"/>
              </w:rPr>
            </w:pPr>
            <w:r w:rsidRPr="0097330F">
              <w:rPr>
                <w:rFonts w:eastAsia="Times New Roman" w:cs="Arial"/>
                <w:color w:val="000000"/>
                <w:lang w:eastAsia="es-EC"/>
              </w:rPr>
              <w:t> </w:t>
            </w:r>
          </w:p>
        </w:tc>
        <w:tc>
          <w:tcPr>
            <w:tcW w:w="137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97330F" w:rsidRPr="0097330F" w:rsidRDefault="0097330F" w:rsidP="0097330F">
            <w:pPr>
              <w:spacing w:after="0" w:line="240" w:lineRule="auto"/>
              <w:rPr>
                <w:rFonts w:ascii="Century Gothic" w:eastAsia="Times New Roman" w:hAnsi="Century Gothic" w:cstheme="minorHAnsi"/>
                <w:b/>
                <w:bCs/>
                <w:color w:val="000000"/>
                <w:sz w:val="20"/>
                <w:szCs w:val="20"/>
                <w:lang w:eastAsia="es-EC"/>
              </w:rPr>
            </w:pPr>
            <w:r w:rsidRPr="0097330F">
              <w:rPr>
                <w:rFonts w:ascii="Century Gothic" w:eastAsia="Times New Roman" w:hAnsi="Century Gothic" w:cstheme="minorHAnsi"/>
                <w:b/>
                <w:bCs/>
                <w:color w:val="000000"/>
                <w:sz w:val="20"/>
                <w:szCs w:val="20"/>
                <w:lang w:eastAsia="es-EC"/>
              </w:rPr>
              <w:t>Total</w:t>
            </w:r>
          </w:p>
        </w:tc>
        <w:tc>
          <w:tcPr>
            <w:tcW w:w="1769" w:type="dxa"/>
            <w:tcBorders>
              <w:top w:val="single" w:sz="4" w:space="0" w:color="auto"/>
              <w:left w:val="single" w:sz="4" w:space="0" w:color="auto"/>
              <w:bottom w:val="single" w:sz="4" w:space="0" w:color="auto"/>
              <w:right w:val="single" w:sz="4" w:space="0" w:color="auto"/>
            </w:tcBorders>
            <w:shd w:val="clear" w:color="000000" w:fill="CCCCFF"/>
            <w:noWrap/>
            <w:vAlign w:val="bottom"/>
            <w:hideMark/>
          </w:tcPr>
          <w:p w:rsidR="0097330F" w:rsidRPr="0097330F" w:rsidRDefault="0097330F" w:rsidP="0097330F">
            <w:pPr>
              <w:spacing w:after="0" w:line="240" w:lineRule="auto"/>
              <w:jc w:val="center"/>
              <w:rPr>
                <w:rFonts w:ascii="Century Gothic" w:eastAsia="Times New Roman" w:hAnsi="Century Gothic" w:cstheme="minorHAnsi"/>
                <w:color w:val="000000"/>
                <w:sz w:val="16"/>
                <w:szCs w:val="16"/>
                <w:lang w:eastAsia="es-EC"/>
              </w:rPr>
            </w:pPr>
            <w:r w:rsidRPr="009C1F21">
              <w:rPr>
                <w:rFonts w:ascii="Century Gothic" w:eastAsia="Times New Roman" w:hAnsi="Century Gothic" w:cstheme="minorHAnsi"/>
                <w:color w:val="000000"/>
                <w:sz w:val="16"/>
                <w:szCs w:val="16"/>
                <w:lang w:eastAsia="es-EC"/>
              </w:rPr>
              <w:t xml:space="preserve"> $       </w:t>
            </w:r>
            <w:r w:rsidRPr="0097330F">
              <w:rPr>
                <w:rFonts w:ascii="Century Gothic" w:eastAsia="Times New Roman" w:hAnsi="Century Gothic" w:cstheme="minorHAnsi"/>
                <w:color w:val="000000"/>
                <w:sz w:val="16"/>
                <w:szCs w:val="16"/>
                <w:lang w:eastAsia="es-EC"/>
              </w:rPr>
              <w:t xml:space="preserve">128,80 </w:t>
            </w:r>
          </w:p>
        </w:tc>
      </w:tr>
    </w:tbl>
    <w:p w:rsidR="009C1F21" w:rsidRDefault="009C1F21">
      <w:pPr>
        <w:rPr>
          <w:rFonts w:ascii="Century Gothic" w:hAnsi="Century Gothic" w:cs="Arial"/>
          <w:color w:val="000000"/>
          <w:sz w:val="24"/>
          <w:szCs w:val="24"/>
        </w:rPr>
      </w:pPr>
    </w:p>
    <w:p w:rsidR="00902F22" w:rsidRDefault="00902F22">
      <w:pPr>
        <w:rPr>
          <w:rFonts w:ascii="Century Gothic" w:hAnsi="Century Gothic" w:cs="Arial"/>
          <w:color w:val="000000"/>
          <w:sz w:val="24"/>
          <w:szCs w:val="24"/>
        </w:rPr>
      </w:pPr>
    </w:p>
    <w:p w:rsidR="00834B4D" w:rsidRPr="00F94321" w:rsidRDefault="00834B4D" w:rsidP="00834B4D">
      <w:pPr>
        <w:spacing w:after="0"/>
        <w:jc w:val="both"/>
        <w:rPr>
          <w:rFonts w:ascii="Century Gothic" w:hAnsi="Century Gothic" w:cstheme="minorHAnsi"/>
          <w:sz w:val="24"/>
          <w:szCs w:val="24"/>
        </w:rPr>
      </w:pPr>
      <w:r w:rsidRPr="00F94321">
        <w:rPr>
          <w:rFonts w:ascii="Century Gothic" w:hAnsi="Century Gothic" w:cstheme="minorHAnsi"/>
          <w:b/>
          <w:sz w:val="24"/>
          <w:szCs w:val="24"/>
        </w:rPr>
        <w:t>Solución Propuesta</w:t>
      </w:r>
      <w:r>
        <w:rPr>
          <w:rFonts w:ascii="Century Gothic" w:hAnsi="Century Gothic" w:cstheme="minorHAnsi"/>
          <w:b/>
          <w:sz w:val="24"/>
          <w:szCs w:val="24"/>
        </w:rPr>
        <w:t xml:space="preserve"> Digital</w:t>
      </w:r>
      <w:r w:rsidRPr="00F94321">
        <w:rPr>
          <w:rFonts w:ascii="Century Gothic" w:hAnsi="Century Gothic" w:cstheme="minorHAnsi"/>
          <w:b/>
          <w:sz w:val="24"/>
          <w:szCs w:val="24"/>
        </w:rPr>
        <w:t>:</w:t>
      </w:r>
    </w:p>
    <w:p w:rsidR="00834B4D" w:rsidRPr="00F94321" w:rsidRDefault="00834B4D" w:rsidP="00834B4D">
      <w:pPr>
        <w:pStyle w:val="Sinespaciado"/>
        <w:jc w:val="both"/>
        <w:rPr>
          <w:rFonts w:ascii="Century Gothic" w:hAnsi="Century Gothic" w:cstheme="minorHAnsi"/>
          <w:b/>
          <w:bCs/>
          <w:sz w:val="24"/>
          <w:szCs w:val="24"/>
        </w:rPr>
      </w:pPr>
    </w:p>
    <w:p w:rsidR="00834B4D" w:rsidRPr="00F94321" w:rsidRDefault="00834B4D" w:rsidP="00834B4D">
      <w:pPr>
        <w:pStyle w:val="Sinespaciado"/>
        <w:jc w:val="both"/>
        <w:rPr>
          <w:rFonts w:ascii="Century Gothic" w:hAnsi="Century Gothic" w:cstheme="minorHAnsi"/>
          <w:bCs/>
          <w:sz w:val="24"/>
          <w:szCs w:val="24"/>
        </w:rPr>
      </w:pPr>
      <w:r w:rsidRPr="00F94321">
        <w:rPr>
          <w:rFonts w:ascii="Century Gothic" w:hAnsi="Century Gothic" w:cstheme="minorHAnsi"/>
          <w:bCs/>
          <w:sz w:val="24"/>
          <w:szCs w:val="24"/>
        </w:rPr>
        <w:t xml:space="preserve">DataSolutions propone cotizar los siguientes servicios para </w:t>
      </w:r>
      <w:r w:rsidRPr="00411430">
        <w:rPr>
          <w:rFonts w:ascii="Century Gothic" w:hAnsi="Century Gothic" w:cstheme="minorHAnsi"/>
          <w:bCs/>
          <w:sz w:val="24"/>
          <w:szCs w:val="24"/>
        </w:rPr>
        <w:t>Aeromilitec</w:t>
      </w:r>
      <w:r>
        <w:rPr>
          <w:rFonts w:ascii="Century Gothic" w:hAnsi="Century Gothic" w:cstheme="minorHAnsi"/>
          <w:bCs/>
          <w:sz w:val="24"/>
          <w:szCs w:val="24"/>
        </w:rPr>
        <w:t xml:space="preserve">: </w:t>
      </w:r>
    </w:p>
    <w:p w:rsidR="00834B4D" w:rsidRPr="00F94321" w:rsidRDefault="00834B4D" w:rsidP="00834B4D">
      <w:pPr>
        <w:pStyle w:val="Sinespaciado"/>
        <w:jc w:val="both"/>
        <w:rPr>
          <w:rFonts w:ascii="Century Gothic" w:hAnsi="Century Gothic" w:cstheme="minorHAnsi"/>
          <w:b/>
          <w:bCs/>
          <w:sz w:val="24"/>
          <w:szCs w:val="24"/>
        </w:rPr>
      </w:pPr>
    </w:p>
    <w:p w:rsidR="00834B4D" w:rsidRPr="00834B4D" w:rsidRDefault="00834B4D" w:rsidP="00834B4D">
      <w:pPr>
        <w:pStyle w:val="Sinespaciado"/>
        <w:numPr>
          <w:ilvl w:val="0"/>
          <w:numId w:val="20"/>
        </w:numPr>
        <w:spacing w:line="360" w:lineRule="auto"/>
        <w:jc w:val="both"/>
        <w:rPr>
          <w:rFonts w:ascii="Century Gothic" w:hAnsi="Century Gothic" w:cstheme="minorHAnsi"/>
          <w:bCs/>
          <w:sz w:val="24"/>
          <w:szCs w:val="24"/>
        </w:rPr>
      </w:pPr>
      <w:r w:rsidRPr="00F94321">
        <w:rPr>
          <w:rFonts w:ascii="Century Gothic" w:hAnsi="Century Gothic" w:cstheme="minorHAnsi"/>
          <w:b/>
          <w:bCs/>
          <w:sz w:val="24"/>
          <w:szCs w:val="24"/>
        </w:rPr>
        <w:t xml:space="preserve">Digitalización – </w:t>
      </w:r>
      <w:r w:rsidRPr="00F94321">
        <w:rPr>
          <w:rFonts w:ascii="Century Gothic" w:hAnsi="Century Gothic" w:cstheme="minorHAnsi"/>
          <w:bCs/>
          <w:sz w:val="24"/>
          <w:szCs w:val="24"/>
        </w:rPr>
        <w:t>Proceso a través del cual se propone la conversión de la información física a un medio digital. El servicio de digitalización se lo genera a través de los siguientes pasos:</w:t>
      </w:r>
    </w:p>
    <w:p w:rsidR="00834B4D" w:rsidRPr="00F94321" w:rsidRDefault="00834B4D" w:rsidP="00834B4D">
      <w:pPr>
        <w:pStyle w:val="Prrafodelista"/>
        <w:numPr>
          <w:ilvl w:val="0"/>
          <w:numId w:val="19"/>
        </w:numPr>
        <w:spacing w:line="360" w:lineRule="auto"/>
        <w:ind w:left="1068"/>
        <w:jc w:val="both"/>
        <w:outlineLvl w:val="0"/>
        <w:rPr>
          <w:rFonts w:ascii="Century Gothic" w:eastAsia="ヒラギノ角ゴ Pro W3" w:hAnsi="Century Gothic" w:cs="Arial"/>
          <w:b/>
          <w:color w:val="000000"/>
          <w:sz w:val="24"/>
          <w:szCs w:val="24"/>
        </w:rPr>
      </w:pPr>
      <w:r w:rsidRPr="00F94321">
        <w:rPr>
          <w:rFonts w:ascii="Century Gothic" w:eastAsia="ヒラギノ角ゴ Pro W3" w:hAnsi="Century Gothic" w:cs="Arial"/>
          <w:color w:val="000000"/>
          <w:sz w:val="24"/>
          <w:szCs w:val="24"/>
        </w:rPr>
        <w:t xml:space="preserve">Identificación de Documentos Que Digitalizar </w:t>
      </w:r>
    </w:p>
    <w:p w:rsidR="00834B4D" w:rsidRPr="0010077E" w:rsidRDefault="00834B4D" w:rsidP="00834B4D">
      <w:pPr>
        <w:pStyle w:val="Prrafodelista"/>
        <w:numPr>
          <w:ilvl w:val="0"/>
          <w:numId w:val="19"/>
        </w:numPr>
        <w:spacing w:line="360" w:lineRule="auto"/>
        <w:ind w:left="1068"/>
        <w:jc w:val="both"/>
        <w:outlineLvl w:val="0"/>
        <w:rPr>
          <w:rFonts w:ascii="Century Gothic" w:eastAsia="ヒラギノ角ゴ Pro W3" w:hAnsi="Century Gothic" w:cs="Arial"/>
          <w:color w:val="000000"/>
          <w:sz w:val="24"/>
          <w:szCs w:val="24"/>
        </w:rPr>
      </w:pPr>
      <w:r w:rsidRPr="00F94321">
        <w:rPr>
          <w:rFonts w:ascii="Century Gothic" w:eastAsia="ヒラギノ角ゴ Pro W3" w:hAnsi="Century Gothic" w:cs="Arial"/>
          <w:color w:val="000000"/>
          <w:sz w:val="24"/>
          <w:szCs w:val="24"/>
        </w:rPr>
        <w:t>Preparación de Documentos para Digitalizar (Sacar Grapas, Ligas o Clips).</w:t>
      </w:r>
    </w:p>
    <w:p w:rsidR="00834B4D" w:rsidRPr="00F94321" w:rsidRDefault="00834B4D" w:rsidP="00834B4D">
      <w:pPr>
        <w:pStyle w:val="Prrafodelista"/>
        <w:numPr>
          <w:ilvl w:val="0"/>
          <w:numId w:val="19"/>
        </w:numPr>
        <w:spacing w:line="360" w:lineRule="auto"/>
        <w:ind w:left="1068"/>
        <w:jc w:val="both"/>
        <w:outlineLvl w:val="0"/>
        <w:rPr>
          <w:rFonts w:ascii="Century Gothic" w:eastAsia="ヒラギノ角ゴ Pro W3" w:hAnsi="Century Gothic" w:cs="Arial"/>
          <w:color w:val="000000"/>
          <w:sz w:val="24"/>
          <w:szCs w:val="24"/>
        </w:rPr>
      </w:pPr>
      <w:r w:rsidRPr="00F94321">
        <w:rPr>
          <w:rFonts w:ascii="Century Gothic" w:eastAsia="ヒラギノ角ゴ Pro W3" w:hAnsi="Century Gothic" w:cs="Arial"/>
          <w:color w:val="000000"/>
          <w:sz w:val="24"/>
          <w:szCs w:val="24"/>
        </w:rPr>
        <w:t>Clasificación de los Documentos para Digitalizar (Tipo de Documentos).</w:t>
      </w:r>
    </w:p>
    <w:p w:rsidR="00834B4D" w:rsidRPr="00F94321" w:rsidRDefault="00834B4D" w:rsidP="00834B4D">
      <w:pPr>
        <w:pStyle w:val="Prrafodelista"/>
        <w:numPr>
          <w:ilvl w:val="0"/>
          <w:numId w:val="19"/>
        </w:numPr>
        <w:spacing w:line="360" w:lineRule="auto"/>
        <w:ind w:left="1068"/>
        <w:jc w:val="both"/>
        <w:outlineLvl w:val="0"/>
        <w:rPr>
          <w:rFonts w:ascii="Century Gothic" w:eastAsia="ヒラギノ角ゴ Pro W3" w:hAnsi="Century Gothic" w:cs="Arial"/>
          <w:color w:val="000000"/>
          <w:sz w:val="24"/>
          <w:szCs w:val="24"/>
        </w:rPr>
      </w:pPr>
      <w:r w:rsidRPr="00F94321">
        <w:rPr>
          <w:rFonts w:ascii="Century Gothic" w:eastAsia="ヒラギノ角ゴ Pro W3" w:hAnsi="Century Gothic" w:cs="Arial"/>
          <w:color w:val="000000"/>
          <w:sz w:val="24"/>
          <w:szCs w:val="24"/>
        </w:rPr>
        <w:t>Conversión de Documentos Físicos a Imágenes Digitales.</w:t>
      </w:r>
    </w:p>
    <w:p w:rsidR="00834B4D" w:rsidRPr="00F94321" w:rsidRDefault="00834B4D" w:rsidP="00834B4D">
      <w:pPr>
        <w:pStyle w:val="Prrafodelista"/>
        <w:numPr>
          <w:ilvl w:val="0"/>
          <w:numId w:val="19"/>
        </w:numPr>
        <w:spacing w:line="360" w:lineRule="auto"/>
        <w:ind w:left="1068"/>
        <w:jc w:val="both"/>
        <w:outlineLvl w:val="0"/>
        <w:rPr>
          <w:rFonts w:ascii="Century Gothic" w:eastAsia="ヒラギノ角ゴ Pro W3" w:hAnsi="Century Gothic" w:cs="Arial"/>
          <w:color w:val="000000"/>
          <w:sz w:val="24"/>
          <w:szCs w:val="24"/>
        </w:rPr>
      </w:pPr>
      <w:r w:rsidRPr="00F94321">
        <w:rPr>
          <w:rFonts w:ascii="Century Gothic" w:eastAsia="ヒラギノ角ゴ Pro W3" w:hAnsi="Century Gothic" w:cs="Arial"/>
          <w:color w:val="000000"/>
          <w:sz w:val="24"/>
          <w:szCs w:val="24"/>
        </w:rPr>
        <w:lastRenderedPageBreak/>
        <w:t>Indexación de las Imágenes Digitales. (tres campos de búsqueda)</w:t>
      </w:r>
    </w:p>
    <w:p w:rsidR="00834B4D" w:rsidRPr="00F94321" w:rsidRDefault="00834B4D" w:rsidP="00834B4D">
      <w:pPr>
        <w:pStyle w:val="Prrafodelista"/>
        <w:numPr>
          <w:ilvl w:val="0"/>
          <w:numId w:val="19"/>
        </w:numPr>
        <w:spacing w:line="360" w:lineRule="auto"/>
        <w:ind w:left="1068"/>
        <w:jc w:val="both"/>
        <w:outlineLvl w:val="0"/>
        <w:rPr>
          <w:rFonts w:ascii="Century Gothic" w:eastAsia="ヒラギノ角ゴ Pro W3" w:hAnsi="Century Gothic" w:cs="Arial"/>
          <w:color w:val="000000"/>
          <w:sz w:val="24"/>
          <w:szCs w:val="24"/>
        </w:rPr>
      </w:pPr>
      <w:r w:rsidRPr="00F94321">
        <w:rPr>
          <w:rFonts w:ascii="Century Gothic" w:eastAsia="ヒラギノ角ゴ Pro W3" w:hAnsi="Century Gothic" w:cs="Arial"/>
          <w:color w:val="000000"/>
          <w:sz w:val="24"/>
          <w:szCs w:val="24"/>
        </w:rPr>
        <w:t>Prueba de Calidad de Imágenes Digitalizadas.</w:t>
      </w:r>
    </w:p>
    <w:p w:rsidR="00834B4D" w:rsidRPr="00F94321" w:rsidRDefault="00834B4D" w:rsidP="00834B4D">
      <w:pPr>
        <w:pStyle w:val="Prrafodelista"/>
        <w:numPr>
          <w:ilvl w:val="0"/>
          <w:numId w:val="19"/>
        </w:numPr>
        <w:spacing w:line="360" w:lineRule="auto"/>
        <w:ind w:left="1068"/>
        <w:jc w:val="both"/>
        <w:outlineLvl w:val="0"/>
        <w:rPr>
          <w:rFonts w:ascii="Century Gothic" w:eastAsia="ヒラギノ角ゴ Pro W3" w:hAnsi="Century Gothic" w:cs="Arial"/>
          <w:color w:val="000000"/>
          <w:sz w:val="24"/>
          <w:szCs w:val="24"/>
        </w:rPr>
      </w:pPr>
      <w:r w:rsidRPr="00F94321">
        <w:rPr>
          <w:rFonts w:ascii="Century Gothic" w:eastAsia="ヒラギノ角ゴ Pro W3" w:hAnsi="Century Gothic" w:cs="Arial"/>
          <w:color w:val="000000"/>
          <w:sz w:val="24"/>
          <w:szCs w:val="24"/>
        </w:rPr>
        <w:t>Dar de alta la información es decir subir las Imágenes Digitales a los Servidores de DataSolutions (El cliente puede acceder con un Usuario y Clave).</w:t>
      </w:r>
    </w:p>
    <w:p w:rsidR="00834B4D" w:rsidRPr="00F94321" w:rsidRDefault="00834B4D" w:rsidP="00834B4D">
      <w:pPr>
        <w:pStyle w:val="Prrafodelista"/>
        <w:numPr>
          <w:ilvl w:val="0"/>
          <w:numId w:val="19"/>
        </w:numPr>
        <w:spacing w:line="360" w:lineRule="auto"/>
        <w:ind w:left="1068"/>
        <w:jc w:val="both"/>
        <w:outlineLvl w:val="0"/>
        <w:rPr>
          <w:rFonts w:ascii="Century Gothic" w:eastAsia="ヒラギノ角ゴ Pro W3" w:hAnsi="Century Gothic" w:cs="Arial"/>
          <w:color w:val="000000"/>
          <w:sz w:val="24"/>
          <w:szCs w:val="24"/>
        </w:rPr>
      </w:pPr>
      <w:r w:rsidRPr="00F94321">
        <w:rPr>
          <w:rFonts w:ascii="Century Gothic" w:eastAsia="ヒラギノ角ゴ Pro W3" w:hAnsi="Century Gothic" w:cs="Arial"/>
          <w:color w:val="000000"/>
          <w:sz w:val="24"/>
          <w:szCs w:val="24"/>
        </w:rPr>
        <w:t>Puesta en marcha en servidor de pruebas de la solución.</w:t>
      </w:r>
    </w:p>
    <w:p w:rsidR="00834B4D" w:rsidRPr="00F94321" w:rsidRDefault="00834B4D" w:rsidP="00834B4D">
      <w:pPr>
        <w:pStyle w:val="Prrafodelista"/>
        <w:numPr>
          <w:ilvl w:val="0"/>
          <w:numId w:val="19"/>
        </w:numPr>
        <w:spacing w:line="360" w:lineRule="auto"/>
        <w:ind w:left="1068"/>
        <w:jc w:val="both"/>
        <w:outlineLvl w:val="0"/>
        <w:rPr>
          <w:rFonts w:ascii="Century Gothic" w:eastAsia="ヒラギノ角ゴ Pro W3" w:hAnsi="Century Gothic" w:cs="Arial"/>
          <w:color w:val="000000"/>
          <w:sz w:val="24"/>
          <w:szCs w:val="24"/>
        </w:rPr>
      </w:pPr>
      <w:r w:rsidRPr="00F94321">
        <w:rPr>
          <w:rFonts w:ascii="Century Gothic" w:eastAsia="ヒラギノ角ゴ Pro W3" w:hAnsi="Century Gothic" w:cs="Arial"/>
          <w:color w:val="000000"/>
          <w:sz w:val="24"/>
          <w:szCs w:val="24"/>
        </w:rPr>
        <w:t>Dar de alta y arranque de la solución con el cliente.</w:t>
      </w:r>
    </w:p>
    <w:p w:rsidR="00834B4D" w:rsidRPr="00F94321" w:rsidRDefault="00834B4D" w:rsidP="00834B4D">
      <w:pPr>
        <w:pStyle w:val="Prrafodelista"/>
        <w:numPr>
          <w:ilvl w:val="0"/>
          <w:numId w:val="19"/>
        </w:numPr>
        <w:spacing w:line="360" w:lineRule="auto"/>
        <w:ind w:left="1068"/>
        <w:jc w:val="both"/>
        <w:outlineLvl w:val="0"/>
        <w:rPr>
          <w:rFonts w:ascii="Century Gothic" w:eastAsia="ヒラギノ角ゴ Pro W3" w:hAnsi="Century Gothic" w:cs="Arial"/>
          <w:color w:val="000000"/>
          <w:sz w:val="24"/>
          <w:szCs w:val="24"/>
        </w:rPr>
      </w:pPr>
      <w:r w:rsidRPr="00F94321">
        <w:rPr>
          <w:rFonts w:ascii="Century Gothic" w:eastAsia="ヒラギノ角ゴ Pro W3" w:hAnsi="Century Gothic" w:cs="Arial"/>
          <w:color w:val="000000"/>
          <w:sz w:val="24"/>
          <w:szCs w:val="24"/>
        </w:rPr>
        <w:t>Generación de Claves y Contraseñas.</w:t>
      </w:r>
    </w:p>
    <w:p w:rsidR="00834B4D" w:rsidRPr="002C6464" w:rsidRDefault="00834B4D" w:rsidP="00834B4D">
      <w:pPr>
        <w:pStyle w:val="Prrafodelista"/>
        <w:numPr>
          <w:ilvl w:val="0"/>
          <w:numId w:val="19"/>
        </w:numPr>
        <w:spacing w:line="360" w:lineRule="auto"/>
        <w:ind w:left="1068"/>
        <w:jc w:val="both"/>
        <w:outlineLvl w:val="0"/>
        <w:rPr>
          <w:rFonts w:ascii="Century Gothic" w:eastAsia="ヒラギノ角ゴ Pro W3" w:hAnsi="Century Gothic" w:cs="Arial"/>
          <w:color w:val="000000"/>
          <w:sz w:val="24"/>
          <w:szCs w:val="24"/>
        </w:rPr>
      </w:pPr>
      <w:r w:rsidRPr="00F94321">
        <w:rPr>
          <w:rFonts w:ascii="Century Gothic" w:eastAsia="ヒラギノ角ゴ Pro W3" w:hAnsi="Century Gothic" w:cs="Arial"/>
          <w:color w:val="000000"/>
          <w:sz w:val="24"/>
          <w:szCs w:val="24"/>
        </w:rPr>
        <w:t>Entrega del sistema y acompañamiento.</w:t>
      </w:r>
    </w:p>
    <w:p w:rsidR="00834B4D" w:rsidRPr="00F94321" w:rsidRDefault="00834B4D" w:rsidP="00834B4D">
      <w:pPr>
        <w:pStyle w:val="Sinespaciado"/>
        <w:spacing w:line="360" w:lineRule="auto"/>
        <w:jc w:val="both"/>
        <w:rPr>
          <w:rFonts w:ascii="Century Gothic" w:hAnsi="Century Gothic" w:cstheme="minorHAnsi"/>
          <w:bCs/>
          <w:sz w:val="24"/>
          <w:szCs w:val="24"/>
        </w:rPr>
      </w:pPr>
      <w:r w:rsidRPr="00F94321">
        <w:rPr>
          <w:rFonts w:ascii="Century Gothic" w:hAnsi="Century Gothic" w:cstheme="minorHAnsi"/>
          <w:b/>
          <w:bCs/>
          <w:sz w:val="24"/>
          <w:szCs w:val="24"/>
        </w:rPr>
        <w:t xml:space="preserve">INDEXACIÓN. – </w:t>
      </w:r>
      <w:r w:rsidRPr="00F94321">
        <w:rPr>
          <w:rFonts w:ascii="Century Gothic" w:hAnsi="Century Gothic" w:cstheme="minorHAnsi"/>
          <w:bCs/>
          <w:sz w:val="24"/>
          <w:szCs w:val="24"/>
        </w:rPr>
        <w:t>proceso en el cual se ingresa mediante una herramienta tecnológica de reconocimiento óptico de caracteres (OCR), el documento digitalizado, convirtiéndolo en un documento que mantenga un orden de datos o informaciones con un criterio común a todos ellos, para facilitar su consulta, búsqueda y análisis.</w:t>
      </w:r>
    </w:p>
    <w:p w:rsidR="00834B4D" w:rsidRPr="00F94321" w:rsidRDefault="00834B4D" w:rsidP="00834B4D">
      <w:pPr>
        <w:pStyle w:val="Sinespaciado"/>
        <w:spacing w:line="360" w:lineRule="auto"/>
        <w:jc w:val="both"/>
        <w:rPr>
          <w:rFonts w:ascii="Century Gothic" w:hAnsi="Century Gothic" w:cstheme="minorHAnsi"/>
          <w:bCs/>
          <w:sz w:val="24"/>
          <w:szCs w:val="24"/>
        </w:rPr>
      </w:pPr>
      <w:r w:rsidRPr="00F94321">
        <w:rPr>
          <w:rFonts w:ascii="Century Gothic" w:hAnsi="Century Gothic" w:cstheme="minorHAnsi"/>
          <w:b/>
          <w:bCs/>
          <w:sz w:val="24"/>
          <w:szCs w:val="24"/>
        </w:rPr>
        <w:t>ALMACENAMIENTO. –</w:t>
      </w:r>
      <w:r w:rsidRPr="00F94321">
        <w:rPr>
          <w:rFonts w:ascii="Century Gothic" w:hAnsi="Century Gothic" w:cstheme="minorHAnsi"/>
          <w:bCs/>
          <w:sz w:val="24"/>
          <w:szCs w:val="24"/>
        </w:rPr>
        <w:t xml:space="preserve"> Proceso en el cual se procede a realizar una carga de la información a nuestras plataformas de gestión integral de información. A través de estas herramientas le garantizamos al cliente la correcta seguridad de su información y también dotamos al cliente con una herramienta para correcta administración y utilización de su data.</w:t>
      </w:r>
    </w:p>
    <w:p w:rsidR="00834B4D" w:rsidRDefault="00834B4D" w:rsidP="00834B4D">
      <w:pPr>
        <w:pStyle w:val="Sinespaciado"/>
        <w:spacing w:line="360" w:lineRule="auto"/>
        <w:jc w:val="both"/>
        <w:rPr>
          <w:rFonts w:ascii="Century Gothic" w:hAnsi="Century Gothic" w:cstheme="minorHAnsi"/>
          <w:bCs/>
          <w:sz w:val="24"/>
          <w:szCs w:val="24"/>
        </w:rPr>
      </w:pPr>
      <w:r w:rsidRPr="00F94321">
        <w:rPr>
          <w:rFonts w:ascii="Century Gothic" w:hAnsi="Century Gothic" w:cstheme="minorHAnsi"/>
          <w:b/>
          <w:bCs/>
          <w:sz w:val="24"/>
          <w:szCs w:val="24"/>
        </w:rPr>
        <w:t xml:space="preserve">INTERFACE WEB. – </w:t>
      </w:r>
      <w:r w:rsidRPr="00F94321">
        <w:rPr>
          <w:rFonts w:ascii="Century Gothic" w:hAnsi="Century Gothic" w:cstheme="minorHAnsi"/>
          <w:bCs/>
          <w:sz w:val="24"/>
          <w:szCs w:val="24"/>
        </w:rPr>
        <w:t xml:space="preserve">El objetivo es que la información del cliente esté disponible 365 días al año. A través de nuestros repositorios documentales ubicados en </w:t>
      </w:r>
    </w:p>
    <w:p w:rsidR="00834B4D" w:rsidRDefault="00834B4D" w:rsidP="009A7C42">
      <w:pPr>
        <w:pStyle w:val="Sinespaciado"/>
        <w:spacing w:line="360" w:lineRule="auto"/>
        <w:jc w:val="both"/>
        <w:rPr>
          <w:rFonts w:ascii="Century Gothic" w:hAnsi="Century Gothic" w:cstheme="minorHAnsi"/>
          <w:bCs/>
          <w:sz w:val="24"/>
          <w:szCs w:val="24"/>
        </w:rPr>
      </w:pPr>
      <w:r w:rsidRPr="00F94321">
        <w:rPr>
          <w:rFonts w:ascii="Century Gothic" w:hAnsi="Century Gothic" w:cstheme="minorHAnsi"/>
          <w:bCs/>
          <w:sz w:val="24"/>
          <w:szCs w:val="24"/>
        </w:rPr>
        <w:t>la nube le abrimos la posibilidad a nuestros clientes para que tengan estos beneficios.</w:t>
      </w:r>
    </w:p>
    <w:p w:rsidR="009A7C42" w:rsidRPr="009A7C42" w:rsidRDefault="009A7C42" w:rsidP="009A7C42">
      <w:pPr>
        <w:pStyle w:val="Sinespaciado"/>
        <w:spacing w:line="360" w:lineRule="auto"/>
        <w:jc w:val="both"/>
        <w:rPr>
          <w:rFonts w:ascii="Century Gothic" w:hAnsi="Century Gothic" w:cstheme="minorHAnsi"/>
          <w:bCs/>
          <w:sz w:val="24"/>
          <w:szCs w:val="24"/>
          <w:lang w:val="es-ES"/>
        </w:rPr>
      </w:pPr>
    </w:p>
    <w:p w:rsidR="009A7C42" w:rsidRDefault="00834B4D" w:rsidP="00834B4D">
      <w:pPr>
        <w:pStyle w:val="Default"/>
        <w:spacing w:line="360" w:lineRule="auto"/>
        <w:jc w:val="both"/>
        <w:rPr>
          <w:rFonts w:ascii="Century Gothic" w:hAnsi="Century Gothic" w:cstheme="minorHAnsi"/>
          <w:bCs/>
        </w:rPr>
      </w:pPr>
      <w:r w:rsidRPr="00F94321">
        <w:rPr>
          <w:rFonts w:ascii="Century Gothic" w:hAnsi="Century Gothic" w:cstheme="minorHAnsi"/>
          <w:bCs/>
        </w:rPr>
        <w:t>A continuación, ponemos a disposición nuestra cotización de estos servicios:</w:t>
      </w:r>
    </w:p>
    <w:p w:rsidR="00902F22" w:rsidRDefault="00902F22" w:rsidP="00834B4D">
      <w:pPr>
        <w:pStyle w:val="Default"/>
        <w:spacing w:line="360" w:lineRule="auto"/>
        <w:jc w:val="both"/>
        <w:rPr>
          <w:rFonts w:ascii="Century Gothic" w:hAnsi="Century Gothic" w:cstheme="minorHAnsi"/>
          <w:bCs/>
        </w:rPr>
      </w:pPr>
    </w:p>
    <w:p w:rsidR="00834B4D" w:rsidRDefault="00834B4D" w:rsidP="00834B4D">
      <w:pPr>
        <w:pStyle w:val="Default"/>
        <w:jc w:val="both"/>
        <w:rPr>
          <w:rFonts w:ascii="Century Gothic" w:hAnsi="Century Gothic" w:cstheme="minorHAnsi"/>
          <w:bCs/>
        </w:rPr>
      </w:pPr>
    </w:p>
    <w:p w:rsidR="009A7C42" w:rsidRPr="00DC5EDF" w:rsidRDefault="009A7C42" w:rsidP="009A7C42">
      <w:pPr>
        <w:pStyle w:val="Default"/>
        <w:numPr>
          <w:ilvl w:val="0"/>
          <w:numId w:val="21"/>
        </w:numPr>
        <w:jc w:val="both"/>
        <w:rPr>
          <w:rFonts w:ascii="Century Gothic" w:hAnsi="Century Gothic" w:cstheme="minorHAnsi"/>
          <w:b/>
          <w:bCs/>
        </w:rPr>
      </w:pPr>
      <w:r w:rsidRPr="00F00768">
        <w:rPr>
          <w:rFonts w:ascii="Century Gothic" w:hAnsi="Century Gothic" w:cstheme="minorHAnsi"/>
          <w:b/>
          <w:bCs/>
        </w:rPr>
        <w:lastRenderedPageBreak/>
        <w:t>DIGITALIZACIÓN E INDEXACIÓN (Inversión Inicial):</w:t>
      </w:r>
    </w:p>
    <w:p w:rsidR="009A7C42" w:rsidRDefault="009A7C42" w:rsidP="009A7C42">
      <w:pPr>
        <w:rPr>
          <w:rFonts w:ascii="Century Gothic" w:hAnsi="Century Gothic" w:cs="Arial"/>
          <w:color w:val="000000"/>
          <w:sz w:val="24"/>
          <w:szCs w:val="24"/>
        </w:rPr>
      </w:pPr>
    </w:p>
    <w:tbl>
      <w:tblPr>
        <w:tblW w:w="9365" w:type="dxa"/>
        <w:jc w:val="center"/>
        <w:tblCellMar>
          <w:left w:w="70" w:type="dxa"/>
          <w:right w:w="70" w:type="dxa"/>
        </w:tblCellMar>
        <w:tblLook w:val="04A0" w:firstRow="1" w:lastRow="0" w:firstColumn="1" w:lastColumn="0" w:noHBand="0" w:noVBand="1"/>
      </w:tblPr>
      <w:tblGrid>
        <w:gridCol w:w="3239"/>
        <w:gridCol w:w="698"/>
        <w:gridCol w:w="923"/>
        <w:gridCol w:w="2095"/>
        <w:gridCol w:w="2487"/>
      </w:tblGrid>
      <w:tr w:rsidR="009A7C42" w:rsidRPr="00A12C92" w:rsidTr="00304D48">
        <w:trPr>
          <w:trHeight w:val="236"/>
          <w:jc w:val="center"/>
        </w:trPr>
        <w:tc>
          <w:tcPr>
            <w:tcW w:w="9365" w:type="dxa"/>
            <w:gridSpan w:val="5"/>
            <w:tcBorders>
              <w:top w:val="single" w:sz="8" w:space="0" w:color="auto"/>
              <w:left w:val="single" w:sz="8" w:space="0" w:color="auto"/>
              <w:bottom w:val="single" w:sz="8" w:space="0" w:color="auto"/>
              <w:right w:val="single" w:sz="8" w:space="0" w:color="000000"/>
            </w:tcBorders>
            <w:shd w:val="clear" w:color="000000" w:fill="CCCCFF"/>
            <w:noWrap/>
            <w:vAlign w:val="bottom"/>
            <w:hideMark/>
          </w:tcPr>
          <w:p w:rsidR="009A7C42" w:rsidRPr="00A12C92" w:rsidRDefault="009A7C42" w:rsidP="00304D48">
            <w:pPr>
              <w:spacing w:after="0" w:line="240" w:lineRule="auto"/>
              <w:jc w:val="center"/>
              <w:rPr>
                <w:rFonts w:eastAsia="Times New Roman" w:cs="Calibri"/>
                <w:b/>
                <w:bCs/>
                <w:color w:val="000000"/>
                <w:sz w:val="20"/>
                <w:szCs w:val="20"/>
                <w:lang w:val="es-MX" w:eastAsia="es-MX"/>
              </w:rPr>
            </w:pPr>
            <w:r w:rsidRPr="00A12C92">
              <w:rPr>
                <w:rFonts w:eastAsia="Times New Roman" w:cs="Calibri"/>
                <w:b/>
                <w:bCs/>
                <w:color w:val="000000"/>
                <w:sz w:val="20"/>
                <w:szCs w:val="20"/>
                <w:lang w:val="es-MX" w:eastAsia="es-MX"/>
              </w:rPr>
              <w:t>Propuesta Económica Digitalización e Indexación</w:t>
            </w:r>
          </w:p>
        </w:tc>
      </w:tr>
      <w:tr w:rsidR="009A7C42" w:rsidRPr="00A12C92" w:rsidTr="00304D48">
        <w:trPr>
          <w:trHeight w:val="275"/>
          <w:jc w:val="center"/>
        </w:trPr>
        <w:tc>
          <w:tcPr>
            <w:tcW w:w="3239" w:type="dxa"/>
            <w:tcBorders>
              <w:top w:val="nil"/>
              <w:left w:val="single" w:sz="8" w:space="0" w:color="auto"/>
              <w:bottom w:val="single" w:sz="8" w:space="0" w:color="auto"/>
              <w:right w:val="single" w:sz="8" w:space="0" w:color="auto"/>
            </w:tcBorders>
            <w:shd w:val="clear" w:color="000000" w:fill="CCCCFF"/>
            <w:noWrap/>
            <w:vAlign w:val="bottom"/>
            <w:hideMark/>
          </w:tcPr>
          <w:p w:rsidR="009A7C42" w:rsidRPr="00A12C92" w:rsidRDefault="009A7C42" w:rsidP="00304D48">
            <w:pPr>
              <w:spacing w:after="0" w:line="240" w:lineRule="auto"/>
              <w:jc w:val="center"/>
              <w:rPr>
                <w:rFonts w:eastAsia="Times New Roman" w:cs="Calibri"/>
                <w:b/>
                <w:bCs/>
                <w:color w:val="000000"/>
                <w:sz w:val="20"/>
                <w:szCs w:val="20"/>
                <w:lang w:val="es-MX" w:eastAsia="es-MX"/>
              </w:rPr>
            </w:pPr>
            <w:r w:rsidRPr="00A12C92">
              <w:rPr>
                <w:rFonts w:eastAsia="Times New Roman" w:cs="Calibri"/>
                <w:b/>
                <w:bCs/>
                <w:color w:val="000000"/>
                <w:sz w:val="20"/>
                <w:szCs w:val="20"/>
                <w:lang w:val="es-MX" w:eastAsia="es-MX"/>
              </w:rPr>
              <w:t xml:space="preserve">Descripción </w:t>
            </w:r>
          </w:p>
        </w:tc>
        <w:tc>
          <w:tcPr>
            <w:tcW w:w="1543" w:type="dxa"/>
            <w:gridSpan w:val="2"/>
            <w:tcBorders>
              <w:top w:val="single" w:sz="8" w:space="0" w:color="auto"/>
              <w:left w:val="nil"/>
              <w:bottom w:val="nil"/>
              <w:right w:val="single" w:sz="8" w:space="0" w:color="000000"/>
            </w:tcBorders>
            <w:shd w:val="clear" w:color="000000" w:fill="CCCCFF"/>
            <w:noWrap/>
            <w:vAlign w:val="bottom"/>
            <w:hideMark/>
          </w:tcPr>
          <w:p w:rsidR="009A7C42" w:rsidRPr="00A12C92" w:rsidRDefault="009A7C42" w:rsidP="00304D48">
            <w:pPr>
              <w:spacing w:after="0" w:line="240" w:lineRule="auto"/>
              <w:jc w:val="center"/>
              <w:rPr>
                <w:rFonts w:eastAsia="Times New Roman" w:cs="Calibri"/>
                <w:b/>
                <w:bCs/>
                <w:color w:val="000000"/>
                <w:sz w:val="20"/>
                <w:szCs w:val="20"/>
                <w:lang w:val="es-MX" w:eastAsia="es-MX"/>
              </w:rPr>
            </w:pPr>
            <w:r w:rsidRPr="00A12C92">
              <w:rPr>
                <w:rFonts w:eastAsia="Times New Roman" w:cs="Calibri"/>
                <w:b/>
                <w:bCs/>
                <w:color w:val="000000"/>
                <w:sz w:val="20"/>
                <w:szCs w:val="20"/>
                <w:lang w:val="es-MX" w:eastAsia="es-MX"/>
              </w:rPr>
              <w:t>Cantidad</w:t>
            </w:r>
          </w:p>
        </w:tc>
        <w:tc>
          <w:tcPr>
            <w:tcW w:w="2095" w:type="dxa"/>
            <w:tcBorders>
              <w:top w:val="nil"/>
              <w:left w:val="nil"/>
              <w:bottom w:val="single" w:sz="8" w:space="0" w:color="auto"/>
              <w:right w:val="single" w:sz="8" w:space="0" w:color="auto"/>
            </w:tcBorders>
            <w:shd w:val="clear" w:color="000000" w:fill="CCCCFF"/>
            <w:noWrap/>
            <w:vAlign w:val="bottom"/>
            <w:hideMark/>
          </w:tcPr>
          <w:p w:rsidR="009A7C42" w:rsidRPr="00A12C92" w:rsidRDefault="009A7C42" w:rsidP="00304D48">
            <w:pPr>
              <w:spacing w:after="0" w:line="240" w:lineRule="auto"/>
              <w:jc w:val="center"/>
              <w:rPr>
                <w:rFonts w:eastAsia="Times New Roman" w:cs="Calibri"/>
                <w:b/>
                <w:bCs/>
                <w:color w:val="000000"/>
                <w:sz w:val="20"/>
                <w:szCs w:val="20"/>
                <w:lang w:val="es-MX" w:eastAsia="es-MX"/>
              </w:rPr>
            </w:pPr>
            <w:r w:rsidRPr="00A12C92">
              <w:rPr>
                <w:rFonts w:eastAsia="Times New Roman" w:cs="Calibri"/>
                <w:b/>
                <w:bCs/>
                <w:color w:val="000000"/>
                <w:sz w:val="20"/>
                <w:szCs w:val="20"/>
                <w:lang w:val="es-MX" w:eastAsia="es-MX"/>
              </w:rPr>
              <w:t>Precio Unitario</w:t>
            </w:r>
          </w:p>
        </w:tc>
        <w:tc>
          <w:tcPr>
            <w:tcW w:w="2487" w:type="dxa"/>
            <w:tcBorders>
              <w:top w:val="nil"/>
              <w:left w:val="nil"/>
              <w:bottom w:val="single" w:sz="8" w:space="0" w:color="auto"/>
              <w:right w:val="single" w:sz="8" w:space="0" w:color="auto"/>
            </w:tcBorders>
            <w:shd w:val="clear" w:color="000000" w:fill="CCCCFF"/>
            <w:noWrap/>
            <w:vAlign w:val="bottom"/>
            <w:hideMark/>
          </w:tcPr>
          <w:p w:rsidR="009A7C42" w:rsidRPr="00A12C92" w:rsidRDefault="009A7C42" w:rsidP="00304D48">
            <w:pPr>
              <w:spacing w:after="0" w:line="240" w:lineRule="auto"/>
              <w:jc w:val="center"/>
              <w:rPr>
                <w:rFonts w:eastAsia="Times New Roman" w:cs="Calibri"/>
                <w:b/>
                <w:bCs/>
                <w:color w:val="000000"/>
                <w:sz w:val="20"/>
                <w:szCs w:val="20"/>
                <w:lang w:val="es-MX" w:eastAsia="es-MX"/>
              </w:rPr>
            </w:pPr>
            <w:r w:rsidRPr="00A12C92">
              <w:rPr>
                <w:rFonts w:eastAsia="Times New Roman" w:cs="Calibri"/>
                <w:b/>
                <w:bCs/>
                <w:color w:val="000000"/>
                <w:sz w:val="20"/>
                <w:szCs w:val="20"/>
                <w:lang w:val="es-MX" w:eastAsia="es-MX"/>
              </w:rPr>
              <w:t>Precio Total</w:t>
            </w:r>
          </w:p>
        </w:tc>
      </w:tr>
      <w:tr w:rsidR="009A7C42" w:rsidRPr="00A12C92" w:rsidTr="00304D48">
        <w:trPr>
          <w:trHeight w:val="236"/>
          <w:jc w:val="center"/>
        </w:trPr>
        <w:tc>
          <w:tcPr>
            <w:tcW w:w="3239" w:type="dxa"/>
            <w:tcBorders>
              <w:top w:val="nil"/>
              <w:left w:val="single" w:sz="8" w:space="0" w:color="auto"/>
              <w:bottom w:val="nil"/>
              <w:right w:val="nil"/>
            </w:tcBorders>
            <w:shd w:val="clear" w:color="000000" w:fill="FFFFFF"/>
            <w:vAlign w:val="bottom"/>
            <w:hideMark/>
          </w:tcPr>
          <w:p w:rsidR="009A7C42" w:rsidRPr="00A12C92" w:rsidRDefault="009A7C42" w:rsidP="00304D48">
            <w:pPr>
              <w:spacing w:after="0" w:line="240" w:lineRule="auto"/>
              <w:jc w:val="center"/>
              <w:rPr>
                <w:rFonts w:eastAsia="Times New Roman" w:cs="Calibri"/>
                <w:color w:val="000000"/>
                <w:sz w:val="20"/>
                <w:szCs w:val="20"/>
                <w:lang w:val="es-MX" w:eastAsia="es-MX"/>
              </w:rPr>
            </w:pPr>
            <w:r w:rsidRPr="00A12C92">
              <w:rPr>
                <w:rFonts w:eastAsia="Times New Roman" w:cs="Calibri"/>
                <w:color w:val="000000"/>
                <w:sz w:val="20"/>
                <w:szCs w:val="20"/>
                <w:lang w:val="es-MX" w:eastAsia="es-MX"/>
              </w:rPr>
              <w:t>Preparación, Clasificación</w:t>
            </w:r>
          </w:p>
        </w:tc>
        <w:tc>
          <w:tcPr>
            <w:tcW w:w="651" w:type="dxa"/>
            <w:tcBorders>
              <w:top w:val="single" w:sz="8" w:space="0" w:color="auto"/>
              <w:left w:val="single" w:sz="8" w:space="0" w:color="auto"/>
              <w:bottom w:val="nil"/>
              <w:right w:val="nil"/>
            </w:tcBorders>
            <w:shd w:val="clear" w:color="auto" w:fill="auto"/>
            <w:noWrap/>
            <w:vAlign w:val="bottom"/>
            <w:hideMark/>
          </w:tcPr>
          <w:p w:rsidR="009A7C42" w:rsidRPr="00A12C92" w:rsidRDefault="009A7C42" w:rsidP="00304D48">
            <w:pPr>
              <w:spacing w:after="0" w:line="240" w:lineRule="auto"/>
              <w:jc w:val="center"/>
              <w:rPr>
                <w:rFonts w:eastAsia="Times New Roman" w:cs="Calibri"/>
                <w:color w:val="000000"/>
                <w:sz w:val="20"/>
                <w:szCs w:val="20"/>
                <w:lang w:val="es-MX" w:eastAsia="es-MX"/>
              </w:rPr>
            </w:pPr>
            <w:r>
              <w:rPr>
                <w:rFonts w:eastAsia="Times New Roman" w:cs="Calibri"/>
                <w:color w:val="000000"/>
                <w:sz w:val="20"/>
                <w:szCs w:val="20"/>
                <w:lang w:val="es-MX" w:eastAsia="es-MX"/>
              </w:rPr>
              <w:t>26.000</w:t>
            </w:r>
          </w:p>
        </w:tc>
        <w:tc>
          <w:tcPr>
            <w:tcW w:w="892" w:type="dxa"/>
            <w:tcBorders>
              <w:top w:val="single" w:sz="8" w:space="0" w:color="auto"/>
              <w:left w:val="nil"/>
              <w:bottom w:val="nil"/>
              <w:right w:val="single" w:sz="8" w:space="0" w:color="auto"/>
            </w:tcBorders>
            <w:shd w:val="clear" w:color="auto" w:fill="auto"/>
            <w:noWrap/>
            <w:vAlign w:val="bottom"/>
            <w:hideMark/>
          </w:tcPr>
          <w:p w:rsidR="009A7C42" w:rsidRPr="00A12C92" w:rsidRDefault="009A7C42" w:rsidP="00304D48">
            <w:pPr>
              <w:spacing w:after="0" w:line="240" w:lineRule="auto"/>
              <w:jc w:val="center"/>
              <w:rPr>
                <w:rFonts w:eastAsia="Times New Roman" w:cs="Calibri"/>
                <w:color w:val="000000"/>
                <w:sz w:val="20"/>
                <w:szCs w:val="20"/>
                <w:lang w:val="es-MX" w:eastAsia="es-MX"/>
              </w:rPr>
            </w:pPr>
            <w:r w:rsidRPr="00A12C92">
              <w:rPr>
                <w:rFonts w:eastAsia="Times New Roman" w:cs="Calibri"/>
                <w:color w:val="000000"/>
                <w:sz w:val="20"/>
                <w:szCs w:val="20"/>
                <w:lang w:val="es-MX" w:eastAsia="es-MX"/>
              </w:rPr>
              <w:t>Imágenes</w:t>
            </w:r>
          </w:p>
        </w:tc>
        <w:tc>
          <w:tcPr>
            <w:tcW w:w="2095" w:type="dxa"/>
            <w:tcBorders>
              <w:top w:val="nil"/>
              <w:left w:val="nil"/>
              <w:bottom w:val="nil"/>
              <w:right w:val="single" w:sz="8" w:space="0" w:color="auto"/>
            </w:tcBorders>
            <w:shd w:val="clear" w:color="000000" w:fill="FFFFFF"/>
            <w:noWrap/>
            <w:vAlign w:val="bottom"/>
            <w:hideMark/>
          </w:tcPr>
          <w:p w:rsidR="009A7C42" w:rsidRPr="00A12C92" w:rsidRDefault="009A7C42" w:rsidP="00304D48">
            <w:pPr>
              <w:spacing w:after="0" w:line="240" w:lineRule="auto"/>
              <w:jc w:val="center"/>
              <w:rPr>
                <w:rFonts w:eastAsia="Times New Roman" w:cs="Calibri"/>
                <w:color w:val="000000"/>
                <w:sz w:val="20"/>
                <w:szCs w:val="20"/>
                <w:lang w:val="es-MX" w:eastAsia="es-MX"/>
              </w:rPr>
            </w:pPr>
            <w:r w:rsidRPr="00A12C92">
              <w:rPr>
                <w:rFonts w:eastAsia="Times New Roman" w:cs="Calibri"/>
                <w:color w:val="000000"/>
                <w:sz w:val="20"/>
                <w:szCs w:val="20"/>
                <w:lang w:val="es-MX" w:eastAsia="es-MX"/>
              </w:rPr>
              <w:t xml:space="preserve"> $  </w:t>
            </w:r>
            <w:r>
              <w:rPr>
                <w:rFonts w:eastAsia="Times New Roman" w:cs="Calibri"/>
                <w:color w:val="000000"/>
                <w:sz w:val="20"/>
                <w:szCs w:val="20"/>
                <w:lang w:val="es-MX" w:eastAsia="es-MX"/>
              </w:rPr>
              <w:t xml:space="preserve">  </w:t>
            </w:r>
            <w:r w:rsidR="00F13E3A">
              <w:rPr>
                <w:rFonts w:eastAsia="Times New Roman" w:cs="Calibri"/>
                <w:color w:val="000000"/>
                <w:sz w:val="20"/>
                <w:szCs w:val="20"/>
                <w:lang w:val="es-MX" w:eastAsia="es-MX"/>
              </w:rPr>
              <w:t>0.1232</w:t>
            </w:r>
            <w:r>
              <w:rPr>
                <w:rFonts w:eastAsia="Times New Roman" w:cs="Calibri"/>
                <w:color w:val="000000"/>
                <w:sz w:val="20"/>
                <w:szCs w:val="20"/>
                <w:lang w:val="es-MX" w:eastAsia="es-MX"/>
              </w:rPr>
              <w:t xml:space="preserve">                        </w:t>
            </w:r>
            <w:r w:rsidRPr="00A12C92">
              <w:rPr>
                <w:rFonts w:eastAsia="Times New Roman" w:cs="Calibri"/>
                <w:color w:val="000000"/>
                <w:sz w:val="20"/>
                <w:szCs w:val="20"/>
                <w:lang w:val="es-MX" w:eastAsia="es-MX"/>
              </w:rPr>
              <w:t xml:space="preserve"> </w:t>
            </w:r>
          </w:p>
        </w:tc>
        <w:tc>
          <w:tcPr>
            <w:tcW w:w="2487" w:type="dxa"/>
            <w:tcBorders>
              <w:top w:val="nil"/>
              <w:left w:val="nil"/>
              <w:bottom w:val="nil"/>
              <w:right w:val="single" w:sz="8" w:space="0" w:color="auto"/>
            </w:tcBorders>
            <w:shd w:val="clear" w:color="000000" w:fill="FFFFFF"/>
            <w:noWrap/>
            <w:vAlign w:val="bottom"/>
            <w:hideMark/>
          </w:tcPr>
          <w:p w:rsidR="009A7C42" w:rsidRPr="00A12C92" w:rsidRDefault="009A7C42" w:rsidP="00304D48">
            <w:pPr>
              <w:spacing w:after="0" w:line="240" w:lineRule="auto"/>
              <w:rPr>
                <w:rFonts w:eastAsia="Times New Roman" w:cs="Calibri"/>
                <w:color w:val="000000"/>
                <w:sz w:val="20"/>
                <w:szCs w:val="20"/>
                <w:lang w:val="es-MX" w:eastAsia="es-MX"/>
              </w:rPr>
            </w:pPr>
            <w:r w:rsidRPr="00A12C92">
              <w:rPr>
                <w:rFonts w:eastAsia="Times New Roman" w:cs="Calibri"/>
                <w:color w:val="000000"/>
                <w:sz w:val="20"/>
                <w:szCs w:val="20"/>
                <w:lang w:val="es-MX" w:eastAsia="es-MX"/>
              </w:rPr>
              <w:t xml:space="preserve">$     </w:t>
            </w:r>
            <w:r w:rsidR="00F13E3A">
              <w:rPr>
                <w:rFonts w:eastAsia="Times New Roman" w:cs="Calibri"/>
                <w:color w:val="000000"/>
                <w:sz w:val="20"/>
                <w:szCs w:val="20"/>
                <w:lang w:val="es-MX" w:eastAsia="es-MX"/>
              </w:rPr>
              <w:t xml:space="preserve">                  3,203.07</w:t>
            </w:r>
            <w:r w:rsidRPr="00A12C92">
              <w:rPr>
                <w:rFonts w:eastAsia="Times New Roman" w:cs="Calibri"/>
                <w:color w:val="000000"/>
                <w:sz w:val="20"/>
                <w:szCs w:val="20"/>
                <w:lang w:val="es-MX" w:eastAsia="es-MX"/>
              </w:rPr>
              <w:t xml:space="preserve">  </w:t>
            </w:r>
            <w:r>
              <w:rPr>
                <w:rFonts w:eastAsia="Times New Roman" w:cs="Calibri"/>
                <w:color w:val="000000"/>
                <w:sz w:val="20"/>
                <w:szCs w:val="20"/>
                <w:lang w:val="es-MX" w:eastAsia="es-MX"/>
              </w:rPr>
              <w:t xml:space="preserve">                           </w:t>
            </w:r>
          </w:p>
        </w:tc>
      </w:tr>
      <w:tr w:rsidR="009A7C42" w:rsidRPr="00A12C92" w:rsidTr="00304D48">
        <w:trPr>
          <w:trHeight w:val="236"/>
          <w:jc w:val="center"/>
        </w:trPr>
        <w:tc>
          <w:tcPr>
            <w:tcW w:w="3239" w:type="dxa"/>
            <w:tcBorders>
              <w:top w:val="nil"/>
              <w:left w:val="single" w:sz="8" w:space="0" w:color="auto"/>
              <w:bottom w:val="single" w:sz="8" w:space="0" w:color="auto"/>
              <w:right w:val="nil"/>
            </w:tcBorders>
            <w:shd w:val="clear" w:color="000000" w:fill="FFFFFF"/>
            <w:noWrap/>
            <w:vAlign w:val="bottom"/>
            <w:hideMark/>
          </w:tcPr>
          <w:p w:rsidR="009A7C42" w:rsidRPr="00A12C92" w:rsidRDefault="009A7C42" w:rsidP="00304D48">
            <w:pPr>
              <w:spacing w:after="0" w:line="240" w:lineRule="auto"/>
              <w:jc w:val="center"/>
              <w:rPr>
                <w:rFonts w:eastAsia="Times New Roman" w:cs="Calibri"/>
                <w:color w:val="000000"/>
                <w:sz w:val="20"/>
                <w:szCs w:val="20"/>
                <w:lang w:val="es-MX" w:eastAsia="es-MX"/>
              </w:rPr>
            </w:pPr>
            <w:r w:rsidRPr="00A12C92">
              <w:rPr>
                <w:rFonts w:eastAsia="Times New Roman" w:cs="Calibri"/>
                <w:color w:val="000000"/>
                <w:sz w:val="20"/>
                <w:szCs w:val="20"/>
                <w:lang w:val="es-MX" w:eastAsia="es-MX"/>
              </w:rPr>
              <w:t>Digitalización e Indexación</w:t>
            </w:r>
          </w:p>
        </w:tc>
        <w:tc>
          <w:tcPr>
            <w:tcW w:w="651" w:type="dxa"/>
            <w:tcBorders>
              <w:top w:val="nil"/>
              <w:left w:val="single" w:sz="8" w:space="0" w:color="auto"/>
              <w:bottom w:val="single" w:sz="8" w:space="0" w:color="auto"/>
              <w:right w:val="nil"/>
            </w:tcBorders>
            <w:shd w:val="clear" w:color="000000" w:fill="FFFFFF"/>
            <w:noWrap/>
            <w:vAlign w:val="bottom"/>
            <w:hideMark/>
          </w:tcPr>
          <w:p w:rsidR="009A7C42" w:rsidRPr="00A12C92" w:rsidRDefault="009A7C42" w:rsidP="00304D48">
            <w:pPr>
              <w:spacing w:after="0" w:line="240" w:lineRule="auto"/>
              <w:jc w:val="center"/>
              <w:rPr>
                <w:rFonts w:eastAsia="Times New Roman" w:cs="Calibri"/>
                <w:color w:val="000000"/>
                <w:sz w:val="20"/>
                <w:szCs w:val="20"/>
                <w:lang w:val="es-MX" w:eastAsia="es-MX"/>
              </w:rPr>
            </w:pPr>
            <w:r w:rsidRPr="00A12C92">
              <w:rPr>
                <w:rFonts w:eastAsia="Times New Roman" w:cs="Calibri"/>
                <w:color w:val="000000"/>
                <w:sz w:val="20"/>
                <w:szCs w:val="20"/>
                <w:lang w:val="es-MX" w:eastAsia="es-MX"/>
              </w:rPr>
              <w:t> </w:t>
            </w:r>
          </w:p>
        </w:tc>
        <w:tc>
          <w:tcPr>
            <w:tcW w:w="892" w:type="dxa"/>
            <w:tcBorders>
              <w:top w:val="nil"/>
              <w:left w:val="nil"/>
              <w:bottom w:val="single" w:sz="8" w:space="0" w:color="auto"/>
              <w:right w:val="single" w:sz="8" w:space="0" w:color="auto"/>
            </w:tcBorders>
            <w:shd w:val="clear" w:color="000000" w:fill="FFFFFF"/>
            <w:noWrap/>
            <w:vAlign w:val="bottom"/>
            <w:hideMark/>
          </w:tcPr>
          <w:p w:rsidR="009A7C42" w:rsidRPr="00A12C92" w:rsidRDefault="009A7C42" w:rsidP="00304D48">
            <w:pPr>
              <w:spacing w:after="0" w:line="240" w:lineRule="auto"/>
              <w:jc w:val="center"/>
              <w:rPr>
                <w:rFonts w:eastAsia="Times New Roman" w:cs="Calibri"/>
                <w:color w:val="000000"/>
                <w:sz w:val="20"/>
                <w:szCs w:val="20"/>
                <w:lang w:val="es-MX" w:eastAsia="es-MX"/>
              </w:rPr>
            </w:pPr>
            <w:r w:rsidRPr="00A12C92">
              <w:rPr>
                <w:rFonts w:eastAsia="Times New Roman" w:cs="Calibri"/>
                <w:color w:val="000000"/>
                <w:sz w:val="20"/>
                <w:szCs w:val="20"/>
                <w:lang w:val="es-MX" w:eastAsia="es-MX"/>
              </w:rPr>
              <w:t> </w:t>
            </w:r>
          </w:p>
        </w:tc>
        <w:tc>
          <w:tcPr>
            <w:tcW w:w="2095" w:type="dxa"/>
            <w:tcBorders>
              <w:top w:val="nil"/>
              <w:left w:val="nil"/>
              <w:bottom w:val="single" w:sz="8" w:space="0" w:color="auto"/>
              <w:right w:val="single" w:sz="8" w:space="0" w:color="auto"/>
            </w:tcBorders>
            <w:shd w:val="clear" w:color="000000" w:fill="FFFFFF"/>
            <w:noWrap/>
            <w:vAlign w:val="bottom"/>
            <w:hideMark/>
          </w:tcPr>
          <w:p w:rsidR="009A7C42" w:rsidRPr="00A12C92" w:rsidRDefault="009A7C42" w:rsidP="00304D48">
            <w:pPr>
              <w:spacing w:after="0" w:line="240" w:lineRule="auto"/>
              <w:jc w:val="center"/>
              <w:rPr>
                <w:rFonts w:eastAsia="Times New Roman" w:cs="Calibri"/>
                <w:color w:val="000000"/>
                <w:sz w:val="20"/>
                <w:szCs w:val="20"/>
                <w:lang w:val="es-MX" w:eastAsia="es-MX"/>
              </w:rPr>
            </w:pPr>
            <w:r w:rsidRPr="00A12C92">
              <w:rPr>
                <w:rFonts w:eastAsia="Times New Roman" w:cs="Calibri"/>
                <w:color w:val="000000"/>
                <w:sz w:val="20"/>
                <w:szCs w:val="20"/>
                <w:lang w:val="es-MX" w:eastAsia="es-MX"/>
              </w:rPr>
              <w:t> </w:t>
            </w:r>
          </w:p>
        </w:tc>
        <w:tc>
          <w:tcPr>
            <w:tcW w:w="2487" w:type="dxa"/>
            <w:tcBorders>
              <w:top w:val="nil"/>
              <w:left w:val="nil"/>
              <w:bottom w:val="single" w:sz="8" w:space="0" w:color="auto"/>
              <w:right w:val="single" w:sz="8" w:space="0" w:color="auto"/>
            </w:tcBorders>
            <w:shd w:val="clear" w:color="000000" w:fill="FFFFFF"/>
            <w:noWrap/>
            <w:vAlign w:val="bottom"/>
            <w:hideMark/>
          </w:tcPr>
          <w:p w:rsidR="009A7C42" w:rsidRPr="00A12C92" w:rsidRDefault="009A7C42" w:rsidP="00304D48">
            <w:pPr>
              <w:spacing w:after="0" w:line="240" w:lineRule="auto"/>
              <w:jc w:val="center"/>
              <w:rPr>
                <w:rFonts w:eastAsia="Times New Roman" w:cs="Calibri"/>
                <w:color w:val="000000"/>
                <w:sz w:val="20"/>
                <w:szCs w:val="20"/>
                <w:lang w:val="es-MX" w:eastAsia="es-MX"/>
              </w:rPr>
            </w:pPr>
            <w:r w:rsidRPr="00A12C92">
              <w:rPr>
                <w:rFonts w:eastAsia="Times New Roman" w:cs="Calibri"/>
                <w:color w:val="000000"/>
                <w:sz w:val="20"/>
                <w:szCs w:val="20"/>
                <w:lang w:val="es-MX" w:eastAsia="es-MX"/>
              </w:rPr>
              <w:t> </w:t>
            </w:r>
          </w:p>
        </w:tc>
      </w:tr>
      <w:tr w:rsidR="009A7C42" w:rsidRPr="00A12C92" w:rsidTr="00304D48">
        <w:trPr>
          <w:trHeight w:val="275"/>
          <w:jc w:val="center"/>
        </w:trPr>
        <w:tc>
          <w:tcPr>
            <w:tcW w:w="3239" w:type="dxa"/>
            <w:tcBorders>
              <w:top w:val="nil"/>
              <w:left w:val="nil"/>
              <w:bottom w:val="nil"/>
              <w:right w:val="nil"/>
            </w:tcBorders>
            <w:shd w:val="clear" w:color="000000" w:fill="FFFFFF"/>
            <w:noWrap/>
            <w:vAlign w:val="bottom"/>
            <w:hideMark/>
          </w:tcPr>
          <w:p w:rsidR="009A7C42" w:rsidRPr="00A12C92" w:rsidRDefault="009A7C42" w:rsidP="00304D48">
            <w:pPr>
              <w:spacing w:after="0" w:line="240" w:lineRule="auto"/>
              <w:rPr>
                <w:rFonts w:eastAsia="Times New Roman" w:cs="Calibri"/>
                <w:color w:val="000000"/>
                <w:sz w:val="20"/>
                <w:szCs w:val="20"/>
                <w:lang w:val="es-MX" w:eastAsia="es-MX"/>
              </w:rPr>
            </w:pPr>
            <w:r w:rsidRPr="00A12C92">
              <w:rPr>
                <w:rFonts w:eastAsia="Times New Roman" w:cs="Calibri"/>
                <w:color w:val="000000"/>
                <w:sz w:val="20"/>
                <w:szCs w:val="20"/>
                <w:lang w:val="es-MX" w:eastAsia="es-MX"/>
              </w:rPr>
              <w:t> </w:t>
            </w:r>
          </w:p>
        </w:tc>
        <w:tc>
          <w:tcPr>
            <w:tcW w:w="651" w:type="dxa"/>
            <w:tcBorders>
              <w:top w:val="nil"/>
              <w:left w:val="nil"/>
              <w:bottom w:val="nil"/>
              <w:right w:val="nil"/>
            </w:tcBorders>
            <w:shd w:val="clear" w:color="000000" w:fill="FFFFFF"/>
            <w:noWrap/>
            <w:vAlign w:val="bottom"/>
            <w:hideMark/>
          </w:tcPr>
          <w:p w:rsidR="009A7C42" w:rsidRPr="00A12C92" w:rsidRDefault="009A7C42" w:rsidP="00304D48">
            <w:pPr>
              <w:spacing w:after="0" w:line="240" w:lineRule="auto"/>
              <w:rPr>
                <w:rFonts w:eastAsia="Times New Roman" w:cs="Calibri"/>
                <w:color w:val="000000"/>
                <w:sz w:val="20"/>
                <w:szCs w:val="20"/>
                <w:lang w:val="es-MX" w:eastAsia="es-MX"/>
              </w:rPr>
            </w:pPr>
            <w:r w:rsidRPr="00A12C92">
              <w:rPr>
                <w:rFonts w:eastAsia="Times New Roman" w:cs="Calibri"/>
                <w:color w:val="000000"/>
                <w:sz w:val="20"/>
                <w:szCs w:val="20"/>
                <w:lang w:val="es-MX" w:eastAsia="es-MX"/>
              </w:rPr>
              <w:t> </w:t>
            </w:r>
          </w:p>
        </w:tc>
        <w:tc>
          <w:tcPr>
            <w:tcW w:w="892" w:type="dxa"/>
            <w:tcBorders>
              <w:top w:val="nil"/>
              <w:left w:val="nil"/>
              <w:bottom w:val="nil"/>
              <w:right w:val="nil"/>
            </w:tcBorders>
            <w:shd w:val="clear" w:color="000000" w:fill="FFFFFF"/>
            <w:noWrap/>
            <w:vAlign w:val="bottom"/>
            <w:hideMark/>
          </w:tcPr>
          <w:p w:rsidR="009A7C42" w:rsidRPr="00A12C92" w:rsidRDefault="009A7C42" w:rsidP="00304D48">
            <w:pPr>
              <w:spacing w:after="0" w:line="240" w:lineRule="auto"/>
              <w:rPr>
                <w:rFonts w:eastAsia="Times New Roman" w:cs="Calibri"/>
                <w:color w:val="000000"/>
                <w:sz w:val="20"/>
                <w:szCs w:val="20"/>
                <w:lang w:val="es-MX" w:eastAsia="es-MX"/>
              </w:rPr>
            </w:pPr>
            <w:r w:rsidRPr="00A12C92">
              <w:rPr>
                <w:rFonts w:eastAsia="Times New Roman" w:cs="Calibri"/>
                <w:color w:val="000000"/>
                <w:sz w:val="20"/>
                <w:szCs w:val="20"/>
                <w:lang w:val="es-MX" w:eastAsia="es-MX"/>
              </w:rPr>
              <w:t> </w:t>
            </w:r>
          </w:p>
        </w:tc>
        <w:tc>
          <w:tcPr>
            <w:tcW w:w="2095" w:type="dxa"/>
            <w:tcBorders>
              <w:top w:val="nil"/>
              <w:left w:val="single" w:sz="8" w:space="0" w:color="auto"/>
              <w:bottom w:val="nil"/>
              <w:right w:val="nil"/>
            </w:tcBorders>
            <w:shd w:val="clear" w:color="000000" w:fill="FFFFFF"/>
            <w:noWrap/>
            <w:vAlign w:val="bottom"/>
            <w:hideMark/>
          </w:tcPr>
          <w:p w:rsidR="009A7C42" w:rsidRPr="00A12C92" w:rsidRDefault="009A7C42" w:rsidP="00304D48">
            <w:pPr>
              <w:spacing w:after="0" w:line="240" w:lineRule="auto"/>
              <w:rPr>
                <w:rFonts w:eastAsia="Times New Roman" w:cs="Calibri"/>
                <w:b/>
                <w:bCs/>
                <w:color w:val="000000"/>
                <w:sz w:val="20"/>
                <w:szCs w:val="20"/>
                <w:lang w:val="es-MX" w:eastAsia="es-MX"/>
              </w:rPr>
            </w:pPr>
            <w:r w:rsidRPr="00A12C92">
              <w:rPr>
                <w:rFonts w:eastAsia="Times New Roman" w:cs="Calibri"/>
                <w:b/>
                <w:bCs/>
                <w:color w:val="000000"/>
                <w:sz w:val="20"/>
                <w:szCs w:val="20"/>
                <w:lang w:val="es-MX" w:eastAsia="es-MX"/>
              </w:rPr>
              <w:t xml:space="preserve"> Sub-Total </w:t>
            </w:r>
          </w:p>
        </w:tc>
        <w:tc>
          <w:tcPr>
            <w:tcW w:w="2487" w:type="dxa"/>
            <w:tcBorders>
              <w:top w:val="nil"/>
              <w:left w:val="single" w:sz="8" w:space="0" w:color="auto"/>
              <w:bottom w:val="nil"/>
              <w:right w:val="single" w:sz="8" w:space="0" w:color="auto"/>
            </w:tcBorders>
            <w:shd w:val="clear" w:color="000000" w:fill="FFFFFF"/>
            <w:noWrap/>
            <w:vAlign w:val="bottom"/>
            <w:hideMark/>
          </w:tcPr>
          <w:p w:rsidR="009A7C42" w:rsidRPr="00A12C92" w:rsidRDefault="009A7C42" w:rsidP="00304D48">
            <w:pPr>
              <w:spacing w:after="0" w:line="240" w:lineRule="auto"/>
              <w:rPr>
                <w:rFonts w:eastAsia="Times New Roman" w:cs="Calibri"/>
                <w:color w:val="000000"/>
                <w:sz w:val="20"/>
                <w:szCs w:val="20"/>
                <w:lang w:val="es-MX" w:eastAsia="es-MX"/>
              </w:rPr>
            </w:pPr>
            <w:r w:rsidRPr="00A12C92">
              <w:rPr>
                <w:rFonts w:eastAsia="Times New Roman" w:cs="Calibri"/>
                <w:color w:val="000000"/>
                <w:sz w:val="20"/>
                <w:szCs w:val="20"/>
                <w:lang w:val="es-MX" w:eastAsia="es-MX"/>
              </w:rPr>
              <w:t xml:space="preserve">$   </w:t>
            </w:r>
            <w:r w:rsidR="00F13E3A">
              <w:rPr>
                <w:rFonts w:eastAsia="Times New Roman" w:cs="Calibri"/>
                <w:color w:val="000000"/>
                <w:sz w:val="20"/>
                <w:szCs w:val="20"/>
                <w:lang w:val="es-MX" w:eastAsia="es-MX"/>
              </w:rPr>
              <w:t xml:space="preserve">                  </w:t>
            </w:r>
            <w:r w:rsidRPr="00A12C92">
              <w:rPr>
                <w:rFonts w:eastAsia="Times New Roman" w:cs="Calibri"/>
                <w:color w:val="000000"/>
                <w:sz w:val="20"/>
                <w:szCs w:val="20"/>
                <w:lang w:val="es-MX" w:eastAsia="es-MX"/>
              </w:rPr>
              <w:t xml:space="preserve">  </w:t>
            </w:r>
            <w:r w:rsidR="00F13E3A">
              <w:rPr>
                <w:rFonts w:eastAsia="Times New Roman" w:cs="Calibri"/>
                <w:color w:val="000000"/>
                <w:sz w:val="20"/>
                <w:szCs w:val="20"/>
                <w:lang w:val="es-MX" w:eastAsia="es-MX"/>
              </w:rPr>
              <w:t>3,203.07</w:t>
            </w:r>
            <w:r w:rsidRPr="00A12C92">
              <w:rPr>
                <w:rFonts w:eastAsia="Times New Roman" w:cs="Calibri"/>
                <w:color w:val="000000"/>
                <w:sz w:val="20"/>
                <w:szCs w:val="20"/>
                <w:lang w:val="es-MX" w:eastAsia="es-MX"/>
              </w:rPr>
              <w:t xml:space="preserve">  </w:t>
            </w:r>
            <w:r>
              <w:rPr>
                <w:rFonts w:eastAsia="Times New Roman" w:cs="Calibri"/>
                <w:color w:val="000000"/>
                <w:sz w:val="20"/>
                <w:szCs w:val="20"/>
                <w:lang w:val="es-MX" w:eastAsia="es-MX"/>
              </w:rPr>
              <w:t xml:space="preserve">                            </w:t>
            </w:r>
          </w:p>
        </w:tc>
      </w:tr>
      <w:tr w:rsidR="009A7C42" w:rsidRPr="00A12C92" w:rsidTr="00304D48">
        <w:trPr>
          <w:trHeight w:val="275"/>
          <w:jc w:val="center"/>
        </w:trPr>
        <w:tc>
          <w:tcPr>
            <w:tcW w:w="3239" w:type="dxa"/>
            <w:tcBorders>
              <w:top w:val="nil"/>
              <w:left w:val="nil"/>
              <w:bottom w:val="nil"/>
              <w:right w:val="nil"/>
            </w:tcBorders>
            <w:shd w:val="clear" w:color="000000" w:fill="FFFFFF"/>
            <w:noWrap/>
            <w:vAlign w:val="bottom"/>
            <w:hideMark/>
          </w:tcPr>
          <w:p w:rsidR="009A7C42" w:rsidRPr="00A12C92" w:rsidRDefault="009A7C42" w:rsidP="00304D48">
            <w:pPr>
              <w:spacing w:after="0" w:line="240" w:lineRule="auto"/>
              <w:rPr>
                <w:rFonts w:eastAsia="Times New Roman" w:cs="Calibri"/>
                <w:color w:val="000000"/>
                <w:sz w:val="20"/>
                <w:szCs w:val="20"/>
                <w:lang w:val="es-MX" w:eastAsia="es-MX"/>
              </w:rPr>
            </w:pPr>
            <w:r w:rsidRPr="00A12C92">
              <w:rPr>
                <w:rFonts w:eastAsia="Times New Roman" w:cs="Calibri"/>
                <w:color w:val="000000"/>
                <w:sz w:val="20"/>
                <w:szCs w:val="20"/>
                <w:lang w:val="es-MX" w:eastAsia="es-MX"/>
              </w:rPr>
              <w:t> </w:t>
            </w:r>
          </w:p>
        </w:tc>
        <w:tc>
          <w:tcPr>
            <w:tcW w:w="651" w:type="dxa"/>
            <w:tcBorders>
              <w:top w:val="nil"/>
              <w:left w:val="nil"/>
              <w:bottom w:val="nil"/>
              <w:right w:val="nil"/>
            </w:tcBorders>
            <w:shd w:val="clear" w:color="000000" w:fill="FFFFFF"/>
            <w:noWrap/>
            <w:vAlign w:val="bottom"/>
            <w:hideMark/>
          </w:tcPr>
          <w:p w:rsidR="009A7C42" w:rsidRPr="00A12C92" w:rsidRDefault="009A7C42" w:rsidP="00304D48">
            <w:pPr>
              <w:spacing w:after="0" w:line="240" w:lineRule="auto"/>
              <w:rPr>
                <w:rFonts w:eastAsia="Times New Roman" w:cs="Calibri"/>
                <w:color w:val="000000"/>
                <w:sz w:val="20"/>
                <w:szCs w:val="20"/>
                <w:lang w:val="es-MX" w:eastAsia="es-MX"/>
              </w:rPr>
            </w:pPr>
            <w:r w:rsidRPr="00A12C92">
              <w:rPr>
                <w:rFonts w:eastAsia="Times New Roman" w:cs="Calibri"/>
                <w:color w:val="000000"/>
                <w:sz w:val="20"/>
                <w:szCs w:val="20"/>
                <w:lang w:val="es-MX" w:eastAsia="es-MX"/>
              </w:rPr>
              <w:t> </w:t>
            </w:r>
          </w:p>
        </w:tc>
        <w:tc>
          <w:tcPr>
            <w:tcW w:w="892" w:type="dxa"/>
            <w:tcBorders>
              <w:top w:val="nil"/>
              <w:left w:val="nil"/>
              <w:bottom w:val="nil"/>
              <w:right w:val="nil"/>
            </w:tcBorders>
            <w:shd w:val="clear" w:color="000000" w:fill="FFFFFF"/>
            <w:noWrap/>
            <w:vAlign w:val="bottom"/>
            <w:hideMark/>
          </w:tcPr>
          <w:p w:rsidR="009A7C42" w:rsidRPr="00A12C92" w:rsidRDefault="009A7C42" w:rsidP="00304D48">
            <w:pPr>
              <w:spacing w:after="0" w:line="240" w:lineRule="auto"/>
              <w:rPr>
                <w:rFonts w:eastAsia="Times New Roman" w:cs="Calibri"/>
                <w:color w:val="000000"/>
                <w:sz w:val="20"/>
                <w:szCs w:val="20"/>
                <w:lang w:val="es-MX" w:eastAsia="es-MX"/>
              </w:rPr>
            </w:pPr>
            <w:r w:rsidRPr="00A12C92">
              <w:rPr>
                <w:rFonts w:eastAsia="Times New Roman" w:cs="Calibri"/>
                <w:color w:val="000000"/>
                <w:sz w:val="20"/>
                <w:szCs w:val="20"/>
                <w:lang w:val="es-MX" w:eastAsia="es-MX"/>
              </w:rPr>
              <w:t> </w:t>
            </w:r>
          </w:p>
        </w:tc>
        <w:tc>
          <w:tcPr>
            <w:tcW w:w="2095" w:type="dxa"/>
            <w:tcBorders>
              <w:top w:val="nil"/>
              <w:left w:val="single" w:sz="8" w:space="0" w:color="auto"/>
              <w:bottom w:val="nil"/>
              <w:right w:val="nil"/>
            </w:tcBorders>
            <w:shd w:val="clear" w:color="000000" w:fill="FFFFFF"/>
            <w:noWrap/>
            <w:vAlign w:val="bottom"/>
            <w:hideMark/>
          </w:tcPr>
          <w:p w:rsidR="009A7C42" w:rsidRPr="00A12C92" w:rsidRDefault="009A7C42" w:rsidP="00304D48">
            <w:pPr>
              <w:spacing w:after="0" w:line="240" w:lineRule="auto"/>
              <w:rPr>
                <w:rFonts w:eastAsia="Times New Roman" w:cs="Calibri"/>
                <w:b/>
                <w:bCs/>
                <w:color w:val="000000"/>
                <w:sz w:val="20"/>
                <w:szCs w:val="20"/>
                <w:lang w:val="es-MX" w:eastAsia="es-MX"/>
              </w:rPr>
            </w:pPr>
            <w:r w:rsidRPr="00A12C92">
              <w:rPr>
                <w:rFonts w:eastAsia="Times New Roman" w:cs="Calibri"/>
                <w:b/>
                <w:bCs/>
                <w:color w:val="000000"/>
                <w:sz w:val="20"/>
                <w:szCs w:val="20"/>
                <w:lang w:val="es-MX" w:eastAsia="es-MX"/>
              </w:rPr>
              <w:t xml:space="preserve"> IVA </w:t>
            </w:r>
          </w:p>
        </w:tc>
        <w:tc>
          <w:tcPr>
            <w:tcW w:w="2487" w:type="dxa"/>
            <w:tcBorders>
              <w:top w:val="nil"/>
              <w:left w:val="single" w:sz="8" w:space="0" w:color="auto"/>
              <w:bottom w:val="nil"/>
              <w:right w:val="single" w:sz="8" w:space="0" w:color="auto"/>
            </w:tcBorders>
            <w:shd w:val="clear" w:color="000000" w:fill="FFFFFF"/>
            <w:noWrap/>
            <w:vAlign w:val="bottom"/>
            <w:hideMark/>
          </w:tcPr>
          <w:p w:rsidR="009A7C42" w:rsidRPr="00A12C92" w:rsidRDefault="009A7C42" w:rsidP="00304D48">
            <w:pPr>
              <w:spacing w:after="0" w:line="240" w:lineRule="auto"/>
              <w:rPr>
                <w:rFonts w:eastAsia="Times New Roman" w:cs="Calibri"/>
                <w:color w:val="000000"/>
                <w:sz w:val="20"/>
                <w:szCs w:val="20"/>
                <w:lang w:val="es-MX" w:eastAsia="es-MX"/>
              </w:rPr>
            </w:pPr>
            <w:r w:rsidRPr="00A12C92">
              <w:rPr>
                <w:rFonts w:eastAsia="Times New Roman" w:cs="Calibri"/>
                <w:color w:val="000000"/>
                <w:sz w:val="20"/>
                <w:szCs w:val="20"/>
                <w:lang w:val="es-MX" w:eastAsia="es-MX"/>
              </w:rPr>
              <w:t xml:space="preserve">$         </w:t>
            </w:r>
            <w:r>
              <w:rPr>
                <w:rFonts w:eastAsia="Times New Roman" w:cs="Calibri"/>
                <w:color w:val="000000"/>
                <w:sz w:val="20"/>
                <w:szCs w:val="20"/>
                <w:lang w:val="es-MX" w:eastAsia="es-MX"/>
              </w:rPr>
              <w:t xml:space="preserve"> </w:t>
            </w:r>
            <w:r w:rsidR="00F13E3A">
              <w:rPr>
                <w:rFonts w:eastAsia="Times New Roman" w:cs="Calibri"/>
                <w:color w:val="000000"/>
                <w:sz w:val="20"/>
                <w:szCs w:val="20"/>
                <w:lang w:val="es-MX" w:eastAsia="es-MX"/>
              </w:rPr>
              <w:t xml:space="preserve">               </w:t>
            </w:r>
            <w:r>
              <w:rPr>
                <w:rFonts w:eastAsia="Times New Roman" w:cs="Calibri"/>
                <w:color w:val="000000"/>
                <w:sz w:val="20"/>
                <w:szCs w:val="20"/>
                <w:lang w:val="es-MX" w:eastAsia="es-MX"/>
              </w:rPr>
              <w:t xml:space="preserve"> </w:t>
            </w:r>
            <w:r w:rsidR="00F13E3A">
              <w:rPr>
                <w:rFonts w:eastAsia="Times New Roman" w:cs="Calibri"/>
                <w:color w:val="000000"/>
                <w:sz w:val="20"/>
                <w:szCs w:val="20"/>
                <w:lang w:val="es-MX" w:eastAsia="es-MX"/>
              </w:rPr>
              <w:t>384.37</w:t>
            </w:r>
            <w:r>
              <w:rPr>
                <w:rFonts w:eastAsia="Times New Roman" w:cs="Calibri"/>
                <w:color w:val="000000"/>
                <w:sz w:val="20"/>
                <w:szCs w:val="20"/>
                <w:lang w:val="es-MX" w:eastAsia="es-MX"/>
              </w:rPr>
              <w:t xml:space="preserve">                          </w:t>
            </w:r>
          </w:p>
        </w:tc>
      </w:tr>
      <w:tr w:rsidR="009A7C42" w:rsidRPr="00A12C92" w:rsidTr="00304D48">
        <w:trPr>
          <w:trHeight w:val="236"/>
          <w:jc w:val="center"/>
        </w:trPr>
        <w:tc>
          <w:tcPr>
            <w:tcW w:w="3239" w:type="dxa"/>
            <w:tcBorders>
              <w:top w:val="nil"/>
              <w:left w:val="nil"/>
              <w:bottom w:val="nil"/>
              <w:right w:val="nil"/>
            </w:tcBorders>
            <w:shd w:val="clear" w:color="000000" w:fill="FFFFFF"/>
            <w:noWrap/>
            <w:vAlign w:val="bottom"/>
            <w:hideMark/>
          </w:tcPr>
          <w:p w:rsidR="009A7C42" w:rsidRPr="00A12C92" w:rsidRDefault="009A7C42" w:rsidP="00304D48">
            <w:pPr>
              <w:spacing w:after="0" w:line="240" w:lineRule="auto"/>
              <w:rPr>
                <w:rFonts w:eastAsia="Times New Roman" w:cs="Calibri"/>
                <w:b/>
                <w:bCs/>
                <w:color w:val="000000"/>
                <w:sz w:val="20"/>
                <w:szCs w:val="20"/>
                <w:lang w:val="es-MX" w:eastAsia="es-MX"/>
              </w:rPr>
            </w:pPr>
            <w:r w:rsidRPr="00A12C92">
              <w:rPr>
                <w:rFonts w:eastAsia="Times New Roman" w:cs="Calibri"/>
                <w:b/>
                <w:bCs/>
                <w:color w:val="000000"/>
                <w:sz w:val="20"/>
                <w:szCs w:val="20"/>
                <w:lang w:val="es-MX" w:eastAsia="es-MX"/>
              </w:rPr>
              <w:t> </w:t>
            </w:r>
          </w:p>
        </w:tc>
        <w:tc>
          <w:tcPr>
            <w:tcW w:w="651" w:type="dxa"/>
            <w:tcBorders>
              <w:top w:val="nil"/>
              <w:left w:val="nil"/>
              <w:bottom w:val="nil"/>
              <w:right w:val="nil"/>
            </w:tcBorders>
            <w:shd w:val="clear" w:color="000000" w:fill="FFFFFF"/>
            <w:noWrap/>
            <w:vAlign w:val="bottom"/>
            <w:hideMark/>
          </w:tcPr>
          <w:p w:rsidR="009A7C42" w:rsidRPr="00A12C92" w:rsidRDefault="009A7C42" w:rsidP="00304D48">
            <w:pPr>
              <w:spacing w:after="0" w:line="240" w:lineRule="auto"/>
              <w:rPr>
                <w:rFonts w:eastAsia="Times New Roman" w:cs="Calibri"/>
                <w:color w:val="000000"/>
                <w:sz w:val="20"/>
                <w:szCs w:val="20"/>
                <w:lang w:val="es-MX" w:eastAsia="es-MX"/>
              </w:rPr>
            </w:pPr>
            <w:r w:rsidRPr="00A12C92">
              <w:rPr>
                <w:rFonts w:eastAsia="Times New Roman" w:cs="Calibri"/>
                <w:color w:val="000000"/>
                <w:sz w:val="20"/>
                <w:szCs w:val="20"/>
                <w:lang w:val="es-MX" w:eastAsia="es-MX"/>
              </w:rPr>
              <w:t> </w:t>
            </w:r>
          </w:p>
        </w:tc>
        <w:tc>
          <w:tcPr>
            <w:tcW w:w="892" w:type="dxa"/>
            <w:tcBorders>
              <w:top w:val="nil"/>
              <w:left w:val="nil"/>
              <w:bottom w:val="nil"/>
              <w:right w:val="nil"/>
            </w:tcBorders>
            <w:shd w:val="clear" w:color="000000" w:fill="FFFFFF"/>
            <w:noWrap/>
            <w:vAlign w:val="bottom"/>
            <w:hideMark/>
          </w:tcPr>
          <w:p w:rsidR="009A7C42" w:rsidRPr="00A12C92" w:rsidRDefault="009A7C42" w:rsidP="00304D48">
            <w:pPr>
              <w:spacing w:after="0" w:line="240" w:lineRule="auto"/>
              <w:rPr>
                <w:rFonts w:eastAsia="Times New Roman" w:cs="Calibri"/>
                <w:color w:val="000000"/>
                <w:sz w:val="20"/>
                <w:szCs w:val="20"/>
                <w:lang w:val="es-MX" w:eastAsia="es-MX"/>
              </w:rPr>
            </w:pPr>
            <w:r w:rsidRPr="00A12C92">
              <w:rPr>
                <w:rFonts w:eastAsia="Times New Roman" w:cs="Calibri"/>
                <w:color w:val="000000"/>
                <w:sz w:val="20"/>
                <w:szCs w:val="20"/>
                <w:lang w:val="es-MX" w:eastAsia="es-MX"/>
              </w:rPr>
              <w:t> </w:t>
            </w:r>
          </w:p>
        </w:tc>
        <w:tc>
          <w:tcPr>
            <w:tcW w:w="2095" w:type="dxa"/>
            <w:tcBorders>
              <w:top w:val="single" w:sz="8" w:space="0" w:color="auto"/>
              <w:left w:val="single" w:sz="8" w:space="0" w:color="auto"/>
              <w:bottom w:val="single" w:sz="8" w:space="0" w:color="auto"/>
              <w:right w:val="nil"/>
            </w:tcBorders>
            <w:shd w:val="clear" w:color="000000" w:fill="FFFFFF"/>
            <w:noWrap/>
            <w:vAlign w:val="bottom"/>
            <w:hideMark/>
          </w:tcPr>
          <w:p w:rsidR="009A7C42" w:rsidRPr="00A12C92" w:rsidRDefault="009A7C42" w:rsidP="00304D48">
            <w:pPr>
              <w:spacing w:after="0" w:line="240" w:lineRule="auto"/>
              <w:rPr>
                <w:rFonts w:eastAsia="Times New Roman" w:cs="Calibri"/>
                <w:b/>
                <w:bCs/>
                <w:color w:val="000000"/>
                <w:sz w:val="20"/>
                <w:szCs w:val="20"/>
                <w:lang w:val="es-MX" w:eastAsia="es-MX"/>
              </w:rPr>
            </w:pPr>
            <w:r w:rsidRPr="00A12C92">
              <w:rPr>
                <w:rFonts w:eastAsia="Times New Roman" w:cs="Calibri"/>
                <w:b/>
                <w:bCs/>
                <w:color w:val="000000"/>
                <w:sz w:val="20"/>
                <w:szCs w:val="20"/>
                <w:lang w:val="es-MX" w:eastAsia="es-MX"/>
              </w:rPr>
              <w:t xml:space="preserve"> Total </w:t>
            </w:r>
          </w:p>
        </w:tc>
        <w:tc>
          <w:tcPr>
            <w:tcW w:w="2487" w:type="dxa"/>
            <w:tcBorders>
              <w:top w:val="single" w:sz="8" w:space="0" w:color="auto"/>
              <w:left w:val="single" w:sz="8" w:space="0" w:color="auto"/>
              <w:bottom w:val="single" w:sz="8" w:space="0" w:color="auto"/>
              <w:right w:val="single" w:sz="8" w:space="0" w:color="auto"/>
            </w:tcBorders>
            <w:shd w:val="clear" w:color="000000" w:fill="CCCCFF"/>
            <w:noWrap/>
            <w:vAlign w:val="bottom"/>
            <w:hideMark/>
          </w:tcPr>
          <w:p w:rsidR="009A7C42" w:rsidRPr="00A12C92" w:rsidRDefault="009A7C42" w:rsidP="00F13E3A">
            <w:pPr>
              <w:spacing w:after="0" w:line="240" w:lineRule="auto"/>
              <w:rPr>
                <w:rFonts w:eastAsia="Times New Roman" w:cs="Calibri"/>
                <w:b/>
                <w:bCs/>
                <w:color w:val="000000"/>
                <w:sz w:val="20"/>
                <w:szCs w:val="20"/>
                <w:lang w:val="es-MX" w:eastAsia="es-MX"/>
              </w:rPr>
            </w:pPr>
            <w:r w:rsidRPr="00A12C92">
              <w:rPr>
                <w:rFonts w:eastAsia="Times New Roman" w:cs="Calibri"/>
                <w:b/>
                <w:bCs/>
                <w:color w:val="000000"/>
                <w:sz w:val="20"/>
                <w:szCs w:val="20"/>
                <w:lang w:val="es-MX" w:eastAsia="es-MX"/>
              </w:rPr>
              <w:t xml:space="preserve">$   </w:t>
            </w:r>
            <w:r w:rsidR="00F13E3A">
              <w:rPr>
                <w:rFonts w:eastAsia="Times New Roman" w:cs="Calibri"/>
                <w:b/>
                <w:bCs/>
                <w:color w:val="000000"/>
                <w:sz w:val="20"/>
                <w:szCs w:val="20"/>
                <w:lang w:val="es-MX" w:eastAsia="es-MX"/>
              </w:rPr>
              <w:t xml:space="preserve">                    3,587.43</w:t>
            </w:r>
            <w:r w:rsidRPr="00A12C92">
              <w:rPr>
                <w:rFonts w:eastAsia="Times New Roman" w:cs="Calibri"/>
                <w:b/>
                <w:bCs/>
                <w:color w:val="000000"/>
                <w:sz w:val="20"/>
                <w:szCs w:val="20"/>
                <w:lang w:val="es-MX" w:eastAsia="es-MX"/>
              </w:rPr>
              <w:t xml:space="preserve">    </w:t>
            </w:r>
            <w:r>
              <w:rPr>
                <w:rFonts w:eastAsia="Times New Roman" w:cs="Calibri"/>
                <w:b/>
                <w:bCs/>
                <w:color w:val="000000"/>
                <w:sz w:val="20"/>
                <w:szCs w:val="20"/>
                <w:lang w:val="es-MX" w:eastAsia="es-MX"/>
              </w:rPr>
              <w:t xml:space="preserve">                          </w:t>
            </w:r>
          </w:p>
        </w:tc>
      </w:tr>
    </w:tbl>
    <w:p w:rsidR="009A7C42" w:rsidRDefault="009A7C42" w:rsidP="009A7C42">
      <w:pPr>
        <w:rPr>
          <w:rFonts w:ascii="Century Gothic" w:hAnsi="Century Gothic" w:cs="Arial"/>
          <w:color w:val="000000"/>
          <w:sz w:val="24"/>
          <w:szCs w:val="24"/>
        </w:rPr>
      </w:pPr>
    </w:p>
    <w:tbl>
      <w:tblPr>
        <w:tblW w:w="9346" w:type="dxa"/>
        <w:jc w:val="center"/>
        <w:tblCellMar>
          <w:left w:w="70" w:type="dxa"/>
          <w:right w:w="70" w:type="dxa"/>
        </w:tblCellMar>
        <w:tblLook w:val="04A0" w:firstRow="1" w:lastRow="0" w:firstColumn="1" w:lastColumn="0" w:noHBand="0" w:noVBand="1"/>
      </w:tblPr>
      <w:tblGrid>
        <w:gridCol w:w="2542"/>
        <w:gridCol w:w="1151"/>
        <w:gridCol w:w="963"/>
        <w:gridCol w:w="2138"/>
        <w:gridCol w:w="2552"/>
      </w:tblGrid>
      <w:tr w:rsidR="009A7C42" w:rsidRPr="009D0A11" w:rsidTr="00304D48">
        <w:trPr>
          <w:trHeight w:val="246"/>
          <w:jc w:val="center"/>
        </w:trPr>
        <w:tc>
          <w:tcPr>
            <w:tcW w:w="9346" w:type="dxa"/>
            <w:gridSpan w:val="5"/>
            <w:tcBorders>
              <w:top w:val="single" w:sz="8" w:space="0" w:color="auto"/>
              <w:left w:val="single" w:sz="8" w:space="0" w:color="auto"/>
              <w:bottom w:val="single" w:sz="8" w:space="0" w:color="auto"/>
              <w:right w:val="single" w:sz="8" w:space="0" w:color="000000"/>
            </w:tcBorders>
            <w:shd w:val="clear" w:color="000000" w:fill="CCCCFF"/>
            <w:noWrap/>
            <w:vAlign w:val="bottom"/>
            <w:hideMark/>
          </w:tcPr>
          <w:p w:rsidR="009A7C42" w:rsidRPr="009D0A11" w:rsidRDefault="009A7C42" w:rsidP="00304D48">
            <w:pPr>
              <w:spacing w:after="0" w:line="240" w:lineRule="auto"/>
              <w:jc w:val="center"/>
              <w:rPr>
                <w:rFonts w:eastAsia="Times New Roman" w:cs="Calibri"/>
                <w:b/>
                <w:bCs/>
                <w:color w:val="000000"/>
                <w:sz w:val="20"/>
                <w:szCs w:val="20"/>
                <w:lang w:val="es-MX" w:eastAsia="es-MX"/>
              </w:rPr>
            </w:pPr>
            <w:r w:rsidRPr="009D0A11">
              <w:rPr>
                <w:rFonts w:eastAsia="Times New Roman" w:cs="Calibri"/>
                <w:b/>
                <w:bCs/>
                <w:color w:val="000000"/>
                <w:sz w:val="20"/>
                <w:szCs w:val="20"/>
                <w:lang w:val="es-MX" w:eastAsia="es-MX"/>
              </w:rPr>
              <w:t>Custodia Digital</w:t>
            </w:r>
          </w:p>
        </w:tc>
      </w:tr>
      <w:tr w:rsidR="009A7C42" w:rsidRPr="009D0A11" w:rsidTr="00304D48">
        <w:trPr>
          <w:trHeight w:val="287"/>
          <w:jc w:val="center"/>
        </w:trPr>
        <w:tc>
          <w:tcPr>
            <w:tcW w:w="2542" w:type="dxa"/>
            <w:tcBorders>
              <w:top w:val="nil"/>
              <w:left w:val="single" w:sz="8" w:space="0" w:color="auto"/>
              <w:bottom w:val="single" w:sz="8" w:space="0" w:color="auto"/>
              <w:right w:val="single" w:sz="8" w:space="0" w:color="auto"/>
            </w:tcBorders>
            <w:shd w:val="clear" w:color="000000" w:fill="CCCCFF"/>
            <w:noWrap/>
            <w:vAlign w:val="bottom"/>
            <w:hideMark/>
          </w:tcPr>
          <w:p w:rsidR="009A7C42" w:rsidRPr="009D0A11" w:rsidRDefault="009A7C42" w:rsidP="00304D48">
            <w:pPr>
              <w:spacing w:after="0" w:line="240" w:lineRule="auto"/>
              <w:jc w:val="center"/>
              <w:rPr>
                <w:rFonts w:eastAsia="Times New Roman" w:cs="Calibri"/>
                <w:b/>
                <w:bCs/>
                <w:color w:val="000000"/>
                <w:sz w:val="20"/>
                <w:szCs w:val="20"/>
                <w:lang w:val="es-MX" w:eastAsia="es-MX"/>
              </w:rPr>
            </w:pPr>
            <w:r w:rsidRPr="009D0A11">
              <w:rPr>
                <w:rFonts w:eastAsia="Times New Roman" w:cs="Calibri"/>
                <w:b/>
                <w:bCs/>
                <w:color w:val="000000"/>
                <w:sz w:val="20"/>
                <w:szCs w:val="20"/>
                <w:lang w:val="es-MX" w:eastAsia="es-MX"/>
              </w:rPr>
              <w:t>Descripción</w:t>
            </w:r>
          </w:p>
        </w:tc>
        <w:tc>
          <w:tcPr>
            <w:tcW w:w="2114" w:type="dxa"/>
            <w:gridSpan w:val="2"/>
            <w:tcBorders>
              <w:top w:val="single" w:sz="8" w:space="0" w:color="auto"/>
              <w:left w:val="nil"/>
              <w:bottom w:val="nil"/>
              <w:right w:val="single" w:sz="8" w:space="0" w:color="000000"/>
            </w:tcBorders>
            <w:shd w:val="clear" w:color="000000" w:fill="CCCCFF"/>
            <w:noWrap/>
            <w:vAlign w:val="bottom"/>
            <w:hideMark/>
          </w:tcPr>
          <w:p w:rsidR="009A7C42" w:rsidRPr="009D0A11" w:rsidRDefault="009A7C42" w:rsidP="00304D48">
            <w:pPr>
              <w:spacing w:after="0" w:line="240" w:lineRule="auto"/>
              <w:jc w:val="center"/>
              <w:rPr>
                <w:rFonts w:eastAsia="Times New Roman" w:cs="Calibri"/>
                <w:b/>
                <w:bCs/>
                <w:color w:val="000000"/>
                <w:sz w:val="20"/>
                <w:szCs w:val="20"/>
                <w:lang w:val="es-MX" w:eastAsia="es-MX"/>
              </w:rPr>
            </w:pPr>
            <w:r w:rsidRPr="009D0A11">
              <w:rPr>
                <w:rFonts w:eastAsia="Times New Roman" w:cs="Calibri"/>
                <w:b/>
                <w:bCs/>
                <w:color w:val="000000"/>
                <w:sz w:val="20"/>
                <w:szCs w:val="20"/>
                <w:lang w:val="es-MX" w:eastAsia="es-MX"/>
              </w:rPr>
              <w:t xml:space="preserve"> Almacenamiento</w:t>
            </w:r>
          </w:p>
        </w:tc>
        <w:tc>
          <w:tcPr>
            <w:tcW w:w="2138" w:type="dxa"/>
            <w:tcBorders>
              <w:top w:val="nil"/>
              <w:left w:val="nil"/>
              <w:bottom w:val="single" w:sz="8" w:space="0" w:color="auto"/>
              <w:right w:val="single" w:sz="8" w:space="0" w:color="auto"/>
            </w:tcBorders>
            <w:shd w:val="clear" w:color="000000" w:fill="CCCCFF"/>
            <w:noWrap/>
            <w:vAlign w:val="bottom"/>
            <w:hideMark/>
          </w:tcPr>
          <w:p w:rsidR="009A7C42" w:rsidRPr="009D0A11" w:rsidRDefault="009A7C42" w:rsidP="00304D48">
            <w:pPr>
              <w:spacing w:after="0" w:line="240" w:lineRule="auto"/>
              <w:jc w:val="center"/>
              <w:rPr>
                <w:rFonts w:eastAsia="Times New Roman" w:cs="Calibri"/>
                <w:b/>
                <w:bCs/>
                <w:color w:val="000000"/>
                <w:sz w:val="20"/>
                <w:szCs w:val="20"/>
                <w:lang w:val="es-MX" w:eastAsia="es-MX"/>
              </w:rPr>
            </w:pPr>
            <w:r w:rsidRPr="009D0A11">
              <w:rPr>
                <w:rFonts w:eastAsia="Times New Roman" w:cs="Calibri"/>
                <w:b/>
                <w:bCs/>
                <w:color w:val="000000"/>
                <w:sz w:val="20"/>
                <w:szCs w:val="20"/>
                <w:lang w:val="es-MX" w:eastAsia="es-MX"/>
              </w:rPr>
              <w:t>Precio Unitario</w:t>
            </w:r>
          </w:p>
        </w:tc>
        <w:tc>
          <w:tcPr>
            <w:tcW w:w="2552" w:type="dxa"/>
            <w:tcBorders>
              <w:top w:val="nil"/>
              <w:left w:val="nil"/>
              <w:bottom w:val="single" w:sz="8" w:space="0" w:color="auto"/>
              <w:right w:val="single" w:sz="8" w:space="0" w:color="auto"/>
            </w:tcBorders>
            <w:shd w:val="clear" w:color="000000" w:fill="CCCCFF"/>
            <w:noWrap/>
            <w:vAlign w:val="bottom"/>
            <w:hideMark/>
          </w:tcPr>
          <w:p w:rsidR="009A7C42" w:rsidRPr="009D0A11" w:rsidRDefault="009A7C42" w:rsidP="00304D48">
            <w:pPr>
              <w:spacing w:after="0" w:line="240" w:lineRule="auto"/>
              <w:jc w:val="center"/>
              <w:rPr>
                <w:rFonts w:eastAsia="Times New Roman" w:cs="Calibri"/>
                <w:b/>
                <w:bCs/>
                <w:color w:val="000000"/>
                <w:sz w:val="20"/>
                <w:szCs w:val="20"/>
                <w:lang w:val="es-MX" w:eastAsia="es-MX"/>
              </w:rPr>
            </w:pPr>
            <w:r w:rsidRPr="009D0A11">
              <w:rPr>
                <w:rFonts w:eastAsia="Times New Roman" w:cs="Calibri"/>
                <w:b/>
                <w:bCs/>
                <w:color w:val="000000"/>
                <w:sz w:val="20"/>
                <w:szCs w:val="20"/>
                <w:lang w:val="es-MX" w:eastAsia="es-MX"/>
              </w:rPr>
              <w:t>Precio Total</w:t>
            </w:r>
          </w:p>
        </w:tc>
      </w:tr>
      <w:tr w:rsidR="009A7C42" w:rsidRPr="009D0A11" w:rsidTr="00304D48">
        <w:trPr>
          <w:trHeight w:val="246"/>
          <w:jc w:val="center"/>
        </w:trPr>
        <w:tc>
          <w:tcPr>
            <w:tcW w:w="2542" w:type="dxa"/>
            <w:tcBorders>
              <w:top w:val="nil"/>
              <w:left w:val="single" w:sz="8" w:space="0" w:color="auto"/>
              <w:bottom w:val="nil"/>
              <w:right w:val="nil"/>
            </w:tcBorders>
            <w:shd w:val="clear" w:color="000000" w:fill="FFFFFF"/>
            <w:vAlign w:val="bottom"/>
            <w:hideMark/>
          </w:tcPr>
          <w:p w:rsidR="009A7C42" w:rsidRPr="009D0A11" w:rsidRDefault="009A7C42" w:rsidP="00304D48">
            <w:pPr>
              <w:spacing w:after="0" w:line="240" w:lineRule="auto"/>
              <w:jc w:val="center"/>
              <w:rPr>
                <w:rFonts w:eastAsia="Times New Roman" w:cs="Calibri"/>
                <w:color w:val="000000"/>
                <w:sz w:val="20"/>
                <w:szCs w:val="20"/>
                <w:lang w:val="es-MX" w:eastAsia="es-MX"/>
              </w:rPr>
            </w:pPr>
            <w:r w:rsidRPr="009D0A11">
              <w:rPr>
                <w:rFonts w:eastAsia="Times New Roman" w:cs="Calibri"/>
                <w:color w:val="000000"/>
                <w:sz w:val="20"/>
                <w:szCs w:val="20"/>
                <w:lang w:val="es-MX" w:eastAsia="es-MX"/>
              </w:rPr>
              <w:t>Custodia Digital</w:t>
            </w:r>
          </w:p>
        </w:tc>
        <w:tc>
          <w:tcPr>
            <w:tcW w:w="1151" w:type="dxa"/>
            <w:tcBorders>
              <w:top w:val="single" w:sz="8" w:space="0" w:color="auto"/>
              <w:left w:val="single" w:sz="8" w:space="0" w:color="auto"/>
              <w:bottom w:val="nil"/>
              <w:right w:val="nil"/>
            </w:tcBorders>
            <w:shd w:val="clear" w:color="000000" w:fill="FFFFFF"/>
            <w:noWrap/>
            <w:vAlign w:val="bottom"/>
            <w:hideMark/>
          </w:tcPr>
          <w:p w:rsidR="009A7C42" w:rsidRPr="009D0A11" w:rsidRDefault="001E0403" w:rsidP="00304D48">
            <w:pPr>
              <w:spacing w:after="0" w:line="240" w:lineRule="auto"/>
              <w:jc w:val="center"/>
              <w:rPr>
                <w:rFonts w:eastAsia="Times New Roman" w:cs="Calibri"/>
                <w:color w:val="000000"/>
                <w:sz w:val="20"/>
                <w:szCs w:val="20"/>
                <w:lang w:val="es-MX" w:eastAsia="es-MX"/>
              </w:rPr>
            </w:pPr>
            <w:r>
              <w:rPr>
                <w:rFonts w:eastAsia="Times New Roman" w:cs="Calibri"/>
                <w:color w:val="000000"/>
                <w:sz w:val="20"/>
                <w:szCs w:val="20"/>
                <w:lang w:val="es-MX" w:eastAsia="es-MX"/>
              </w:rPr>
              <w:t>486.81</w:t>
            </w:r>
          </w:p>
        </w:tc>
        <w:tc>
          <w:tcPr>
            <w:tcW w:w="963" w:type="dxa"/>
            <w:tcBorders>
              <w:top w:val="single" w:sz="8" w:space="0" w:color="auto"/>
              <w:left w:val="nil"/>
              <w:bottom w:val="nil"/>
              <w:right w:val="single" w:sz="8" w:space="0" w:color="auto"/>
            </w:tcBorders>
            <w:shd w:val="clear" w:color="000000" w:fill="FFFFFF"/>
            <w:noWrap/>
            <w:vAlign w:val="bottom"/>
            <w:hideMark/>
          </w:tcPr>
          <w:p w:rsidR="009A7C42" w:rsidRPr="009D0A11" w:rsidRDefault="009A7C42" w:rsidP="00304D48">
            <w:pPr>
              <w:spacing w:after="0" w:line="240" w:lineRule="auto"/>
              <w:jc w:val="center"/>
              <w:rPr>
                <w:rFonts w:eastAsia="Times New Roman" w:cs="Calibri"/>
                <w:color w:val="000000"/>
                <w:sz w:val="20"/>
                <w:szCs w:val="20"/>
                <w:lang w:val="es-MX" w:eastAsia="es-MX"/>
              </w:rPr>
            </w:pPr>
            <w:r w:rsidRPr="009D0A11">
              <w:rPr>
                <w:rFonts w:eastAsia="Times New Roman" w:cs="Calibri"/>
                <w:color w:val="000000"/>
                <w:sz w:val="20"/>
                <w:szCs w:val="20"/>
                <w:lang w:val="es-MX" w:eastAsia="es-MX"/>
              </w:rPr>
              <w:t>Giga-Bites</w:t>
            </w:r>
          </w:p>
        </w:tc>
        <w:tc>
          <w:tcPr>
            <w:tcW w:w="2138" w:type="dxa"/>
            <w:tcBorders>
              <w:top w:val="nil"/>
              <w:left w:val="nil"/>
              <w:bottom w:val="nil"/>
              <w:right w:val="single" w:sz="8" w:space="0" w:color="auto"/>
            </w:tcBorders>
            <w:shd w:val="clear" w:color="auto" w:fill="auto"/>
            <w:noWrap/>
            <w:vAlign w:val="bottom"/>
            <w:hideMark/>
          </w:tcPr>
          <w:p w:rsidR="009A7C42" w:rsidRPr="009D0A11" w:rsidRDefault="009A7C42" w:rsidP="00304D48">
            <w:pPr>
              <w:spacing w:after="0" w:line="240" w:lineRule="auto"/>
              <w:rPr>
                <w:rFonts w:eastAsia="Times New Roman" w:cs="Calibri"/>
                <w:color w:val="000000"/>
                <w:sz w:val="20"/>
                <w:szCs w:val="20"/>
                <w:lang w:val="es-MX" w:eastAsia="es-MX"/>
              </w:rPr>
            </w:pPr>
            <w:r w:rsidRPr="009D0A11">
              <w:rPr>
                <w:rFonts w:eastAsia="Times New Roman" w:cs="Calibri"/>
                <w:color w:val="000000"/>
                <w:sz w:val="20"/>
                <w:szCs w:val="20"/>
                <w:lang w:val="es-MX" w:eastAsia="es-MX"/>
              </w:rPr>
              <w:t xml:space="preserve"> $     </w:t>
            </w:r>
            <w:r>
              <w:rPr>
                <w:rFonts w:eastAsia="Times New Roman" w:cs="Calibri"/>
                <w:color w:val="000000"/>
                <w:sz w:val="20"/>
                <w:szCs w:val="20"/>
                <w:lang w:val="es-MX" w:eastAsia="es-MX"/>
              </w:rPr>
              <w:t xml:space="preserve">                       </w:t>
            </w:r>
            <w:r w:rsidR="001E0403">
              <w:rPr>
                <w:rFonts w:eastAsia="Times New Roman" w:cs="Calibri"/>
                <w:color w:val="000000"/>
                <w:sz w:val="20"/>
                <w:szCs w:val="20"/>
                <w:lang w:val="es-MX" w:eastAsia="es-MX"/>
              </w:rPr>
              <w:t>0.30</w:t>
            </w:r>
            <w:r w:rsidRPr="009D0A11">
              <w:rPr>
                <w:rFonts w:eastAsia="Times New Roman" w:cs="Calibri"/>
                <w:color w:val="000000"/>
                <w:sz w:val="20"/>
                <w:szCs w:val="20"/>
                <w:lang w:val="es-MX" w:eastAsia="es-MX"/>
              </w:rPr>
              <w:t xml:space="preserve"> </w:t>
            </w:r>
          </w:p>
        </w:tc>
        <w:tc>
          <w:tcPr>
            <w:tcW w:w="2552" w:type="dxa"/>
            <w:tcBorders>
              <w:top w:val="nil"/>
              <w:left w:val="nil"/>
              <w:bottom w:val="nil"/>
              <w:right w:val="single" w:sz="8" w:space="0" w:color="auto"/>
            </w:tcBorders>
            <w:shd w:val="clear" w:color="000000" w:fill="FFFFFF"/>
            <w:noWrap/>
            <w:vAlign w:val="bottom"/>
            <w:hideMark/>
          </w:tcPr>
          <w:p w:rsidR="009A7C42" w:rsidRPr="009D0A11" w:rsidRDefault="009A7C42" w:rsidP="00304D48">
            <w:pPr>
              <w:spacing w:after="0" w:line="240" w:lineRule="auto"/>
              <w:jc w:val="center"/>
              <w:rPr>
                <w:rFonts w:eastAsia="Times New Roman" w:cs="Calibri"/>
                <w:color w:val="000000"/>
                <w:sz w:val="20"/>
                <w:szCs w:val="20"/>
                <w:lang w:val="es-MX" w:eastAsia="es-MX"/>
              </w:rPr>
            </w:pPr>
            <w:r w:rsidRPr="009D0A11">
              <w:rPr>
                <w:rFonts w:eastAsia="Times New Roman" w:cs="Calibri"/>
                <w:color w:val="000000"/>
                <w:sz w:val="20"/>
                <w:szCs w:val="20"/>
                <w:lang w:val="es-MX" w:eastAsia="es-MX"/>
              </w:rPr>
              <w:t xml:space="preserve"> $         </w:t>
            </w:r>
            <w:r>
              <w:rPr>
                <w:rFonts w:eastAsia="Times New Roman" w:cs="Calibri"/>
                <w:color w:val="000000"/>
                <w:sz w:val="20"/>
                <w:szCs w:val="20"/>
                <w:lang w:val="es-MX" w:eastAsia="es-MX"/>
              </w:rPr>
              <w:t xml:space="preserve">                        </w:t>
            </w:r>
            <w:r w:rsidR="001E0403">
              <w:rPr>
                <w:rFonts w:eastAsia="Times New Roman" w:cs="Calibri"/>
                <w:color w:val="000000"/>
                <w:sz w:val="20"/>
                <w:szCs w:val="20"/>
                <w:lang w:val="es-MX" w:eastAsia="es-MX"/>
              </w:rPr>
              <w:t>146.04</w:t>
            </w:r>
          </w:p>
        </w:tc>
      </w:tr>
      <w:tr w:rsidR="009A7C42" w:rsidRPr="009D0A11" w:rsidTr="00304D48">
        <w:trPr>
          <w:trHeight w:val="287"/>
          <w:jc w:val="center"/>
        </w:trPr>
        <w:tc>
          <w:tcPr>
            <w:tcW w:w="2542" w:type="dxa"/>
            <w:tcBorders>
              <w:top w:val="nil"/>
              <w:left w:val="single" w:sz="8" w:space="0" w:color="auto"/>
              <w:bottom w:val="single" w:sz="8" w:space="0" w:color="auto"/>
              <w:right w:val="nil"/>
            </w:tcBorders>
            <w:shd w:val="clear" w:color="000000" w:fill="FFFFFF"/>
            <w:noWrap/>
            <w:vAlign w:val="bottom"/>
            <w:hideMark/>
          </w:tcPr>
          <w:p w:rsidR="009A7C42" w:rsidRPr="009D0A11" w:rsidRDefault="009A7C42" w:rsidP="00304D48">
            <w:pPr>
              <w:spacing w:after="0" w:line="240" w:lineRule="auto"/>
              <w:jc w:val="center"/>
              <w:rPr>
                <w:rFonts w:eastAsia="Times New Roman" w:cs="Calibri"/>
                <w:color w:val="000000"/>
                <w:sz w:val="20"/>
                <w:szCs w:val="20"/>
                <w:lang w:val="es-MX" w:eastAsia="es-MX"/>
              </w:rPr>
            </w:pPr>
            <w:r w:rsidRPr="009D0A11">
              <w:rPr>
                <w:rFonts w:eastAsia="Times New Roman" w:cs="Calibri"/>
                <w:color w:val="000000"/>
                <w:sz w:val="20"/>
                <w:szCs w:val="20"/>
                <w:lang w:val="es-MX" w:eastAsia="es-MX"/>
              </w:rPr>
              <w:t> </w:t>
            </w:r>
          </w:p>
        </w:tc>
        <w:tc>
          <w:tcPr>
            <w:tcW w:w="1151" w:type="dxa"/>
            <w:tcBorders>
              <w:top w:val="nil"/>
              <w:left w:val="single" w:sz="8" w:space="0" w:color="auto"/>
              <w:bottom w:val="single" w:sz="8" w:space="0" w:color="auto"/>
              <w:right w:val="nil"/>
            </w:tcBorders>
            <w:shd w:val="clear" w:color="000000" w:fill="FFFFFF"/>
            <w:noWrap/>
            <w:vAlign w:val="bottom"/>
            <w:hideMark/>
          </w:tcPr>
          <w:p w:rsidR="009A7C42" w:rsidRPr="009D0A11" w:rsidRDefault="009A7C42" w:rsidP="00304D48">
            <w:pPr>
              <w:spacing w:after="0" w:line="240" w:lineRule="auto"/>
              <w:jc w:val="center"/>
              <w:rPr>
                <w:rFonts w:eastAsia="Times New Roman" w:cs="Calibri"/>
                <w:color w:val="000000"/>
                <w:sz w:val="20"/>
                <w:szCs w:val="20"/>
                <w:lang w:val="es-MX" w:eastAsia="es-MX"/>
              </w:rPr>
            </w:pPr>
            <w:r w:rsidRPr="009D0A11">
              <w:rPr>
                <w:rFonts w:eastAsia="Times New Roman" w:cs="Calibri"/>
                <w:color w:val="000000"/>
                <w:sz w:val="20"/>
                <w:szCs w:val="20"/>
                <w:lang w:val="es-MX" w:eastAsia="es-MX"/>
              </w:rPr>
              <w:t> </w:t>
            </w:r>
          </w:p>
        </w:tc>
        <w:tc>
          <w:tcPr>
            <w:tcW w:w="963" w:type="dxa"/>
            <w:tcBorders>
              <w:top w:val="nil"/>
              <w:left w:val="nil"/>
              <w:bottom w:val="single" w:sz="8" w:space="0" w:color="auto"/>
              <w:right w:val="single" w:sz="8" w:space="0" w:color="auto"/>
            </w:tcBorders>
            <w:shd w:val="clear" w:color="000000" w:fill="FFFFFF"/>
            <w:noWrap/>
            <w:vAlign w:val="bottom"/>
            <w:hideMark/>
          </w:tcPr>
          <w:p w:rsidR="009A7C42" w:rsidRPr="009D0A11" w:rsidRDefault="009A7C42" w:rsidP="00304D48">
            <w:pPr>
              <w:spacing w:after="0" w:line="240" w:lineRule="auto"/>
              <w:jc w:val="center"/>
              <w:rPr>
                <w:rFonts w:eastAsia="Times New Roman" w:cs="Calibri"/>
                <w:color w:val="000000"/>
                <w:sz w:val="20"/>
                <w:szCs w:val="20"/>
                <w:lang w:val="es-MX" w:eastAsia="es-MX"/>
              </w:rPr>
            </w:pPr>
            <w:r w:rsidRPr="009D0A11">
              <w:rPr>
                <w:rFonts w:eastAsia="Times New Roman" w:cs="Calibri"/>
                <w:color w:val="000000"/>
                <w:sz w:val="20"/>
                <w:szCs w:val="20"/>
                <w:lang w:val="es-MX" w:eastAsia="es-MX"/>
              </w:rPr>
              <w:t> </w:t>
            </w:r>
          </w:p>
        </w:tc>
        <w:tc>
          <w:tcPr>
            <w:tcW w:w="2138" w:type="dxa"/>
            <w:tcBorders>
              <w:top w:val="nil"/>
              <w:left w:val="nil"/>
              <w:bottom w:val="single" w:sz="8" w:space="0" w:color="auto"/>
              <w:right w:val="single" w:sz="8" w:space="0" w:color="auto"/>
            </w:tcBorders>
            <w:shd w:val="clear" w:color="000000" w:fill="FFFFFF"/>
            <w:noWrap/>
            <w:vAlign w:val="bottom"/>
            <w:hideMark/>
          </w:tcPr>
          <w:p w:rsidR="009A7C42" w:rsidRPr="009D0A11" w:rsidRDefault="009A7C42" w:rsidP="00304D48">
            <w:pPr>
              <w:spacing w:after="0" w:line="240" w:lineRule="auto"/>
              <w:jc w:val="center"/>
              <w:rPr>
                <w:rFonts w:eastAsia="Times New Roman" w:cs="Calibri"/>
                <w:color w:val="000000"/>
                <w:sz w:val="20"/>
                <w:szCs w:val="20"/>
                <w:lang w:val="es-MX" w:eastAsia="es-MX"/>
              </w:rPr>
            </w:pPr>
            <w:r w:rsidRPr="009D0A11">
              <w:rPr>
                <w:rFonts w:eastAsia="Times New Roman" w:cs="Calibri"/>
                <w:color w:val="000000"/>
                <w:sz w:val="20"/>
                <w:szCs w:val="20"/>
                <w:lang w:val="es-MX" w:eastAsia="es-MX"/>
              </w:rPr>
              <w:t> </w:t>
            </w:r>
          </w:p>
        </w:tc>
        <w:tc>
          <w:tcPr>
            <w:tcW w:w="2552" w:type="dxa"/>
            <w:tcBorders>
              <w:top w:val="nil"/>
              <w:left w:val="nil"/>
              <w:bottom w:val="single" w:sz="8" w:space="0" w:color="auto"/>
              <w:right w:val="single" w:sz="8" w:space="0" w:color="auto"/>
            </w:tcBorders>
            <w:shd w:val="clear" w:color="000000" w:fill="FFFFFF"/>
            <w:noWrap/>
            <w:vAlign w:val="bottom"/>
            <w:hideMark/>
          </w:tcPr>
          <w:p w:rsidR="009A7C42" w:rsidRPr="009D0A11" w:rsidRDefault="009A7C42" w:rsidP="00304D48">
            <w:pPr>
              <w:spacing w:after="0" w:line="240" w:lineRule="auto"/>
              <w:jc w:val="center"/>
              <w:rPr>
                <w:rFonts w:eastAsia="Times New Roman" w:cs="Calibri"/>
                <w:color w:val="000000"/>
                <w:sz w:val="20"/>
                <w:szCs w:val="20"/>
                <w:lang w:val="es-MX" w:eastAsia="es-MX"/>
              </w:rPr>
            </w:pPr>
            <w:r w:rsidRPr="009D0A11">
              <w:rPr>
                <w:rFonts w:eastAsia="Times New Roman" w:cs="Calibri"/>
                <w:color w:val="000000"/>
                <w:sz w:val="20"/>
                <w:szCs w:val="20"/>
                <w:lang w:val="es-MX" w:eastAsia="es-MX"/>
              </w:rPr>
              <w:t> </w:t>
            </w:r>
          </w:p>
        </w:tc>
      </w:tr>
      <w:tr w:rsidR="009A7C42" w:rsidRPr="009D0A11" w:rsidTr="00304D48">
        <w:trPr>
          <w:trHeight w:val="232"/>
          <w:jc w:val="center"/>
        </w:trPr>
        <w:tc>
          <w:tcPr>
            <w:tcW w:w="2542" w:type="dxa"/>
            <w:tcBorders>
              <w:top w:val="nil"/>
              <w:left w:val="nil"/>
              <w:bottom w:val="nil"/>
              <w:right w:val="nil"/>
            </w:tcBorders>
            <w:shd w:val="clear" w:color="000000" w:fill="FFFFFF"/>
            <w:noWrap/>
            <w:vAlign w:val="bottom"/>
            <w:hideMark/>
          </w:tcPr>
          <w:p w:rsidR="009A7C42" w:rsidRPr="009D0A11" w:rsidRDefault="009A7C42" w:rsidP="00304D48">
            <w:pPr>
              <w:spacing w:after="0" w:line="240" w:lineRule="auto"/>
              <w:rPr>
                <w:rFonts w:eastAsia="Times New Roman" w:cs="Calibri"/>
                <w:color w:val="000000"/>
                <w:sz w:val="20"/>
                <w:szCs w:val="20"/>
                <w:lang w:val="es-MX" w:eastAsia="es-MX"/>
              </w:rPr>
            </w:pPr>
            <w:r w:rsidRPr="009D0A11">
              <w:rPr>
                <w:rFonts w:eastAsia="Times New Roman" w:cs="Calibri"/>
                <w:color w:val="000000"/>
                <w:sz w:val="20"/>
                <w:szCs w:val="20"/>
                <w:lang w:val="es-MX" w:eastAsia="es-MX"/>
              </w:rPr>
              <w:t> </w:t>
            </w:r>
          </w:p>
        </w:tc>
        <w:tc>
          <w:tcPr>
            <w:tcW w:w="1151" w:type="dxa"/>
            <w:tcBorders>
              <w:top w:val="nil"/>
              <w:left w:val="nil"/>
              <w:bottom w:val="nil"/>
              <w:right w:val="nil"/>
            </w:tcBorders>
            <w:shd w:val="clear" w:color="000000" w:fill="FFFFFF"/>
            <w:noWrap/>
            <w:vAlign w:val="bottom"/>
            <w:hideMark/>
          </w:tcPr>
          <w:p w:rsidR="009A7C42" w:rsidRPr="009D0A11" w:rsidRDefault="009A7C42" w:rsidP="00304D48">
            <w:pPr>
              <w:spacing w:after="0" w:line="240" w:lineRule="auto"/>
              <w:rPr>
                <w:rFonts w:eastAsia="Times New Roman" w:cs="Calibri"/>
                <w:color w:val="000000"/>
                <w:sz w:val="20"/>
                <w:szCs w:val="20"/>
                <w:lang w:val="es-MX" w:eastAsia="es-MX"/>
              </w:rPr>
            </w:pPr>
            <w:r w:rsidRPr="009D0A11">
              <w:rPr>
                <w:rFonts w:eastAsia="Times New Roman" w:cs="Calibri"/>
                <w:color w:val="000000"/>
                <w:sz w:val="20"/>
                <w:szCs w:val="20"/>
                <w:lang w:val="es-MX" w:eastAsia="es-MX"/>
              </w:rPr>
              <w:t> </w:t>
            </w:r>
          </w:p>
        </w:tc>
        <w:tc>
          <w:tcPr>
            <w:tcW w:w="963" w:type="dxa"/>
            <w:tcBorders>
              <w:top w:val="nil"/>
              <w:left w:val="nil"/>
              <w:bottom w:val="nil"/>
              <w:right w:val="nil"/>
            </w:tcBorders>
            <w:shd w:val="clear" w:color="000000" w:fill="FFFFFF"/>
            <w:noWrap/>
            <w:vAlign w:val="bottom"/>
            <w:hideMark/>
          </w:tcPr>
          <w:p w:rsidR="009A7C42" w:rsidRPr="009D0A11" w:rsidRDefault="009A7C42" w:rsidP="00304D48">
            <w:pPr>
              <w:spacing w:after="0" w:line="240" w:lineRule="auto"/>
              <w:rPr>
                <w:rFonts w:eastAsia="Times New Roman" w:cs="Calibri"/>
                <w:color w:val="000000"/>
                <w:sz w:val="20"/>
                <w:szCs w:val="20"/>
                <w:lang w:val="es-MX" w:eastAsia="es-MX"/>
              </w:rPr>
            </w:pPr>
            <w:r w:rsidRPr="009D0A11">
              <w:rPr>
                <w:rFonts w:eastAsia="Times New Roman" w:cs="Calibri"/>
                <w:color w:val="000000"/>
                <w:sz w:val="20"/>
                <w:szCs w:val="20"/>
                <w:lang w:val="es-MX" w:eastAsia="es-MX"/>
              </w:rPr>
              <w:t> </w:t>
            </w:r>
          </w:p>
        </w:tc>
        <w:tc>
          <w:tcPr>
            <w:tcW w:w="2138" w:type="dxa"/>
            <w:tcBorders>
              <w:top w:val="nil"/>
              <w:left w:val="single" w:sz="8" w:space="0" w:color="auto"/>
              <w:bottom w:val="nil"/>
              <w:right w:val="nil"/>
            </w:tcBorders>
            <w:shd w:val="clear" w:color="000000" w:fill="FFFFFF"/>
            <w:noWrap/>
            <w:vAlign w:val="bottom"/>
            <w:hideMark/>
          </w:tcPr>
          <w:p w:rsidR="009A7C42" w:rsidRPr="009D0A11" w:rsidRDefault="009A7C42" w:rsidP="00304D48">
            <w:pPr>
              <w:spacing w:after="0" w:line="240" w:lineRule="auto"/>
              <w:rPr>
                <w:rFonts w:eastAsia="Times New Roman" w:cs="Calibri"/>
                <w:b/>
                <w:bCs/>
                <w:color w:val="000000"/>
                <w:sz w:val="20"/>
                <w:szCs w:val="20"/>
                <w:lang w:val="es-MX" w:eastAsia="es-MX"/>
              </w:rPr>
            </w:pPr>
            <w:r w:rsidRPr="009D0A11">
              <w:rPr>
                <w:rFonts w:eastAsia="Times New Roman" w:cs="Calibri"/>
                <w:b/>
                <w:bCs/>
                <w:color w:val="000000"/>
                <w:sz w:val="20"/>
                <w:szCs w:val="20"/>
                <w:lang w:val="es-MX" w:eastAsia="es-MX"/>
              </w:rPr>
              <w:t xml:space="preserve"> Sub-Total </w:t>
            </w:r>
          </w:p>
        </w:tc>
        <w:tc>
          <w:tcPr>
            <w:tcW w:w="2552" w:type="dxa"/>
            <w:tcBorders>
              <w:top w:val="nil"/>
              <w:left w:val="single" w:sz="8" w:space="0" w:color="auto"/>
              <w:bottom w:val="nil"/>
              <w:right w:val="single" w:sz="8" w:space="0" w:color="auto"/>
            </w:tcBorders>
            <w:shd w:val="clear" w:color="000000" w:fill="FFFFFF"/>
            <w:noWrap/>
            <w:vAlign w:val="bottom"/>
            <w:hideMark/>
          </w:tcPr>
          <w:p w:rsidR="009A7C42" w:rsidRPr="009D0A11" w:rsidRDefault="009A7C42" w:rsidP="00304D48">
            <w:pPr>
              <w:spacing w:after="0" w:line="240" w:lineRule="auto"/>
              <w:jc w:val="center"/>
              <w:rPr>
                <w:rFonts w:eastAsia="Times New Roman" w:cs="Calibri"/>
                <w:color w:val="000000"/>
                <w:sz w:val="20"/>
                <w:szCs w:val="20"/>
                <w:lang w:val="es-MX" w:eastAsia="es-MX"/>
              </w:rPr>
            </w:pPr>
            <w:r w:rsidRPr="009D0A11">
              <w:rPr>
                <w:rFonts w:eastAsia="Times New Roman" w:cs="Calibri"/>
                <w:color w:val="000000"/>
                <w:sz w:val="20"/>
                <w:szCs w:val="20"/>
                <w:lang w:val="es-MX" w:eastAsia="es-MX"/>
              </w:rPr>
              <w:t xml:space="preserve"> $         </w:t>
            </w:r>
            <w:r>
              <w:rPr>
                <w:rFonts w:eastAsia="Times New Roman" w:cs="Calibri"/>
                <w:color w:val="000000"/>
                <w:sz w:val="20"/>
                <w:szCs w:val="20"/>
                <w:lang w:val="es-MX" w:eastAsia="es-MX"/>
              </w:rPr>
              <w:t xml:space="preserve">                        </w:t>
            </w:r>
            <w:r w:rsidR="001E0403">
              <w:rPr>
                <w:rFonts w:eastAsia="Times New Roman" w:cs="Calibri"/>
                <w:color w:val="000000"/>
                <w:sz w:val="20"/>
                <w:szCs w:val="20"/>
                <w:lang w:val="es-MX" w:eastAsia="es-MX"/>
              </w:rPr>
              <w:t>146.04</w:t>
            </w:r>
            <w:r w:rsidRPr="009D0A11">
              <w:rPr>
                <w:rFonts w:eastAsia="Times New Roman" w:cs="Calibri"/>
                <w:color w:val="000000"/>
                <w:sz w:val="20"/>
                <w:szCs w:val="20"/>
                <w:lang w:val="es-MX" w:eastAsia="es-MX"/>
              </w:rPr>
              <w:t xml:space="preserve"> </w:t>
            </w:r>
          </w:p>
        </w:tc>
      </w:tr>
      <w:tr w:rsidR="009A7C42" w:rsidRPr="009D0A11" w:rsidTr="00304D48">
        <w:trPr>
          <w:trHeight w:val="246"/>
          <w:jc w:val="center"/>
        </w:trPr>
        <w:tc>
          <w:tcPr>
            <w:tcW w:w="2542" w:type="dxa"/>
            <w:tcBorders>
              <w:top w:val="nil"/>
              <w:left w:val="nil"/>
              <w:bottom w:val="nil"/>
              <w:right w:val="nil"/>
            </w:tcBorders>
            <w:shd w:val="clear" w:color="000000" w:fill="FFFFFF"/>
            <w:noWrap/>
            <w:vAlign w:val="bottom"/>
            <w:hideMark/>
          </w:tcPr>
          <w:p w:rsidR="009A7C42" w:rsidRPr="009D0A11" w:rsidRDefault="009A7C42" w:rsidP="00304D48">
            <w:pPr>
              <w:spacing w:after="0" w:line="240" w:lineRule="auto"/>
              <w:rPr>
                <w:rFonts w:eastAsia="Times New Roman" w:cs="Calibri"/>
                <w:color w:val="000000"/>
                <w:sz w:val="20"/>
                <w:szCs w:val="20"/>
                <w:lang w:val="es-MX" w:eastAsia="es-MX"/>
              </w:rPr>
            </w:pPr>
            <w:r w:rsidRPr="009D0A11">
              <w:rPr>
                <w:rFonts w:eastAsia="Times New Roman" w:cs="Calibri"/>
                <w:color w:val="000000"/>
                <w:sz w:val="20"/>
                <w:szCs w:val="20"/>
                <w:lang w:val="es-MX" w:eastAsia="es-MX"/>
              </w:rPr>
              <w:t> </w:t>
            </w:r>
          </w:p>
        </w:tc>
        <w:tc>
          <w:tcPr>
            <w:tcW w:w="1151" w:type="dxa"/>
            <w:tcBorders>
              <w:top w:val="nil"/>
              <w:left w:val="nil"/>
              <w:bottom w:val="nil"/>
              <w:right w:val="nil"/>
            </w:tcBorders>
            <w:shd w:val="clear" w:color="000000" w:fill="FFFFFF"/>
            <w:noWrap/>
            <w:vAlign w:val="bottom"/>
            <w:hideMark/>
          </w:tcPr>
          <w:p w:rsidR="009A7C42" w:rsidRPr="009D0A11" w:rsidRDefault="009A7C42" w:rsidP="00304D48">
            <w:pPr>
              <w:spacing w:after="0" w:line="240" w:lineRule="auto"/>
              <w:rPr>
                <w:rFonts w:eastAsia="Times New Roman" w:cs="Calibri"/>
                <w:color w:val="000000"/>
                <w:sz w:val="20"/>
                <w:szCs w:val="20"/>
                <w:lang w:val="es-MX" w:eastAsia="es-MX"/>
              </w:rPr>
            </w:pPr>
            <w:r w:rsidRPr="009D0A11">
              <w:rPr>
                <w:rFonts w:eastAsia="Times New Roman" w:cs="Calibri"/>
                <w:color w:val="000000"/>
                <w:sz w:val="20"/>
                <w:szCs w:val="20"/>
                <w:lang w:val="es-MX" w:eastAsia="es-MX"/>
              </w:rPr>
              <w:t> </w:t>
            </w:r>
          </w:p>
        </w:tc>
        <w:tc>
          <w:tcPr>
            <w:tcW w:w="963" w:type="dxa"/>
            <w:tcBorders>
              <w:top w:val="nil"/>
              <w:left w:val="nil"/>
              <w:bottom w:val="nil"/>
              <w:right w:val="nil"/>
            </w:tcBorders>
            <w:shd w:val="clear" w:color="000000" w:fill="FFFFFF"/>
            <w:noWrap/>
            <w:vAlign w:val="bottom"/>
            <w:hideMark/>
          </w:tcPr>
          <w:p w:rsidR="009A7C42" w:rsidRPr="009D0A11" w:rsidRDefault="009A7C42" w:rsidP="00304D48">
            <w:pPr>
              <w:spacing w:after="0" w:line="240" w:lineRule="auto"/>
              <w:rPr>
                <w:rFonts w:eastAsia="Times New Roman" w:cs="Calibri"/>
                <w:color w:val="000000"/>
                <w:sz w:val="20"/>
                <w:szCs w:val="20"/>
                <w:lang w:val="es-MX" w:eastAsia="es-MX"/>
              </w:rPr>
            </w:pPr>
            <w:r w:rsidRPr="009D0A11">
              <w:rPr>
                <w:rFonts w:eastAsia="Times New Roman" w:cs="Calibri"/>
                <w:color w:val="000000"/>
                <w:sz w:val="20"/>
                <w:szCs w:val="20"/>
                <w:lang w:val="es-MX" w:eastAsia="es-MX"/>
              </w:rPr>
              <w:t> </w:t>
            </w:r>
          </w:p>
        </w:tc>
        <w:tc>
          <w:tcPr>
            <w:tcW w:w="2138" w:type="dxa"/>
            <w:tcBorders>
              <w:top w:val="nil"/>
              <w:left w:val="single" w:sz="8" w:space="0" w:color="auto"/>
              <w:bottom w:val="nil"/>
              <w:right w:val="nil"/>
            </w:tcBorders>
            <w:shd w:val="clear" w:color="000000" w:fill="FFFFFF"/>
            <w:noWrap/>
            <w:vAlign w:val="bottom"/>
            <w:hideMark/>
          </w:tcPr>
          <w:p w:rsidR="009A7C42" w:rsidRPr="009D0A11" w:rsidRDefault="009A7C42" w:rsidP="00304D48">
            <w:pPr>
              <w:spacing w:after="0" w:line="240" w:lineRule="auto"/>
              <w:rPr>
                <w:rFonts w:eastAsia="Times New Roman" w:cs="Calibri"/>
                <w:b/>
                <w:bCs/>
                <w:color w:val="000000"/>
                <w:sz w:val="20"/>
                <w:szCs w:val="20"/>
                <w:lang w:val="es-MX" w:eastAsia="es-MX"/>
              </w:rPr>
            </w:pPr>
            <w:r w:rsidRPr="009D0A11">
              <w:rPr>
                <w:rFonts w:eastAsia="Times New Roman" w:cs="Calibri"/>
                <w:b/>
                <w:bCs/>
                <w:color w:val="000000"/>
                <w:sz w:val="20"/>
                <w:szCs w:val="20"/>
                <w:lang w:val="es-MX" w:eastAsia="es-MX"/>
              </w:rPr>
              <w:t xml:space="preserve"> IVA </w:t>
            </w:r>
          </w:p>
        </w:tc>
        <w:tc>
          <w:tcPr>
            <w:tcW w:w="2552" w:type="dxa"/>
            <w:tcBorders>
              <w:top w:val="nil"/>
              <w:left w:val="single" w:sz="8" w:space="0" w:color="auto"/>
              <w:bottom w:val="nil"/>
              <w:right w:val="single" w:sz="8" w:space="0" w:color="auto"/>
            </w:tcBorders>
            <w:shd w:val="clear" w:color="000000" w:fill="FFFFFF"/>
            <w:noWrap/>
            <w:vAlign w:val="bottom"/>
            <w:hideMark/>
          </w:tcPr>
          <w:p w:rsidR="009A7C42" w:rsidRPr="009D0A11" w:rsidRDefault="009A7C42" w:rsidP="00304D48">
            <w:pPr>
              <w:spacing w:after="0" w:line="240" w:lineRule="auto"/>
              <w:jc w:val="center"/>
              <w:rPr>
                <w:rFonts w:eastAsia="Times New Roman" w:cs="Calibri"/>
                <w:color w:val="000000"/>
                <w:sz w:val="20"/>
                <w:szCs w:val="20"/>
                <w:lang w:val="es-MX" w:eastAsia="es-MX"/>
              </w:rPr>
            </w:pPr>
            <w:r w:rsidRPr="009D0A11">
              <w:rPr>
                <w:rFonts w:eastAsia="Times New Roman" w:cs="Calibri"/>
                <w:color w:val="000000"/>
                <w:sz w:val="20"/>
                <w:szCs w:val="20"/>
                <w:lang w:val="es-MX" w:eastAsia="es-MX"/>
              </w:rPr>
              <w:t xml:space="preserve"> $          </w:t>
            </w:r>
            <w:r>
              <w:rPr>
                <w:rFonts w:eastAsia="Times New Roman" w:cs="Calibri"/>
                <w:color w:val="000000"/>
                <w:sz w:val="20"/>
                <w:szCs w:val="20"/>
                <w:lang w:val="es-MX" w:eastAsia="es-MX"/>
              </w:rPr>
              <w:t xml:space="preserve">                          </w:t>
            </w:r>
            <w:r w:rsidR="001E0403">
              <w:rPr>
                <w:rFonts w:eastAsia="Times New Roman" w:cs="Calibri"/>
                <w:color w:val="000000"/>
                <w:sz w:val="20"/>
                <w:szCs w:val="20"/>
                <w:lang w:val="es-MX" w:eastAsia="es-MX"/>
              </w:rPr>
              <w:t>17.53</w:t>
            </w:r>
            <w:r w:rsidRPr="009D0A11">
              <w:rPr>
                <w:rFonts w:eastAsia="Times New Roman" w:cs="Calibri"/>
                <w:color w:val="000000"/>
                <w:sz w:val="20"/>
                <w:szCs w:val="20"/>
                <w:lang w:val="es-MX" w:eastAsia="es-MX"/>
              </w:rPr>
              <w:t xml:space="preserve"> </w:t>
            </w:r>
          </w:p>
        </w:tc>
      </w:tr>
      <w:tr w:rsidR="009A7C42" w:rsidRPr="009D0A11" w:rsidTr="00304D48">
        <w:trPr>
          <w:trHeight w:val="246"/>
          <w:jc w:val="center"/>
        </w:trPr>
        <w:tc>
          <w:tcPr>
            <w:tcW w:w="2542" w:type="dxa"/>
            <w:tcBorders>
              <w:top w:val="nil"/>
              <w:left w:val="nil"/>
              <w:bottom w:val="nil"/>
              <w:right w:val="nil"/>
            </w:tcBorders>
            <w:shd w:val="clear" w:color="000000" w:fill="FFFFFF"/>
            <w:noWrap/>
            <w:vAlign w:val="bottom"/>
            <w:hideMark/>
          </w:tcPr>
          <w:p w:rsidR="009A7C42" w:rsidRPr="009D0A11" w:rsidRDefault="009A7C42" w:rsidP="00304D48">
            <w:pPr>
              <w:spacing w:after="0" w:line="240" w:lineRule="auto"/>
              <w:rPr>
                <w:rFonts w:eastAsia="Times New Roman" w:cs="Calibri"/>
                <w:b/>
                <w:bCs/>
                <w:color w:val="000000"/>
                <w:sz w:val="20"/>
                <w:szCs w:val="20"/>
                <w:lang w:val="es-MX" w:eastAsia="es-MX"/>
              </w:rPr>
            </w:pPr>
            <w:r w:rsidRPr="009D0A11">
              <w:rPr>
                <w:rFonts w:eastAsia="Times New Roman" w:cs="Calibri"/>
                <w:b/>
                <w:bCs/>
                <w:color w:val="000000"/>
                <w:sz w:val="20"/>
                <w:szCs w:val="20"/>
                <w:lang w:val="es-MX" w:eastAsia="es-MX"/>
              </w:rPr>
              <w:t> </w:t>
            </w:r>
          </w:p>
        </w:tc>
        <w:tc>
          <w:tcPr>
            <w:tcW w:w="1151" w:type="dxa"/>
            <w:tcBorders>
              <w:top w:val="nil"/>
              <w:left w:val="nil"/>
              <w:bottom w:val="nil"/>
              <w:right w:val="nil"/>
            </w:tcBorders>
            <w:shd w:val="clear" w:color="000000" w:fill="FFFFFF"/>
            <w:noWrap/>
            <w:vAlign w:val="bottom"/>
            <w:hideMark/>
          </w:tcPr>
          <w:p w:rsidR="009A7C42" w:rsidRPr="009D0A11" w:rsidRDefault="009A7C42" w:rsidP="00304D48">
            <w:pPr>
              <w:spacing w:after="0" w:line="240" w:lineRule="auto"/>
              <w:rPr>
                <w:rFonts w:eastAsia="Times New Roman" w:cs="Calibri"/>
                <w:color w:val="000000"/>
                <w:sz w:val="20"/>
                <w:szCs w:val="20"/>
                <w:lang w:val="es-MX" w:eastAsia="es-MX"/>
              </w:rPr>
            </w:pPr>
            <w:r w:rsidRPr="009D0A11">
              <w:rPr>
                <w:rFonts w:eastAsia="Times New Roman" w:cs="Calibri"/>
                <w:color w:val="000000"/>
                <w:sz w:val="20"/>
                <w:szCs w:val="20"/>
                <w:lang w:val="es-MX" w:eastAsia="es-MX"/>
              </w:rPr>
              <w:t> </w:t>
            </w:r>
          </w:p>
        </w:tc>
        <w:tc>
          <w:tcPr>
            <w:tcW w:w="963" w:type="dxa"/>
            <w:tcBorders>
              <w:top w:val="nil"/>
              <w:left w:val="nil"/>
              <w:bottom w:val="nil"/>
              <w:right w:val="nil"/>
            </w:tcBorders>
            <w:shd w:val="clear" w:color="000000" w:fill="FFFFFF"/>
            <w:noWrap/>
            <w:vAlign w:val="bottom"/>
            <w:hideMark/>
          </w:tcPr>
          <w:p w:rsidR="009A7C42" w:rsidRPr="009D0A11" w:rsidRDefault="009A7C42" w:rsidP="00304D48">
            <w:pPr>
              <w:spacing w:after="0" w:line="240" w:lineRule="auto"/>
              <w:rPr>
                <w:rFonts w:eastAsia="Times New Roman" w:cs="Calibri"/>
                <w:color w:val="000000"/>
                <w:sz w:val="20"/>
                <w:szCs w:val="20"/>
                <w:lang w:val="es-MX" w:eastAsia="es-MX"/>
              </w:rPr>
            </w:pPr>
            <w:r w:rsidRPr="009D0A11">
              <w:rPr>
                <w:rFonts w:eastAsia="Times New Roman" w:cs="Calibri"/>
                <w:color w:val="000000"/>
                <w:sz w:val="20"/>
                <w:szCs w:val="20"/>
                <w:lang w:val="es-MX" w:eastAsia="es-MX"/>
              </w:rPr>
              <w:t> </w:t>
            </w:r>
          </w:p>
        </w:tc>
        <w:tc>
          <w:tcPr>
            <w:tcW w:w="2138" w:type="dxa"/>
            <w:tcBorders>
              <w:top w:val="single" w:sz="8" w:space="0" w:color="auto"/>
              <w:left w:val="single" w:sz="8" w:space="0" w:color="auto"/>
              <w:bottom w:val="single" w:sz="8" w:space="0" w:color="auto"/>
              <w:right w:val="nil"/>
            </w:tcBorders>
            <w:shd w:val="clear" w:color="000000" w:fill="FFFFFF"/>
            <w:noWrap/>
            <w:vAlign w:val="bottom"/>
            <w:hideMark/>
          </w:tcPr>
          <w:p w:rsidR="009A7C42" w:rsidRPr="009D0A11" w:rsidRDefault="009A7C42" w:rsidP="00304D48">
            <w:pPr>
              <w:spacing w:after="0" w:line="240" w:lineRule="auto"/>
              <w:rPr>
                <w:rFonts w:eastAsia="Times New Roman" w:cs="Calibri"/>
                <w:b/>
                <w:bCs/>
                <w:color w:val="000000"/>
                <w:sz w:val="20"/>
                <w:szCs w:val="20"/>
                <w:lang w:val="es-MX" w:eastAsia="es-MX"/>
              </w:rPr>
            </w:pPr>
            <w:r w:rsidRPr="009D0A11">
              <w:rPr>
                <w:rFonts w:eastAsia="Times New Roman" w:cs="Calibri"/>
                <w:b/>
                <w:bCs/>
                <w:color w:val="000000"/>
                <w:sz w:val="20"/>
                <w:szCs w:val="20"/>
                <w:lang w:val="es-MX" w:eastAsia="es-MX"/>
              </w:rPr>
              <w:t xml:space="preserve"> Total </w:t>
            </w:r>
          </w:p>
        </w:tc>
        <w:tc>
          <w:tcPr>
            <w:tcW w:w="2552" w:type="dxa"/>
            <w:tcBorders>
              <w:top w:val="single" w:sz="8" w:space="0" w:color="auto"/>
              <w:left w:val="single" w:sz="8" w:space="0" w:color="auto"/>
              <w:bottom w:val="single" w:sz="8" w:space="0" w:color="auto"/>
              <w:right w:val="single" w:sz="8" w:space="0" w:color="auto"/>
            </w:tcBorders>
            <w:shd w:val="clear" w:color="000000" w:fill="CCCCFF"/>
            <w:noWrap/>
            <w:vAlign w:val="bottom"/>
            <w:hideMark/>
          </w:tcPr>
          <w:p w:rsidR="009A7C42" w:rsidRPr="009D0A11" w:rsidRDefault="009A7C42" w:rsidP="00304D48">
            <w:pPr>
              <w:spacing w:after="0" w:line="240" w:lineRule="auto"/>
              <w:jc w:val="center"/>
              <w:rPr>
                <w:rFonts w:eastAsia="Times New Roman" w:cs="Calibri"/>
                <w:b/>
                <w:bCs/>
                <w:color w:val="000000"/>
                <w:sz w:val="20"/>
                <w:szCs w:val="20"/>
                <w:lang w:val="es-MX" w:eastAsia="es-MX"/>
              </w:rPr>
            </w:pPr>
            <w:r w:rsidRPr="009D0A11">
              <w:rPr>
                <w:rFonts w:eastAsia="Times New Roman" w:cs="Calibri"/>
                <w:b/>
                <w:bCs/>
                <w:color w:val="000000"/>
                <w:sz w:val="20"/>
                <w:szCs w:val="20"/>
                <w:lang w:val="es-MX" w:eastAsia="es-MX"/>
              </w:rPr>
              <w:t xml:space="preserve"> $         </w:t>
            </w:r>
            <w:r>
              <w:rPr>
                <w:rFonts w:eastAsia="Times New Roman" w:cs="Calibri"/>
                <w:b/>
                <w:bCs/>
                <w:color w:val="000000"/>
                <w:sz w:val="20"/>
                <w:szCs w:val="20"/>
                <w:lang w:val="es-MX" w:eastAsia="es-MX"/>
              </w:rPr>
              <w:t xml:space="preserve">                        </w:t>
            </w:r>
            <w:r w:rsidR="001E0403">
              <w:rPr>
                <w:rFonts w:eastAsia="Times New Roman" w:cs="Calibri"/>
                <w:b/>
                <w:bCs/>
                <w:color w:val="000000"/>
                <w:sz w:val="20"/>
                <w:szCs w:val="20"/>
                <w:lang w:val="es-MX" w:eastAsia="es-MX"/>
              </w:rPr>
              <w:t>163.57</w:t>
            </w:r>
          </w:p>
        </w:tc>
      </w:tr>
    </w:tbl>
    <w:p w:rsidR="00902F22" w:rsidRDefault="00902F22" w:rsidP="004B4642">
      <w:pPr>
        <w:jc w:val="center"/>
        <w:rPr>
          <w:rFonts w:ascii="Century Gothic" w:hAnsi="Century Gothic" w:cs="Arial"/>
          <w:b/>
          <w:color w:val="000000"/>
          <w:sz w:val="24"/>
          <w:szCs w:val="24"/>
        </w:rPr>
      </w:pPr>
    </w:p>
    <w:p w:rsidR="00610987" w:rsidRDefault="00610987" w:rsidP="004B4642">
      <w:pPr>
        <w:jc w:val="center"/>
        <w:rPr>
          <w:rFonts w:ascii="Century Gothic" w:hAnsi="Century Gothic" w:cs="Arial"/>
          <w:b/>
          <w:color w:val="000000"/>
          <w:sz w:val="24"/>
          <w:szCs w:val="24"/>
        </w:rPr>
      </w:pPr>
      <w:r w:rsidRPr="00610987">
        <w:rPr>
          <w:rFonts w:ascii="Century Gothic" w:hAnsi="Century Gothic" w:cs="Arial"/>
          <w:b/>
          <w:color w:val="000000"/>
          <w:sz w:val="24"/>
          <w:szCs w:val="24"/>
        </w:rPr>
        <w:t>CUADRO EXPLICATIVO DE VALORES A CANCELAR POR INVERSION INICIAL Y CANON MENSUAL</w:t>
      </w:r>
    </w:p>
    <w:p w:rsidR="00610987" w:rsidRDefault="00610987" w:rsidP="00610987">
      <w:pPr>
        <w:jc w:val="center"/>
        <w:rPr>
          <w:rFonts w:ascii="Century Gothic" w:hAnsi="Century Gothic" w:cs="Arial"/>
          <w:b/>
          <w:color w:val="000000"/>
          <w:sz w:val="24"/>
          <w:szCs w:val="24"/>
        </w:rPr>
      </w:pPr>
    </w:p>
    <w:tbl>
      <w:tblPr>
        <w:tblW w:w="9857" w:type="dxa"/>
        <w:tblCellMar>
          <w:left w:w="0" w:type="dxa"/>
          <w:right w:w="0" w:type="dxa"/>
        </w:tblCellMar>
        <w:tblLook w:val="04A0" w:firstRow="1" w:lastRow="0" w:firstColumn="1" w:lastColumn="0" w:noHBand="0" w:noVBand="1"/>
      </w:tblPr>
      <w:tblGrid>
        <w:gridCol w:w="4616"/>
        <w:gridCol w:w="1230"/>
        <w:gridCol w:w="2037"/>
        <w:gridCol w:w="1974"/>
      </w:tblGrid>
      <w:tr w:rsidR="00304D48" w:rsidTr="00304D48">
        <w:trPr>
          <w:trHeight w:val="179"/>
        </w:trPr>
        <w:tc>
          <w:tcPr>
            <w:tcW w:w="9857" w:type="dxa"/>
            <w:gridSpan w:val="4"/>
            <w:tcBorders>
              <w:top w:val="single" w:sz="4" w:space="0" w:color="auto"/>
              <w:left w:val="single" w:sz="4" w:space="0" w:color="auto"/>
              <w:bottom w:val="single" w:sz="4" w:space="0" w:color="auto"/>
              <w:right w:val="single" w:sz="4" w:space="0" w:color="auto"/>
            </w:tcBorders>
            <w:shd w:val="clear" w:color="auto" w:fill="CCCCFF"/>
            <w:noWrap/>
            <w:tcMar>
              <w:top w:w="0" w:type="dxa"/>
              <w:left w:w="70" w:type="dxa"/>
              <w:bottom w:w="0" w:type="dxa"/>
              <w:right w:w="70" w:type="dxa"/>
            </w:tcMar>
            <w:vAlign w:val="bottom"/>
            <w:hideMark/>
          </w:tcPr>
          <w:p w:rsidR="00304D48" w:rsidRPr="00304D48" w:rsidRDefault="00304D48" w:rsidP="00304D48">
            <w:pPr>
              <w:spacing w:after="0" w:line="240" w:lineRule="auto"/>
              <w:jc w:val="center"/>
              <w:rPr>
                <w:rFonts w:eastAsia="Times New Roman" w:cs="Calibri"/>
                <w:b/>
                <w:color w:val="000000"/>
                <w:sz w:val="20"/>
                <w:szCs w:val="20"/>
                <w:lang w:val="es-MX" w:eastAsia="es-MX"/>
              </w:rPr>
            </w:pPr>
            <w:r w:rsidRPr="00304D48">
              <w:rPr>
                <w:rFonts w:eastAsia="Times New Roman" w:cs="Calibri"/>
                <w:b/>
                <w:color w:val="000000"/>
                <w:sz w:val="20"/>
                <w:szCs w:val="20"/>
                <w:lang w:val="es-MX" w:eastAsia="es-MX"/>
              </w:rPr>
              <w:t>Inversión Inicial</w:t>
            </w:r>
            <w:r w:rsidR="00925CC2">
              <w:rPr>
                <w:rFonts w:eastAsia="Times New Roman" w:cs="Calibri"/>
                <w:b/>
                <w:color w:val="000000"/>
                <w:sz w:val="20"/>
                <w:szCs w:val="20"/>
                <w:lang w:val="es-MX" w:eastAsia="es-MX"/>
              </w:rPr>
              <w:t xml:space="preserve"> </w:t>
            </w:r>
          </w:p>
        </w:tc>
      </w:tr>
      <w:tr w:rsidR="00304D48" w:rsidTr="00304D48">
        <w:trPr>
          <w:trHeight w:val="179"/>
        </w:trPr>
        <w:tc>
          <w:tcPr>
            <w:tcW w:w="4616" w:type="dxa"/>
            <w:tcBorders>
              <w:top w:val="single" w:sz="4" w:space="0" w:color="auto"/>
              <w:left w:val="single" w:sz="4" w:space="0" w:color="auto"/>
              <w:bottom w:val="single" w:sz="4" w:space="0" w:color="auto"/>
              <w:right w:val="single" w:sz="4" w:space="0" w:color="auto"/>
            </w:tcBorders>
            <w:shd w:val="clear" w:color="auto" w:fill="CCCCFF"/>
            <w:noWrap/>
            <w:tcMar>
              <w:top w:w="0" w:type="dxa"/>
              <w:left w:w="70" w:type="dxa"/>
              <w:bottom w:w="0" w:type="dxa"/>
              <w:right w:w="70" w:type="dxa"/>
            </w:tcMar>
            <w:vAlign w:val="bottom"/>
            <w:hideMark/>
          </w:tcPr>
          <w:p w:rsidR="00304D48" w:rsidRPr="00304D48" w:rsidRDefault="00304D48" w:rsidP="00304D48">
            <w:pPr>
              <w:spacing w:after="0" w:line="240" w:lineRule="auto"/>
              <w:jc w:val="center"/>
              <w:rPr>
                <w:rFonts w:eastAsia="Times New Roman" w:cs="Calibri"/>
                <w:b/>
                <w:color w:val="000000"/>
                <w:sz w:val="20"/>
                <w:szCs w:val="20"/>
                <w:lang w:val="es-MX" w:eastAsia="es-MX"/>
              </w:rPr>
            </w:pPr>
            <w:r w:rsidRPr="00304D48">
              <w:rPr>
                <w:rFonts w:eastAsia="Times New Roman" w:cs="Calibri"/>
                <w:b/>
                <w:color w:val="000000"/>
                <w:sz w:val="20"/>
                <w:szCs w:val="20"/>
                <w:lang w:val="es-MX" w:eastAsia="es-MX"/>
              </w:rPr>
              <w:t xml:space="preserve">Descripción </w:t>
            </w:r>
          </w:p>
        </w:tc>
        <w:tc>
          <w:tcPr>
            <w:tcW w:w="1230" w:type="dxa"/>
            <w:tcBorders>
              <w:top w:val="single" w:sz="4" w:space="0" w:color="auto"/>
              <w:left w:val="single" w:sz="4" w:space="0" w:color="auto"/>
              <w:bottom w:val="single" w:sz="4" w:space="0" w:color="auto"/>
              <w:right w:val="single" w:sz="4" w:space="0" w:color="auto"/>
            </w:tcBorders>
            <w:shd w:val="clear" w:color="auto" w:fill="CCCCFF"/>
            <w:noWrap/>
            <w:tcMar>
              <w:top w:w="0" w:type="dxa"/>
              <w:left w:w="70" w:type="dxa"/>
              <w:bottom w:w="0" w:type="dxa"/>
              <w:right w:w="70" w:type="dxa"/>
            </w:tcMar>
            <w:vAlign w:val="bottom"/>
            <w:hideMark/>
          </w:tcPr>
          <w:p w:rsidR="00304D48" w:rsidRPr="00304D48" w:rsidRDefault="00304D48" w:rsidP="00304D48">
            <w:pPr>
              <w:spacing w:after="0" w:line="240" w:lineRule="auto"/>
              <w:jc w:val="center"/>
              <w:rPr>
                <w:rFonts w:eastAsia="Times New Roman" w:cs="Calibri"/>
                <w:b/>
                <w:color w:val="000000"/>
                <w:sz w:val="20"/>
                <w:szCs w:val="20"/>
                <w:lang w:val="es-MX" w:eastAsia="es-MX"/>
              </w:rPr>
            </w:pPr>
            <w:r w:rsidRPr="00304D48">
              <w:rPr>
                <w:rFonts w:eastAsia="Times New Roman" w:cs="Calibri"/>
                <w:b/>
                <w:color w:val="000000"/>
                <w:sz w:val="20"/>
                <w:szCs w:val="20"/>
                <w:lang w:val="es-MX" w:eastAsia="es-MX"/>
              </w:rPr>
              <w:t>Volumen</w:t>
            </w:r>
          </w:p>
        </w:tc>
        <w:tc>
          <w:tcPr>
            <w:tcW w:w="2037" w:type="dxa"/>
            <w:tcBorders>
              <w:top w:val="single" w:sz="4" w:space="0" w:color="auto"/>
              <w:left w:val="single" w:sz="4" w:space="0" w:color="auto"/>
              <w:bottom w:val="single" w:sz="4" w:space="0" w:color="auto"/>
              <w:right w:val="single" w:sz="4" w:space="0" w:color="auto"/>
            </w:tcBorders>
            <w:shd w:val="clear" w:color="auto" w:fill="CCCCFF"/>
            <w:noWrap/>
            <w:tcMar>
              <w:top w:w="0" w:type="dxa"/>
              <w:left w:w="70" w:type="dxa"/>
              <w:bottom w:w="0" w:type="dxa"/>
              <w:right w:w="70" w:type="dxa"/>
            </w:tcMar>
            <w:vAlign w:val="bottom"/>
            <w:hideMark/>
          </w:tcPr>
          <w:p w:rsidR="00304D48" w:rsidRPr="00304D48" w:rsidRDefault="00304D48" w:rsidP="00304D48">
            <w:pPr>
              <w:spacing w:after="0" w:line="240" w:lineRule="auto"/>
              <w:jc w:val="center"/>
              <w:rPr>
                <w:rFonts w:eastAsia="Times New Roman" w:cs="Calibri"/>
                <w:b/>
                <w:color w:val="000000"/>
                <w:sz w:val="20"/>
                <w:szCs w:val="20"/>
                <w:lang w:val="es-MX" w:eastAsia="es-MX"/>
              </w:rPr>
            </w:pPr>
            <w:r w:rsidRPr="00304D48">
              <w:rPr>
                <w:rFonts w:eastAsia="Times New Roman" w:cs="Calibri"/>
                <w:b/>
                <w:color w:val="000000"/>
                <w:sz w:val="20"/>
                <w:szCs w:val="20"/>
                <w:lang w:val="es-MX" w:eastAsia="es-MX"/>
              </w:rPr>
              <w:t>Precio Unitario</w:t>
            </w:r>
          </w:p>
        </w:tc>
        <w:tc>
          <w:tcPr>
            <w:tcW w:w="1974" w:type="dxa"/>
            <w:tcBorders>
              <w:top w:val="single" w:sz="4" w:space="0" w:color="auto"/>
              <w:left w:val="single" w:sz="4" w:space="0" w:color="auto"/>
              <w:bottom w:val="single" w:sz="4" w:space="0" w:color="auto"/>
              <w:right w:val="single" w:sz="4" w:space="0" w:color="auto"/>
            </w:tcBorders>
            <w:shd w:val="clear" w:color="auto" w:fill="CCCCFF"/>
            <w:noWrap/>
            <w:tcMar>
              <w:top w:w="0" w:type="dxa"/>
              <w:left w:w="70" w:type="dxa"/>
              <w:bottom w:w="0" w:type="dxa"/>
              <w:right w:w="70" w:type="dxa"/>
            </w:tcMar>
            <w:vAlign w:val="bottom"/>
            <w:hideMark/>
          </w:tcPr>
          <w:p w:rsidR="00304D48" w:rsidRPr="00304D48" w:rsidRDefault="00304D48" w:rsidP="00304D48">
            <w:pPr>
              <w:spacing w:after="0" w:line="240" w:lineRule="auto"/>
              <w:jc w:val="center"/>
              <w:rPr>
                <w:rFonts w:eastAsia="Times New Roman" w:cs="Calibri"/>
                <w:b/>
                <w:color w:val="000000"/>
                <w:sz w:val="20"/>
                <w:szCs w:val="20"/>
                <w:lang w:val="es-MX" w:eastAsia="es-MX"/>
              </w:rPr>
            </w:pPr>
            <w:r w:rsidRPr="00304D48">
              <w:rPr>
                <w:rFonts w:eastAsia="Times New Roman" w:cs="Calibri"/>
                <w:b/>
                <w:color w:val="000000"/>
                <w:sz w:val="20"/>
                <w:szCs w:val="20"/>
                <w:lang w:val="es-MX" w:eastAsia="es-MX"/>
              </w:rPr>
              <w:t>Precio Total</w:t>
            </w:r>
          </w:p>
        </w:tc>
      </w:tr>
      <w:tr w:rsidR="00304D48" w:rsidTr="00304D48">
        <w:trPr>
          <w:trHeight w:val="161"/>
        </w:trPr>
        <w:tc>
          <w:tcPr>
            <w:tcW w:w="4616" w:type="dxa"/>
            <w:tcBorders>
              <w:top w:val="single" w:sz="4" w:space="0" w:color="auto"/>
              <w:left w:val="single" w:sz="8" w:space="0" w:color="auto"/>
              <w:bottom w:val="nil"/>
              <w:right w:val="nil"/>
            </w:tcBorders>
            <w:shd w:val="clear" w:color="auto" w:fill="FFFFFF"/>
            <w:noWrap/>
            <w:tcMar>
              <w:top w:w="0" w:type="dxa"/>
              <w:left w:w="70" w:type="dxa"/>
              <w:bottom w:w="0" w:type="dxa"/>
              <w:right w:w="70" w:type="dxa"/>
            </w:tcMar>
            <w:vAlign w:val="bottom"/>
            <w:hideMark/>
          </w:tcPr>
          <w:p w:rsidR="00304D48" w:rsidRPr="00304D48" w:rsidRDefault="00304D48" w:rsidP="00304D48">
            <w:pPr>
              <w:spacing w:after="0" w:line="240" w:lineRule="auto"/>
              <w:jc w:val="center"/>
              <w:rPr>
                <w:rFonts w:eastAsia="Times New Roman" w:cs="Calibri"/>
                <w:color w:val="000000"/>
                <w:sz w:val="20"/>
                <w:szCs w:val="20"/>
                <w:lang w:val="es-MX" w:eastAsia="es-MX"/>
              </w:rPr>
            </w:pPr>
            <w:r>
              <w:rPr>
                <w:rFonts w:eastAsia="Times New Roman" w:cs="Calibri"/>
                <w:color w:val="000000"/>
                <w:sz w:val="20"/>
                <w:szCs w:val="20"/>
                <w:lang w:val="es-MX" w:eastAsia="es-MX"/>
              </w:rPr>
              <w:t xml:space="preserve">Custodia Física </w:t>
            </w:r>
          </w:p>
        </w:tc>
        <w:tc>
          <w:tcPr>
            <w:tcW w:w="1230" w:type="dxa"/>
            <w:tcBorders>
              <w:top w:val="single" w:sz="4" w:space="0" w:color="auto"/>
            </w:tcBorders>
            <w:shd w:val="clear" w:color="auto" w:fill="FFFFFF"/>
            <w:noWrap/>
            <w:tcMar>
              <w:top w:w="0" w:type="dxa"/>
              <w:left w:w="70" w:type="dxa"/>
              <w:bottom w:w="0" w:type="dxa"/>
              <w:right w:w="70" w:type="dxa"/>
            </w:tcMar>
            <w:vAlign w:val="bottom"/>
            <w:hideMark/>
          </w:tcPr>
          <w:p w:rsidR="00304D48" w:rsidRPr="00304D48" w:rsidRDefault="00304D48" w:rsidP="00304D48">
            <w:pPr>
              <w:spacing w:after="0" w:line="240" w:lineRule="auto"/>
              <w:jc w:val="center"/>
              <w:rPr>
                <w:rFonts w:eastAsia="Times New Roman" w:cs="Calibri"/>
                <w:color w:val="000000"/>
                <w:sz w:val="20"/>
                <w:szCs w:val="20"/>
                <w:lang w:val="es-MX" w:eastAsia="es-MX"/>
              </w:rPr>
            </w:pPr>
            <w:r w:rsidRPr="00304D48">
              <w:rPr>
                <w:rFonts w:eastAsia="Times New Roman" w:cs="Calibri"/>
                <w:color w:val="000000"/>
                <w:sz w:val="20"/>
                <w:szCs w:val="20"/>
                <w:lang w:val="es-MX" w:eastAsia="es-MX"/>
              </w:rPr>
              <w:t>110</w:t>
            </w:r>
          </w:p>
        </w:tc>
        <w:tc>
          <w:tcPr>
            <w:tcW w:w="2037" w:type="dxa"/>
            <w:tcBorders>
              <w:top w:val="single" w:sz="4" w:space="0" w:color="auto"/>
            </w:tcBorders>
            <w:shd w:val="clear" w:color="auto" w:fill="FFFFFF"/>
            <w:noWrap/>
            <w:tcMar>
              <w:top w:w="0" w:type="dxa"/>
              <w:left w:w="70" w:type="dxa"/>
              <w:bottom w:w="0" w:type="dxa"/>
              <w:right w:w="70" w:type="dxa"/>
            </w:tcMar>
            <w:vAlign w:val="bottom"/>
            <w:hideMark/>
          </w:tcPr>
          <w:p w:rsidR="00304D48" w:rsidRPr="00304D48" w:rsidRDefault="00304D48" w:rsidP="00304D48">
            <w:pPr>
              <w:spacing w:after="0" w:line="240" w:lineRule="auto"/>
              <w:jc w:val="center"/>
              <w:rPr>
                <w:rFonts w:eastAsia="Times New Roman" w:cs="Calibri"/>
                <w:color w:val="000000"/>
                <w:sz w:val="20"/>
                <w:szCs w:val="20"/>
                <w:lang w:val="es-MX" w:eastAsia="es-MX"/>
              </w:rPr>
            </w:pPr>
            <w:r w:rsidRPr="00304D48">
              <w:rPr>
                <w:rFonts w:eastAsia="Times New Roman" w:cs="Calibri"/>
                <w:color w:val="000000"/>
                <w:sz w:val="20"/>
                <w:szCs w:val="20"/>
                <w:lang w:val="es-MX" w:eastAsia="es-MX"/>
              </w:rPr>
              <w:t xml:space="preserve">$                </w:t>
            </w:r>
            <w:r>
              <w:rPr>
                <w:rFonts w:eastAsia="Times New Roman" w:cs="Calibri"/>
                <w:color w:val="000000"/>
                <w:sz w:val="20"/>
                <w:szCs w:val="20"/>
                <w:lang w:val="es-MX" w:eastAsia="es-MX"/>
              </w:rPr>
              <w:t>1,320.00</w:t>
            </w:r>
          </w:p>
        </w:tc>
        <w:tc>
          <w:tcPr>
            <w:tcW w:w="1974" w:type="dxa"/>
            <w:tcBorders>
              <w:top w:val="single" w:sz="4" w:space="0" w:color="auto"/>
              <w:left w:val="nil"/>
              <w:bottom w:val="nil"/>
              <w:right w:val="single" w:sz="8" w:space="0" w:color="auto"/>
            </w:tcBorders>
            <w:shd w:val="clear" w:color="auto" w:fill="FFFFFF"/>
            <w:noWrap/>
            <w:tcMar>
              <w:top w:w="0" w:type="dxa"/>
              <w:left w:w="70" w:type="dxa"/>
              <w:bottom w:w="0" w:type="dxa"/>
              <w:right w:w="70" w:type="dxa"/>
            </w:tcMar>
            <w:vAlign w:val="bottom"/>
            <w:hideMark/>
          </w:tcPr>
          <w:p w:rsidR="00304D48" w:rsidRPr="00304D48" w:rsidRDefault="00304D48" w:rsidP="00304D48">
            <w:pPr>
              <w:spacing w:after="0" w:line="240" w:lineRule="auto"/>
              <w:jc w:val="center"/>
              <w:rPr>
                <w:rFonts w:eastAsia="Times New Roman" w:cs="Calibri"/>
                <w:color w:val="000000"/>
                <w:sz w:val="20"/>
                <w:szCs w:val="20"/>
                <w:lang w:val="es-MX" w:eastAsia="es-MX"/>
              </w:rPr>
            </w:pPr>
            <w:r w:rsidRPr="00304D48">
              <w:rPr>
                <w:rFonts w:eastAsia="Times New Roman" w:cs="Calibri"/>
                <w:color w:val="000000"/>
                <w:sz w:val="20"/>
                <w:szCs w:val="20"/>
                <w:lang w:val="es-MX" w:eastAsia="es-MX"/>
              </w:rPr>
              <w:t> $        </w:t>
            </w:r>
            <w:r>
              <w:rPr>
                <w:rFonts w:eastAsia="Times New Roman" w:cs="Calibri"/>
                <w:color w:val="000000"/>
                <w:sz w:val="20"/>
                <w:szCs w:val="20"/>
                <w:lang w:val="es-MX" w:eastAsia="es-MX"/>
              </w:rPr>
              <w:t>1,320.00</w:t>
            </w:r>
            <w:r w:rsidRPr="00304D48">
              <w:rPr>
                <w:rFonts w:eastAsia="Times New Roman" w:cs="Calibri"/>
                <w:color w:val="000000"/>
                <w:sz w:val="20"/>
                <w:szCs w:val="20"/>
                <w:lang w:val="es-MX" w:eastAsia="es-MX"/>
              </w:rPr>
              <w:t xml:space="preserve"> </w:t>
            </w:r>
          </w:p>
        </w:tc>
      </w:tr>
      <w:tr w:rsidR="00304D48" w:rsidTr="00E273E7">
        <w:trPr>
          <w:trHeight w:val="161"/>
        </w:trPr>
        <w:tc>
          <w:tcPr>
            <w:tcW w:w="4616" w:type="dxa"/>
            <w:tcBorders>
              <w:top w:val="nil"/>
              <w:left w:val="single" w:sz="8" w:space="0" w:color="auto"/>
              <w:bottom w:val="single" w:sz="8" w:space="0" w:color="auto"/>
              <w:right w:val="nil"/>
            </w:tcBorders>
            <w:shd w:val="clear" w:color="auto" w:fill="FFFFFF"/>
            <w:noWrap/>
            <w:tcMar>
              <w:top w:w="0" w:type="dxa"/>
              <w:left w:w="70" w:type="dxa"/>
              <w:bottom w:w="0" w:type="dxa"/>
              <w:right w:w="70" w:type="dxa"/>
            </w:tcMar>
            <w:vAlign w:val="bottom"/>
            <w:hideMark/>
          </w:tcPr>
          <w:p w:rsidR="00304D48" w:rsidRPr="00304D48" w:rsidRDefault="00304D48" w:rsidP="00304D48">
            <w:pPr>
              <w:spacing w:after="0" w:line="240" w:lineRule="auto"/>
              <w:jc w:val="center"/>
              <w:rPr>
                <w:rFonts w:eastAsia="Times New Roman" w:cs="Calibri"/>
                <w:color w:val="000000"/>
                <w:sz w:val="20"/>
                <w:szCs w:val="20"/>
                <w:lang w:val="es-MX" w:eastAsia="es-MX"/>
              </w:rPr>
            </w:pPr>
            <w:r>
              <w:rPr>
                <w:rFonts w:eastAsia="Times New Roman" w:cs="Calibri"/>
                <w:color w:val="000000"/>
                <w:sz w:val="20"/>
                <w:szCs w:val="20"/>
                <w:lang w:val="es-MX" w:eastAsia="es-MX"/>
              </w:rPr>
              <w:t xml:space="preserve">Custodia Digital </w:t>
            </w:r>
          </w:p>
        </w:tc>
        <w:tc>
          <w:tcPr>
            <w:tcW w:w="1230" w:type="dxa"/>
            <w:tcBorders>
              <w:top w:val="nil"/>
              <w:left w:val="nil"/>
              <w:bottom w:val="single" w:sz="8" w:space="0" w:color="auto"/>
              <w:right w:val="nil"/>
            </w:tcBorders>
            <w:shd w:val="clear" w:color="auto" w:fill="FFFFFF"/>
            <w:noWrap/>
            <w:tcMar>
              <w:top w:w="0" w:type="dxa"/>
              <w:left w:w="70" w:type="dxa"/>
              <w:bottom w:w="0" w:type="dxa"/>
              <w:right w:w="70" w:type="dxa"/>
            </w:tcMar>
            <w:vAlign w:val="bottom"/>
            <w:hideMark/>
          </w:tcPr>
          <w:p w:rsidR="00304D48" w:rsidRPr="00304D48" w:rsidRDefault="00304D48" w:rsidP="00304D48">
            <w:pPr>
              <w:spacing w:after="0" w:line="240" w:lineRule="auto"/>
              <w:rPr>
                <w:rFonts w:eastAsia="Times New Roman" w:cs="Calibri"/>
                <w:color w:val="000000"/>
                <w:sz w:val="20"/>
                <w:szCs w:val="20"/>
                <w:lang w:val="es-MX" w:eastAsia="es-MX"/>
              </w:rPr>
            </w:pPr>
            <w:r>
              <w:rPr>
                <w:rFonts w:eastAsia="Times New Roman" w:cs="Calibri"/>
                <w:color w:val="000000"/>
                <w:sz w:val="20"/>
                <w:szCs w:val="20"/>
                <w:lang w:val="es-MX" w:eastAsia="es-MX"/>
              </w:rPr>
              <w:t xml:space="preserve">       26000</w:t>
            </w:r>
          </w:p>
        </w:tc>
        <w:tc>
          <w:tcPr>
            <w:tcW w:w="2037" w:type="dxa"/>
            <w:tcBorders>
              <w:top w:val="nil"/>
              <w:left w:val="nil"/>
              <w:bottom w:val="single" w:sz="4" w:space="0" w:color="auto"/>
              <w:right w:val="nil"/>
            </w:tcBorders>
            <w:shd w:val="clear" w:color="auto" w:fill="FFFFFF"/>
            <w:noWrap/>
            <w:tcMar>
              <w:top w:w="0" w:type="dxa"/>
              <w:left w:w="70" w:type="dxa"/>
              <w:bottom w:w="0" w:type="dxa"/>
              <w:right w:w="70" w:type="dxa"/>
            </w:tcMar>
            <w:vAlign w:val="bottom"/>
            <w:hideMark/>
          </w:tcPr>
          <w:p w:rsidR="00304D48" w:rsidRPr="00304D48" w:rsidRDefault="00304D48" w:rsidP="00304D48">
            <w:pPr>
              <w:spacing w:after="0" w:line="240" w:lineRule="auto"/>
              <w:jc w:val="center"/>
              <w:rPr>
                <w:rFonts w:eastAsia="Times New Roman" w:cs="Calibri"/>
                <w:color w:val="000000"/>
                <w:sz w:val="20"/>
                <w:szCs w:val="20"/>
                <w:lang w:val="es-MX" w:eastAsia="es-MX"/>
              </w:rPr>
            </w:pPr>
            <w:r w:rsidRPr="00304D48">
              <w:rPr>
                <w:rFonts w:eastAsia="Times New Roman" w:cs="Calibri"/>
                <w:color w:val="000000"/>
                <w:sz w:val="20"/>
                <w:szCs w:val="20"/>
                <w:lang w:val="es-MX" w:eastAsia="es-MX"/>
              </w:rPr>
              <w:t xml:space="preserve">$                </w:t>
            </w:r>
            <w:r w:rsidR="00913D89">
              <w:rPr>
                <w:rFonts w:eastAsia="Times New Roman" w:cs="Calibri"/>
                <w:color w:val="000000"/>
                <w:sz w:val="20"/>
                <w:szCs w:val="20"/>
                <w:lang w:val="es-MX" w:eastAsia="es-MX"/>
              </w:rPr>
              <w:t xml:space="preserve">    0.1232</w:t>
            </w:r>
            <w:r w:rsidRPr="00304D48">
              <w:rPr>
                <w:rFonts w:eastAsia="Times New Roman" w:cs="Calibri"/>
                <w:color w:val="000000"/>
                <w:sz w:val="20"/>
                <w:szCs w:val="20"/>
                <w:lang w:val="es-MX" w:eastAsia="es-MX"/>
              </w:rPr>
              <w:t xml:space="preserve"> </w:t>
            </w:r>
          </w:p>
        </w:tc>
        <w:tc>
          <w:tcPr>
            <w:tcW w:w="1974" w:type="dxa"/>
            <w:tcBorders>
              <w:top w:val="nil"/>
              <w:left w:val="nil"/>
              <w:bottom w:val="single" w:sz="8" w:space="0" w:color="auto"/>
              <w:right w:val="single" w:sz="8" w:space="0" w:color="auto"/>
            </w:tcBorders>
            <w:shd w:val="clear" w:color="auto" w:fill="FFFFFF"/>
            <w:noWrap/>
            <w:tcMar>
              <w:top w:w="0" w:type="dxa"/>
              <w:left w:w="70" w:type="dxa"/>
              <w:bottom w:w="0" w:type="dxa"/>
              <w:right w:w="70" w:type="dxa"/>
            </w:tcMar>
            <w:vAlign w:val="bottom"/>
            <w:hideMark/>
          </w:tcPr>
          <w:p w:rsidR="00304D48" w:rsidRPr="00304D48" w:rsidRDefault="00304D48" w:rsidP="00304D48">
            <w:pPr>
              <w:spacing w:after="0" w:line="240" w:lineRule="auto"/>
              <w:jc w:val="center"/>
              <w:rPr>
                <w:rFonts w:eastAsia="Times New Roman" w:cs="Calibri"/>
                <w:color w:val="000000"/>
                <w:sz w:val="20"/>
                <w:szCs w:val="20"/>
                <w:lang w:val="es-MX" w:eastAsia="es-MX"/>
              </w:rPr>
            </w:pPr>
            <w:r w:rsidRPr="00304D48">
              <w:rPr>
                <w:rFonts w:eastAsia="Times New Roman" w:cs="Calibri"/>
                <w:color w:val="000000"/>
                <w:sz w:val="20"/>
                <w:szCs w:val="20"/>
                <w:lang w:val="es-MX" w:eastAsia="es-MX"/>
              </w:rPr>
              <w:t xml:space="preserve"> $        </w:t>
            </w:r>
            <w:r>
              <w:rPr>
                <w:rFonts w:eastAsia="Times New Roman" w:cs="Calibri"/>
                <w:color w:val="000000"/>
                <w:sz w:val="20"/>
                <w:szCs w:val="20"/>
                <w:lang w:val="es-MX" w:eastAsia="es-MX"/>
              </w:rPr>
              <w:t>3,203.07</w:t>
            </w:r>
            <w:r w:rsidRPr="00304D48">
              <w:rPr>
                <w:rFonts w:eastAsia="Times New Roman" w:cs="Calibri"/>
                <w:color w:val="000000"/>
                <w:sz w:val="20"/>
                <w:szCs w:val="20"/>
                <w:lang w:val="es-MX" w:eastAsia="es-MX"/>
              </w:rPr>
              <w:t xml:space="preserve"> </w:t>
            </w:r>
          </w:p>
        </w:tc>
      </w:tr>
      <w:tr w:rsidR="00304D48" w:rsidTr="00E273E7">
        <w:trPr>
          <w:trHeight w:val="179"/>
        </w:trPr>
        <w:tc>
          <w:tcPr>
            <w:tcW w:w="4616" w:type="dxa"/>
            <w:shd w:val="clear" w:color="auto" w:fill="FFFFFF"/>
            <w:noWrap/>
            <w:tcMar>
              <w:top w:w="0" w:type="dxa"/>
              <w:left w:w="70" w:type="dxa"/>
              <w:bottom w:w="0" w:type="dxa"/>
              <w:right w:w="70" w:type="dxa"/>
            </w:tcMar>
            <w:vAlign w:val="bottom"/>
            <w:hideMark/>
          </w:tcPr>
          <w:p w:rsidR="00304D48" w:rsidRPr="00304D48" w:rsidRDefault="00304D48" w:rsidP="00304D48">
            <w:pPr>
              <w:spacing w:after="0" w:line="240" w:lineRule="auto"/>
              <w:jc w:val="center"/>
              <w:rPr>
                <w:rFonts w:eastAsia="Times New Roman" w:cs="Calibri"/>
                <w:color w:val="000000"/>
                <w:sz w:val="20"/>
                <w:szCs w:val="20"/>
                <w:lang w:val="es-MX" w:eastAsia="es-MX"/>
              </w:rPr>
            </w:pPr>
            <w:r w:rsidRPr="00304D48">
              <w:rPr>
                <w:rFonts w:eastAsia="Times New Roman" w:cs="Calibri"/>
                <w:color w:val="000000"/>
                <w:sz w:val="20"/>
                <w:szCs w:val="20"/>
                <w:lang w:val="es-MX" w:eastAsia="es-MX"/>
              </w:rPr>
              <w:t> </w:t>
            </w:r>
          </w:p>
        </w:tc>
        <w:tc>
          <w:tcPr>
            <w:tcW w:w="1230" w:type="dxa"/>
            <w:tcBorders>
              <w:top w:val="nil"/>
              <w:left w:val="nil"/>
              <w:bottom w:val="nil"/>
              <w:right w:val="single" w:sz="4" w:space="0" w:color="auto"/>
            </w:tcBorders>
            <w:shd w:val="clear" w:color="auto" w:fill="FFFFFF"/>
            <w:noWrap/>
            <w:tcMar>
              <w:top w:w="0" w:type="dxa"/>
              <w:left w:w="70" w:type="dxa"/>
              <w:bottom w:w="0" w:type="dxa"/>
              <w:right w:w="70" w:type="dxa"/>
            </w:tcMar>
            <w:vAlign w:val="bottom"/>
            <w:hideMark/>
          </w:tcPr>
          <w:p w:rsidR="00304D48" w:rsidRPr="00304D48" w:rsidRDefault="00304D48" w:rsidP="00304D48">
            <w:pPr>
              <w:spacing w:after="0" w:line="240" w:lineRule="auto"/>
              <w:jc w:val="center"/>
              <w:rPr>
                <w:rFonts w:eastAsia="Times New Roman" w:cs="Calibri"/>
                <w:color w:val="000000"/>
                <w:sz w:val="20"/>
                <w:szCs w:val="20"/>
                <w:lang w:val="es-MX" w:eastAsia="es-MX"/>
              </w:rPr>
            </w:pPr>
            <w:r w:rsidRPr="00304D48">
              <w:rPr>
                <w:rFonts w:eastAsia="Times New Roman" w:cs="Calibri"/>
                <w:color w:val="000000"/>
                <w:sz w:val="20"/>
                <w:szCs w:val="20"/>
                <w:lang w:val="es-MX" w:eastAsia="es-MX"/>
              </w:rPr>
              <w:t> </w:t>
            </w:r>
          </w:p>
        </w:tc>
        <w:tc>
          <w:tcPr>
            <w:tcW w:w="2037"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vAlign w:val="bottom"/>
            <w:hideMark/>
          </w:tcPr>
          <w:p w:rsidR="00304D48" w:rsidRPr="00E273E7" w:rsidRDefault="00304D48" w:rsidP="00304D48">
            <w:pPr>
              <w:spacing w:after="0" w:line="240" w:lineRule="auto"/>
              <w:jc w:val="center"/>
              <w:rPr>
                <w:rFonts w:eastAsia="Times New Roman" w:cs="Calibri"/>
                <w:b/>
                <w:color w:val="000000"/>
                <w:sz w:val="20"/>
                <w:szCs w:val="20"/>
                <w:lang w:val="es-MX" w:eastAsia="es-MX"/>
              </w:rPr>
            </w:pPr>
            <w:r w:rsidRPr="00E273E7">
              <w:rPr>
                <w:rFonts w:eastAsia="Times New Roman" w:cs="Calibri"/>
                <w:b/>
                <w:color w:val="000000"/>
                <w:sz w:val="20"/>
                <w:szCs w:val="20"/>
                <w:lang w:val="es-MX" w:eastAsia="es-MX"/>
              </w:rPr>
              <w:t>Sub-Total</w:t>
            </w:r>
          </w:p>
        </w:tc>
        <w:tc>
          <w:tcPr>
            <w:tcW w:w="1974" w:type="dxa"/>
            <w:tcBorders>
              <w:top w:val="nil"/>
              <w:left w:val="single" w:sz="4" w:space="0" w:color="auto"/>
              <w:bottom w:val="nil"/>
              <w:right w:val="single" w:sz="8" w:space="0" w:color="auto"/>
            </w:tcBorders>
            <w:shd w:val="clear" w:color="auto" w:fill="FFFFFF"/>
            <w:noWrap/>
            <w:tcMar>
              <w:top w:w="0" w:type="dxa"/>
              <w:left w:w="70" w:type="dxa"/>
              <w:bottom w:w="0" w:type="dxa"/>
              <w:right w:w="70" w:type="dxa"/>
            </w:tcMar>
            <w:vAlign w:val="bottom"/>
            <w:hideMark/>
          </w:tcPr>
          <w:p w:rsidR="00304D48" w:rsidRPr="00304D48" w:rsidRDefault="00304D48" w:rsidP="00304D48">
            <w:pPr>
              <w:spacing w:after="0" w:line="240" w:lineRule="auto"/>
              <w:jc w:val="center"/>
              <w:rPr>
                <w:rFonts w:eastAsia="Times New Roman" w:cs="Calibri"/>
                <w:color w:val="000000"/>
                <w:sz w:val="20"/>
                <w:szCs w:val="20"/>
                <w:lang w:val="es-MX" w:eastAsia="es-MX"/>
              </w:rPr>
            </w:pPr>
            <w:r w:rsidRPr="00304D48">
              <w:rPr>
                <w:rFonts w:eastAsia="Times New Roman" w:cs="Calibri"/>
                <w:color w:val="000000"/>
                <w:sz w:val="20"/>
                <w:szCs w:val="20"/>
                <w:lang w:val="es-MX" w:eastAsia="es-MX"/>
              </w:rPr>
              <w:t>$     </w:t>
            </w:r>
            <w:r w:rsidR="002A4AB0">
              <w:rPr>
                <w:rFonts w:eastAsia="Times New Roman" w:cs="Calibri"/>
                <w:color w:val="000000"/>
                <w:sz w:val="20"/>
                <w:szCs w:val="20"/>
                <w:lang w:val="es-MX" w:eastAsia="es-MX"/>
              </w:rPr>
              <w:t xml:space="preserve">    4,523.07</w:t>
            </w:r>
          </w:p>
        </w:tc>
      </w:tr>
      <w:tr w:rsidR="00304D48" w:rsidTr="00E273E7">
        <w:trPr>
          <w:trHeight w:val="179"/>
        </w:trPr>
        <w:tc>
          <w:tcPr>
            <w:tcW w:w="4616" w:type="dxa"/>
            <w:shd w:val="clear" w:color="auto" w:fill="FFFFFF"/>
            <w:noWrap/>
            <w:tcMar>
              <w:top w:w="0" w:type="dxa"/>
              <w:left w:w="70" w:type="dxa"/>
              <w:bottom w:w="0" w:type="dxa"/>
              <w:right w:w="70" w:type="dxa"/>
            </w:tcMar>
            <w:vAlign w:val="bottom"/>
            <w:hideMark/>
          </w:tcPr>
          <w:p w:rsidR="00304D48" w:rsidRPr="00304D48" w:rsidRDefault="00304D48" w:rsidP="00304D48">
            <w:pPr>
              <w:spacing w:after="0" w:line="240" w:lineRule="auto"/>
              <w:jc w:val="center"/>
              <w:rPr>
                <w:rFonts w:eastAsia="Times New Roman" w:cs="Calibri"/>
                <w:color w:val="000000"/>
                <w:sz w:val="20"/>
                <w:szCs w:val="20"/>
                <w:lang w:val="es-MX" w:eastAsia="es-MX"/>
              </w:rPr>
            </w:pPr>
            <w:r w:rsidRPr="00304D48">
              <w:rPr>
                <w:rFonts w:eastAsia="Times New Roman" w:cs="Calibri"/>
                <w:color w:val="000000"/>
                <w:sz w:val="20"/>
                <w:szCs w:val="20"/>
                <w:lang w:val="es-MX" w:eastAsia="es-MX"/>
              </w:rPr>
              <w:t> </w:t>
            </w:r>
          </w:p>
        </w:tc>
        <w:tc>
          <w:tcPr>
            <w:tcW w:w="1230" w:type="dxa"/>
            <w:tcBorders>
              <w:top w:val="nil"/>
              <w:left w:val="nil"/>
              <w:bottom w:val="nil"/>
              <w:right w:val="single" w:sz="4" w:space="0" w:color="auto"/>
            </w:tcBorders>
            <w:shd w:val="clear" w:color="auto" w:fill="FFFFFF"/>
            <w:noWrap/>
            <w:tcMar>
              <w:top w:w="0" w:type="dxa"/>
              <w:left w:w="70" w:type="dxa"/>
              <w:bottom w:w="0" w:type="dxa"/>
              <w:right w:w="70" w:type="dxa"/>
            </w:tcMar>
            <w:vAlign w:val="bottom"/>
            <w:hideMark/>
          </w:tcPr>
          <w:p w:rsidR="00304D48" w:rsidRPr="00304D48" w:rsidRDefault="00304D48" w:rsidP="00304D48">
            <w:pPr>
              <w:spacing w:after="0" w:line="240" w:lineRule="auto"/>
              <w:jc w:val="center"/>
              <w:rPr>
                <w:rFonts w:eastAsia="Times New Roman" w:cs="Calibri"/>
                <w:color w:val="000000"/>
                <w:sz w:val="20"/>
                <w:szCs w:val="20"/>
                <w:lang w:val="es-MX" w:eastAsia="es-MX"/>
              </w:rPr>
            </w:pPr>
            <w:r w:rsidRPr="00304D48">
              <w:rPr>
                <w:rFonts w:eastAsia="Times New Roman" w:cs="Calibri"/>
                <w:color w:val="000000"/>
                <w:sz w:val="20"/>
                <w:szCs w:val="20"/>
                <w:lang w:val="es-MX" w:eastAsia="es-MX"/>
              </w:rPr>
              <w:t> </w:t>
            </w:r>
          </w:p>
        </w:tc>
        <w:tc>
          <w:tcPr>
            <w:tcW w:w="2037"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vAlign w:val="bottom"/>
            <w:hideMark/>
          </w:tcPr>
          <w:p w:rsidR="00304D48" w:rsidRPr="00E273E7" w:rsidRDefault="00304D48" w:rsidP="00304D48">
            <w:pPr>
              <w:spacing w:after="0" w:line="240" w:lineRule="auto"/>
              <w:jc w:val="center"/>
              <w:rPr>
                <w:rFonts w:eastAsia="Times New Roman" w:cs="Calibri"/>
                <w:b/>
                <w:color w:val="000000"/>
                <w:sz w:val="20"/>
                <w:szCs w:val="20"/>
                <w:lang w:val="es-MX" w:eastAsia="es-MX"/>
              </w:rPr>
            </w:pPr>
            <w:r w:rsidRPr="00E273E7">
              <w:rPr>
                <w:rFonts w:eastAsia="Times New Roman" w:cs="Calibri"/>
                <w:b/>
                <w:color w:val="000000"/>
                <w:sz w:val="20"/>
                <w:szCs w:val="20"/>
                <w:lang w:val="es-MX" w:eastAsia="es-MX"/>
              </w:rPr>
              <w:t>IVA</w:t>
            </w:r>
          </w:p>
        </w:tc>
        <w:tc>
          <w:tcPr>
            <w:tcW w:w="1974" w:type="dxa"/>
            <w:tcBorders>
              <w:top w:val="nil"/>
              <w:left w:val="single" w:sz="4" w:space="0" w:color="auto"/>
              <w:bottom w:val="single" w:sz="8" w:space="0" w:color="auto"/>
              <w:right w:val="single" w:sz="8" w:space="0" w:color="auto"/>
            </w:tcBorders>
            <w:shd w:val="clear" w:color="auto" w:fill="FFFFFF"/>
            <w:noWrap/>
            <w:tcMar>
              <w:top w:w="0" w:type="dxa"/>
              <w:left w:w="70" w:type="dxa"/>
              <w:bottom w:w="0" w:type="dxa"/>
              <w:right w:w="70" w:type="dxa"/>
            </w:tcMar>
            <w:vAlign w:val="bottom"/>
            <w:hideMark/>
          </w:tcPr>
          <w:p w:rsidR="00304D48" w:rsidRPr="00304D48" w:rsidRDefault="00304D48" w:rsidP="00304D48">
            <w:pPr>
              <w:spacing w:after="0" w:line="240" w:lineRule="auto"/>
              <w:jc w:val="center"/>
              <w:rPr>
                <w:rFonts w:eastAsia="Times New Roman" w:cs="Calibri"/>
                <w:color w:val="000000"/>
                <w:sz w:val="20"/>
                <w:szCs w:val="20"/>
                <w:lang w:val="es-MX" w:eastAsia="es-MX"/>
              </w:rPr>
            </w:pPr>
            <w:r w:rsidRPr="00304D48">
              <w:rPr>
                <w:rFonts w:eastAsia="Times New Roman" w:cs="Calibri"/>
                <w:color w:val="000000"/>
                <w:sz w:val="20"/>
                <w:szCs w:val="20"/>
                <w:lang w:val="es-MX" w:eastAsia="es-MX"/>
              </w:rPr>
              <w:t xml:space="preserve">$        </w:t>
            </w:r>
            <w:r w:rsidR="002A4AB0">
              <w:rPr>
                <w:rFonts w:eastAsia="Times New Roman" w:cs="Calibri"/>
                <w:color w:val="000000"/>
                <w:sz w:val="20"/>
                <w:szCs w:val="20"/>
                <w:lang w:val="es-MX" w:eastAsia="es-MX"/>
              </w:rPr>
              <w:t xml:space="preserve">   542.77</w:t>
            </w:r>
          </w:p>
        </w:tc>
      </w:tr>
      <w:tr w:rsidR="00304D48" w:rsidTr="00E273E7">
        <w:trPr>
          <w:trHeight w:val="191"/>
        </w:trPr>
        <w:tc>
          <w:tcPr>
            <w:tcW w:w="4616" w:type="dxa"/>
            <w:shd w:val="clear" w:color="auto" w:fill="FFFFFF"/>
            <w:noWrap/>
            <w:tcMar>
              <w:top w:w="0" w:type="dxa"/>
              <w:left w:w="70" w:type="dxa"/>
              <w:bottom w:w="0" w:type="dxa"/>
              <w:right w:w="70" w:type="dxa"/>
            </w:tcMar>
            <w:vAlign w:val="bottom"/>
            <w:hideMark/>
          </w:tcPr>
          <w:p w:rsidR="00304D48" w:rsidRPr="00304D48" w:rsidRDefault="00304D48" w:rsidP="00304D48">
            <w:pPr>
              <w:spacing w:after="0" w:line="240" w:lineRule="auto"/>
              <w:jc w:val="center"/>
              <w:rPr>
                <w:rFonts w:eastAsia="Times New Roman" w:cs="Calibri"/>
                <w:color w:val="000000"/>
                <w:sz w:val="20"/>
                <w:szCs w:val="20"/>
                <w:lang w:val="es-MX" w:eastAsia="es-MX"/>
              </w:rPr>
            </w:pPr>
            <w:r w:rsidRPr="00304D48">
              <w:rPr>
                <w:rFonts w:eastAsia="Times New Roman" w:cs="Calibri"/>
                <w:color w:val="000000"/>
                <w:sz w:val="20"/>
                <w:szCs w:val="20"/>
                <w:lang w:val="es-MX" w:eastAsia="es-MX"/>
              </w:rPr>
              <w:t> </w:t>
            </w:r>
          </w:p>
        </w:tc>
        <w:tc>
          <w:tcPr>
            <w:tcW w:w="1230" w:type="dxa"/>
            <w:tcBorders>
              <w:top w:val="nil"/>
              <w:left w:val="nil"/>
              <w:bottom w:val="nil"/>
              <w:right w:val="single" w:sz="4" w:space="0" w:color="auto"/>
            </w:tcBorders>
            <w:shd w:val="clear" w:color="auto" w:fill="FFFFFF"/>
            <w:noWrap/>
            <w:tcMar>
              <w:top w:w="0" w:type="dxa"/>
              <w:left w:w="70" w:type="dxa"/>
              <w:bottom w:w="0" w:type="dxa"/>
              <w:right w:w="70" w:type="dxa"/>
            </w:tcMar>
            <w:vAlign w:val="bottom"/>
            <w:hideMark/>
          </w:tcPr>
          <w:p w:rsidR="00304D48" w:rsidRPr="00304D48" w:rsidRDefault="00304D48" w:rsidP="00304D48">
            <w:pPr>
              <w:spacing w:after="0" w:line="240" w:lineRule="auto"/>
              <w:jc w:val="center"/>
              <w:rPr>
                <w:rFonts w:eastAsia="Times New Roman" w:cs="Calibri"/>
                <w:color w:val="000000"/>
                <w:sz w:val="20"/>
                <w:szCs w:val="20"/>
                <w:lang w:val="es-MX" w:eastAsia="es-MX"/>
              </w:rPr>
            </w:pPr>
            <w:r w:rsidRPr="00304D48">
              <w:rPr>
                <w:rFonts w:eastAsia="Times New Roman" w:cs="Calibri"/>
                <w:color w:val="000000"/>
                <w:sz w:val="20"/>
                <w:szCs w:val="20"/>
                <w:lang w:val="es-MX" w:eastAsia="es-MX"/>
              </w:rPr>
              <w:t> </w:t>
            </w:r>
          </w:p>
        </w:tc>
        <w:tc>
          <w:tcPr>
            <w:tcW w:w="2037"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vAlign w:val="bottom"/>
            <w:hideMark/>
          </w:tcPr>
          <w:p w:rsidR="00304D48" w:rsidRPr="00E273E7" w:rsidRDefault="00304D48" w:rsidP="00304D48">
            <w:pPr>
              <w:spacing w:after="0" w:line="240" w:lineRule="auto"/>
              <w:jc w:val="center"/>
              <w:rPr>
                <w:rFonts w:eastAsia="Times New Roman" w:cs="Calibri"/>
                <w:b/>
                <w:color w:val="000000"/>
                <w:sz w:val="20"/>
                <w:szCs w:val="20"/>
                <w:lang w:val="es-MX" w:eastAsia="es-MX"/>
              </w:rPr>
            </w:pPr>
            <w:r w:rsidRPr="00E273E7">
              <w:rPr>
                <w:rFonts w:eastAsia="Times New Roman" w:cs="Calibri"/>
                <w:b/>
                <w:color w:val="000000"/>
                <w:sz w:val="20"/>
                <w:szCs w:val="20"/>
                <w:lang w:val="es-MX" w:eastAsia="es-MX"/>
              </w:rPr>
              <w:t>Total</w:t>
            </w:r>
          </w:p>
        </w:tc>
        <w:tc>
          <w:tcPr>
            <w:tcW w:w="1974" w:type="dxa"/>
            <w:tcBorders>
              <w:top w:val="nil"/>
              <w:left w:val="single" w:sz="4" w:space="0" w:color="auto"/>
              <w:bottom w:val="single" w:sz="8" w:space="0" w:color="auto"/>
              <w:right w:val="single" w:sz="8" w:space="0" w:color="auto"/>
            </w:tcBorders>
            <w:shd w:val="clear" w:color="auto" w:fill="CCCCFF"/>
            <w:noWrap/>
            <w:tcMar>
              <w:top w:w="0" w:type="dxa"/>
              <w:left w:w="70" w:type="dxa"/>
              <w:bottom w:w="0" w:type="dxa"/>
              <w:right w:w="70" w:type="dxa"/>
            </w:tcMar>
            <w:vAlign w:val="bottom"/>
            <w:hideMark/>
          </w:tcPr>
          <w:p w:rsidR="00304D48" w:rsidRPr="00304D48" w:rsidRDefault="00304D48" w:rsidP="00304D48">
            <w:pPr>
              <w:spacing w:after="0" w:line="240" w:lineRule="auto"/>
              <w:jc w:val="center"/>
              <w:rPr>
                <w:rFonts w:eastAsia="Times New Roman" w:cs="Calibri"/>
                <w:color w:val="000000"/>
                <w:sz w:val="20"/>
                <w:szCs w:val="20"/>
                <w:lang w:val="es-MX" w:eastAsia="es-MX"/>
              </w:rPr>
            </w:pPr>
            <w:r w:rsidRPr="00304D48">
              <w:rPr>
                <w:rFonts w:eastAsia="Times New Roman" w:cs="Calibri"/>
                <w:color w:val="000000"/>
                <w:sz w:val="20"/>
                <w:szCs w:val="20"/>
                <w:lang w:val="es-MX" w:eastAsia="es-MX"/>
              </w:rPr>
              <w:t xml:space="preserve">$     </w:t>
            </w:r>
            <w:r w:rsidR="002A4AB0">
              <w:rPr>
                <w:rFonts w:eastAsia="Times New Roman" w:cs="Calibri"/>
                <w:color w:val="000000"/>
                <w:sz w:val="20"/>
                <w:szCs w:val="20"/>
                <w:lang w:val="es-MX" w:eastAsia="es-MX"/>
              </w:rPr>
              <w:t xml:space="preserve">   5,065.84</w:t>
            </w:r>
          </w:p>
        </w:tc>
      </w:tr>
    </w:tbl>
    <w:p w:rsidR="00610987" w:rsidRDefault="00610987" w:rsidP="004B4642">
      <w:pPr>
        <w:rPr>
          <w:rFonts w:ascii="Century Gothic" w:hAnsi="Century Gothic" w:cs="Arial"/>
          <w:color w:val="000000"/>
          <w:sz w:val="24"/>
          <w:szCs w:val="24"/>
        </w:rPr>
      </w:pPr>
    </w:p>
    <w:p w:rsidR="00902F22" w:rsidRDefault="00902F22" w:rsidP="004B4642">
      <w:pPr>
        <w:rPr>
          <w:rFonts w:ascii="Century Gothic" w:hAnsi="Century Gothic" w:cs="Arial"/>
          <w:color w:val="000000"/>
          <w:sz w:val="24"/>
          <w:szCs w:val="24"/>
        </w:rPr>
      </w:pPr>
    </w:p>
    <w:tbl>
      <w:tblPr>
        <w:tblW w:w="9776" w:type="dxa"/>
        <w:tblCellMar>
          <w:left w:w="0" w:type="dxa"/>
          <w:right w:w="0" w:type="dxa"/>
        </w:tblCellMar>
        <w:tblLook w:val="04A0" w:firstRow="1" w:lastRow="0" w:firstColumn="1" w:lastColumn="0" w:noHBand="0" w:noVBand="1"/>
      </w:tblPr>
      <w:tblGrid>
        <w:gridCol w:w="4616"/>
        <w:gridCol w:w="1230"/>
        <w:gridCol w:w="2037"/>
        <w:gridCol w:w="1893"/>
      </w:tblGrid>
      <w:tr w:rsidR="00925CC2" w:rsidTr="00925CC2">
        <w:trPr>
          <w:trHeight w:val="179"/>
        </w:trPr>
        <w:tc>
          <w:tcPr>
            <w:tcW w:w="9776" w:type="dxa"/>
            <w:gridSpan w:val="4"/>
            <w:tcBorders>
              <w:top w:val="single" w:sz="4" w:space="0" w:color="auto"/>
              <w:left w:val="single" w:sz="4" w:space="0" w:color="auto"/>
              <w:bottom w:val="single" w:sz="4" w:space="0" w:color="auto"/>
              <w:right w:val="single" w:sz="4" w:space="0" w:color="auto"/>
            </w:tcBorders>
            <w:shd w:val="clear" w:color="auto" w:fill="CCCCFF"/>
            <w:noWrap/>
            <w:tcMar>
              <w:top w:w="0" w:type="dxa"/>
              <w:left w:w="70" w:type="dxa"/>
              <w:bottom w:w="0" w:type="dxa"/>
              <w:right w:w="70" w:type="dxa"/>
            </w:tcMar>
            <w:vAlign w:val="bottom"/>
            <w:hideMark/>
          </w:tcPr>
          <w:p w:rsidR="00925CC2" w:rsidRPr="00304D48" w:rsidRDefault="00925CC2" w:rsidP="00535682">
            <w:pPr>
              <w:spacing w:after="0" w:line="240" w:lineRule="auto"/>
              <w:jc w:val="center"/>
              <w:rPr>
                <w:rFonts w:eastAsia="Times New Roman" w:cs="Calibri"/>
                <w:b/>
                <w:color w:val="000000"/>
                <w:sz w:val="20"/>
                <w:szCs w:val="20"/>
                <w:lang w:val="es-MX" w:eastAsia="es-MX"/>
              </w:rPr>
            </w:pPr>
            <w:r>
              <w:rPr>
                <w:rFonts w:eastAsia="Times New Roman" w:cs="Calibri"/>
                <w:b/>
                <w:color w:val="000000"/>
                <w:sz w:val="20"/>
                <w:szCs w:val="20"/>
                <w:lang w:val="es-MX" w:eastAsia="es-MX"/>
              </w:rPr>
              <w:t xml:space="preserve">Custodia Mensual </w:t>
            </w:r>
          </w:p>
        </w:tc>
      </w:tr>
      <w:tr w:rsidR="00925CC2" w:rsidTr="00925CC2">
        <w:trPr>
          <w:trHeight w:val="179"/>
        </w:trPr>
        <w:tc>
          <w:tcPr>
            <w:tcW w:w="4616" w:type="dxa"/>
            <w:tcBorders>
              <w:top w:val="single" w:sz="4" w:space="0" w:color="auto"/>
              <w:left w:val="single" w:sz="4" w:space="0" w:color="auto"/>
              <w:bottom w:val="single" w:sz="4" w:space="0" w:color="auto"/>
              <w:right w:val="single" w:sz="4" w:space="0" w:color="auto"/>
            </w:tcBorders>
            <w:shd w:val="clear" w:color="auto" w:fill="CCCCFF"/>
            <w:noWrap/>
            <w:tcMar>
              <w:top w:w="0" w:type="dxa"/>
              <w:left w:w="70" w:type="dxa"/>
              <w:bottom w:w="0" w:type="dxa"/>
              <w:right w:w="70" w:type="dxa"/>
            </w:tcMar>
            <w:vAlign w:val="bottom"/>
            <w:hideMark/>
          </w:tcPr>
          <w:p w:rsidR="00925CC2" w:rsidRPr="00304D48" w:rsidRDefault="00925CC2" w:rsidP="00535682">
            <w:pPr>
              <w:spacing w:after="0" w:line="240" w:lineRule="auto"/>
              <w:jc w:val="center"/>
              <w:rPr>
                <w:rFonts w:eastAsia="Times New Roman" w:cs="Calibri"/>
                <w:b/>
                <w:color w:val="000000"/>
                <w:sz w:val="20"/>
                <w:szCs w:val="20"/>
                <w:lang w:val="es-MX" w:eastAsia="es-MX"/>
              </w:rPr>
            </w:pPr>
            <w:r w:rsidRPr="00304D48">
              <w:rPr>
                <w:rFonts w:eastAsia="Times New Roman" w:cs="Calibri"/>
                <w:b/>
                <w:color w:val="000000"/>
                <w:sz w:val="20"/>
                <w:szCs w:val="20"/>
                <w:lang w:val="es-MX" w:eastAsia="es-MX"/>
              </w:rPr>
              <w:t xml:space="preserve">Descripción </w:t>
            </w:r>
          </w:p>
        </w:tc>
        <w:tc>
          <w:tcPr>
            <w:tcW w:w="1230" w:type="dxa"/>
            <w:tcBorders>
              <w:top w:val="single" w:sz="4" w:space="0" w:color="auto"/>
              <w:left w:val="single" w:sz="4" w:space="0" w:color="auto"/>
              <w:bottom w:val="single" w:sz="4" w:space="0" w:color="auto"/>
              <w:right w:val="single" w:sz="4" w:space="0" w:color="auto"/>
            </w:tcBorders>
            <w:shd w:val="clear" w:color="auto" w:fill="CCCCFF"/>
            <w:noWrap/>
            <w:tcMar>
              <w:top w:w="0" w:type="dxa"/>
              <w:left w:w="70" w:type="dxa"/>
              <w:bottom w:w="0" w:type="dxa"/>
              <w:right w:w="70" w:type="dxa"/>
            </w:tcMar>
            <w:vAlign w:val="bottom"/>
            <w:hideMark/>
          </w:tcPr>
          <w:p w:rsidR="00925CC2" w:rsidRPr="00304D48" w:rsidRDefault="00925CC2" w:rsidP="00535682">
            <w:pPr>
              <w:spacing w:after="0" w:line="240" w:lineRule="auto"/>
              <w:jc w:val="center"/>
              <w:rPr>
                <w:rFonts w:eastAsia="Times New Roman" w:cs="Calibri"/>
                <w:b/>
                <w:color w:val="000000"/>
                <w:sz w:val="20"/>
                <w:szCs w:val="20"/>
                <w:lang w:val="es-MX" w:eastAsia="es-MX"/>
              </w:rPr>
            </w:pPr>
            <w:r w:rsidRPr="00304D48">
              <w:rPr>
                <w:rFonts w:eastAsia="Times New Roman" w:cs="Calibri"/>
                <w:b/>
                <w:color w:val="000000"/>
                <w:sz w:val="20"/>
                <w:szCs w:val="20"/>
                <w:lang w:val="es-MX" w:eastAsia="es-MX"/>
              </w:rPr>
              <w:t>Volumen</w:t>
            </w:r>
          </w:p>
        </w:tc>
        <w:tc>
          <w:tcPr>
            <w:tcW w:w="2037" w:type="dxa"/>
            <w:tcBorders>
              <w:top w:val="single" w:sz="4" w:space="0" w:color="auto"/>
              <w:left w:val="single" w:sz="4" w:space="0" w:color="auto"/>
              <w:bottom w:val="single" w:sz="4" w:space="0" w:color="auto"/>
              <w:right w:val="single" w:sz="4" w:space="0" w:color="auto"/>
            </w:tcBorders>
            <w:shd w:val="clear" w:color="auto" w:fill="CCCCFF"/>
            <w:noWrap/>
            <w:tcMar>
              <w:top w:w="0" w:type="dxa"/>
              <w:left w:w="70" w:type="dxa"/>
              <w:bottom w:w="0" w:type="dxa"/>
              <w:right w:w="70" w:type="dxa"/>
            </w:tcMar>
            <w:vAlign w:val="bottom"/>
            <w:hideMark/>
          </w:tcPr>
          <w:p w:rsidR="00925CC2" w:rsidRPr="00304D48" w:rsidRDefault="00925CC2" w:rsidP="00535682">
            <w:pPr>
              <w:spacing w:after="0" w:line="240" w:lineRule="auto"/>
              <w:jc w:val="center"/>
              <w:rPr>
                <w:rFonts w:eastAsia="Times New Roman" w:cs="Calibri"/>
                <w:b/>
                <w:color w:val="000000"/>
                <w:sz w:val="20"/>
                <w:szCs w:val="20"/>
                <w:lang w:val="es-MX" w:eastAsia="es-MX"/>
              </w:rPr>
            </w:pPr>
            <w:r w:rsidRPr="00304D48">
              <w:rPr>
                <w:rFonts w:eastAsia="Times New Roman" w:cs="Calibri"/>
                <w:b/>
                <w:color w:val="000000"/>
                <w:sz w:val="20"/>
                <w:szCs w:val="20"/>
                <w:lang w:val="es-MX" w:eastAsia="es-MX"/>
              </w:rPr>
              <w:t>Precio Unitario</w:t>
            </w:r>
          </w:p>
        </w:tc>
        <w:tc>
          <w:tcPr>
            <w:tcW w:w="1893" w:type="dxa"/>
            <w:tcBorders>
              <w:top w:val="single" w:sz="4" w:space="0" w:color="auto"/>
              <w:left w:val="single" w:sz="4" w:space="0" w:color="auto"/>
              <w:bottom w:val="single" w:sz="4" w:space="0" w:color="auto"/>
              <w:right w:val="single" w:sz="4" w:space="0" w:color="auto"/>
            </w:tcBorders>
            <w:shd w:val="clear" w:color="auto" w:fill="CCCCFF"/>
            <w:noWrap/>
            <w:tcMar>
              <w:top w:w="0" w:type="dxa"/>
              <w:left w:w="70" w:type="dxa"/>
              <w:bottom w:w="0" w:type="dxa"/>
              <w:right w:w="70" w:type="dxa"/>
            </w:tcMar>
            <w:vAlign w:val="bottom"/>
            <w:hideMark/>
          </w:tcPr>
          <w:p w:rsidR="00925CC2" w:rsidRPr="00304D48" w:rsidRDefault="00925CC2" w:rsidP="00535682">
            <w:pPr>
              <w:spacing w:after="0" w:line="240" w:lineRule="auto"/>
              <w:jc w:val="center"/>
              <w:rPr>
                <w:rFonts w:eastAsia="Times New Roman" w:cs="Calibri"/>
                <w:b/>
                <w:color w:val="000000"/>
                <w:sz w:val="20"/>
                <w:szCs w:val="20"/>
                <w:lang w:val="es-MX" w:eastAsia="es-MX"/>
              </w:rPr>
            </w:pPr>
            <w:r w:rsidRPr="00304D48">
              <w:rPr>
                <w:rFonts w:eastAsia="Times New Roman" w:cs="Calibri"/>
                <w:b/>
                <w:color w:val="000000"/>
                <w:sz w:val="20"/>
                <w:szCs w:val="20"/>
                <w:lang w:val="es-MX" w:eastAsia="es-MX"/>
              </w:rPr>
              <w:t>Precio Total</w:t>
            </w:r>
          </w:p>
        </w:tc>
      </w:tr>
      <w:tr w:rsidR="00925CC2" w:rsidTr="00925CC2">
        <w:trPr>
          <w:trHeight w:val="161"/>
        </w:trPr>
        <w:tc>
          <w:tcPr>
            <w:tcW w:w="4616" w:type="dxa"/>
            <w:tcBorders>
              <w:top w:val="single" w:sz="4" w:space="0" w:color="auto"/>
              <w:left w:val="single" w:sz="8" w:space="0" w:color="auto"/>
              <w:bottom w:val="nil"/>
              <w:right w:val="nil"/>
            </w:tcBorders>
            <w:shd w:val="clear" w:color="auto" w:fill="FFFFFF"/>
            <w:noWrap/>
            <w:tcMar>
              <w:top w:w="0" w:type="dxa"/>
              <w:left w:w="70" w:type="dxa"/>
              <w:bottom w:w="0" w:type="dxa"/>
              <w:right w:w="70" w:type="dxa"/>
            </w:tcMar>
            <w:vAlign w:val="bottom"/>
            <w:hideMark/>
          </w:tcPr>
          <w:p w:rsidR="00925CC2" w:rsidRPr="00304D48" w:rsidRDefault="00925CC2" w:rsidP="00535682">
            <w:pPr>
              <w:spacing w:after="0" w:line="240" w:lineRule="auto"/>
              <w:jc w:val="center"/>
              <w:rPr>
                <w:rFonts w:eastAsia="Times New Roman" w:cs="Calibri"/>
                <w:color w:val="000000"/>
                <w:sz w:val="20"/>
                <w:szCs w:val="20"/>
                <w:lang w:val="es-MX" w:eastAsia="es-MX"/>
              </w:rPr>
            </w:pPr>
            <w:r>
              <w:rPr>
                <w:rFonts w:eastAsia="Times New Roman" w:cs="Calibri"/>
                <w:color w:val="000000"/>
                <w:sz w:val="20"/>
                <w:szCs w:val="20"/>
                <w:lang w:val="es-MX" w:eastAsia="es-MX"/>
              </w:rPr>
              <w:t xml:space="preserve">Custodia Física </w:t>
            </w:r>
          </w:p>
        </w:tc>
        <w:tc>
          <w:tcPr>
            <w:tcW w:w="1230" w:type="dxa"/>
            <w:tcBorders>
              <w:top w:val="single" w:sz="4" w:space="0" w:color="auto"/>
            </w:tcBorders>
            <w:shd w:val="clear" w:color="auto" w:fill="FFFFFF"/>
            <w:noWrap/>
            <w:tcMar>
              <w:top w:w="0" w:type="dxa"/>
              <w:left w:w="70" w:type="dxa"/>
              <w:bottom w:w="0" w:type="dxa"/>
              <w:right w:w="70" w:type="dxa"/>
            </w:tcMar>
            <w:vAlign w:val="bottom"/>
            <w:hideMark/>
          </w:tcPr>
          <w:p w:rsidR="00925CC2" w:rsidRPr="00304D48" w:rsidRDefault="00925CC2" w:rsidP="00535682">
            <w:pPr>
              <w:spacing w:after="0" w:line="240" w:lineRule="auto"/>
              <w:jc w:val="center"/>
              <w:rPr>
                <w:rFonts w:eastAsia="Times New Roman" w:cs="Calibri"/>
                <w:color w:val="000000"/>
                <w:sz w:val="20"/>
                <w:szCs w:val="20"/>
                <w:lang w:val="es-MX" w:eastAsia="es-MX"/>
              </w:rPr>
            </w:pPr>
            <w:r w:rsidRPr="00304D48">
              <w:rPr>
                <w:rFonts w:eastAsia="Times New Roman" w:cs="Calibri"/>
                <w:color w:val="000000"/>
                <w:sz w:val="20"/>
                <w:szCs w:val="20"/>
                <w:lang w:val="es-MX" w:eastAsia="es-MX"/>
              </w:rPr>
              <w:t>110</w:t>
            </w:r>
          </w:p>
        </w:tc>
        <w:tc>
          <w:tcPr>
            <w:tcW w:w="2037" w:type="dxa"/>
            <w:tcBorders>
              <w:top w:val="single" w:sz="4" w:space="0" w:color="auto"/>
            </w:tcBorders>
            <w:shd w:val="clear" w:color="auto" w:fill="FFFFFF"/>
            <w:noWrap/>
            <w:tcMar>
              <w:top w:w="0" w:type="dxa"/>
              <w:left w:w="70" w:type="dxa"/>
              <w:bottom w:w="0" w:type="dxa"/>
              <w:right w:w="70" w:type="dxa"/>
            </w:tcMar>
            <w:vAlign w:val="bottom"/>
            <w:hideMark/>
          </w:tcPr>
          <w:p w:rsidR="00925CC2" w:rsidRPr="00304D48" w:rsidRDefault="00925CC2" w:rsidP="00535682">
            <w:pPr>
              <w:spacing w:after="0" w:line="240" w:lineRule="auto"/>
              <w:jc w:val="center"/>
              <w:rPr>
                <w:rFonts w:eastAsia="Times New Roman" w:cs="Calibri"/>
                <w:color w:val="000000"/>
                <w:sz w:val="20"/>
                <w:szCs w:val="20"/>
                <w:lang w:val="es-MX" w:eastAsia="es-MX"/>
              </w:rPr>
            </w:pPr>
            <w:r w:rsidRPr="00304D48">
              <w:rPr>
                <w:rFonts w:eastAsia="Times New Roman" w:cs="Calibri"/>
                <w:color w:val="000000"/>
                <w:sz w:val="20"/>
                <w:szCs w:val="20"/>
                <w:lang w:val="es-MX" w:eastAsia="es-MX"/>
              </w:rPr>
              <w:t xml:space="preserve">$                </w:t>
            </w:r>
            <w:r>
              <w:rPr>
                <w:rFonts w:eastAsia="Times New Roman" w:cs="Calibri"/>
                <w:color w:val="000000"/>
                <w:sz w:val="20"/>
                <w:szCs w:val="20"/>
                <w:lang w:val="es-MX" w:eastAsia="es-MX"/>
              </w:rPr>
              <w:t>0.62</w:t>
            </w:r>
          </w:p>
        </w:tc>
        <w:tc>
          <w:tcPr>
            <w:tcW w:w="1893" w:type="dxa"/>
            <w:tcBorders>
              <w:top w:val="single" w:sz="4" w:space="0" w:color="auto"/>
              <w:left w:val="nil"/>
              <w:bottom w:val="nil"/>
              <w:right w:val="single" w:sz="8" w:space="0" w:color="auto"/>
            </w:tcBorders>
            <w:shd w:val="clear" w:color="auto" w:fill="FFFFFF"/>
            <w:noWrap/>
            <w:tcMar>
              <w:top w:w="0" w:type="dxa"/>
              <w:left w:w="70" w:type="dxa"/>
              <w:bottom w:w="0" w:type="dxa"/>
              <w:right w:w="70" w:type="dxa"/>
            </w:tcMar>
            <w:vAlign w:val="bottom"/>
            <w:hideMark/>
          </w:tcPr>
          <w:p w:rsidR="00925CC2" w:rsidRPr="00304D48" w:rsidRDefault="00925CC2" w:rsidP="00535682">
            <w:pPr>
              <w:spacing w:after="0" w:line="240" w:lineRule="auto"/>
              <w:jc w:val="center"/>
              <w:rPr>
                <w:rFonts w:eastAsia="Times New Roman" w:cs="Calibri"/>
                <w:color w:val="000000"/>
                <w:sz w:val="20"/>
                <w:szCs w:val="20"/>
                <w:lang w:val="es-MX" w:eastAsia="es-MX"/>
              </w:rPr>
            </w:pPr>
            <w:r w:rsidRPr="00304D48">
              <w:rPr>
                <w:rFonts w:eastAsia="Times New Roman" w:cs="Calibri"/>
                <w:color w:val="000000"/>
                <w:sz w:val="20"/>
                <w:szCs w:val="20"/>
                <w:lang w:val="es-MX" w:eastAsia="es-MX"/>
              </w:rPr>
              <w:t> $        </w:t>
            </w:r>
            <w:r>
              <w:rPr>
                <w:rFonts w:eastAsia="Times New Roman" w:cs="Calibri"/>
                <w:color w:val="000000"/>
                <w:sz w:val="20"/>
                <w:szCs w:val="20"/>
                <w:lang w:val="es-MX" w:eastAsia="es-MX"/>
              </w:rPr>
              <w:t>68.20</w:t>
            </w:r>
            <w:r w:rsidRPr="00304D48">
              <w:rPr>
                <w:rFonts w:eastAsia="Times New Roman" w:cs="Calibri"/>
                <w:color w:val="000000"/>
                <w:sz w:val="20"/>
                <w:szCs w:val="20"/>
                <w:lang w:val="es-MX" w:eastAsia="es-MX"/>
              </w:rPr>
              <w:t xml:space="preserve"> </w:t>
            </w:r>
          </w:p>
        </w:tc>
      </w:tr>
      <w:tr w:rsidR="00925CC2" w:rsidTr="00E273E7">
        <w:trPr>
          <w:trHeight w:val="161"/>
        </w:trPr>
        <w:tc>
          <w:tcPr>
            <w:tcW w:w="4616" w:type="dxa"/>
            <w:tcBorders>
              <w:top w:val="nil"/>
              <w:left w:val="single" w:sz="8" w:space="0" w:color="auto"/>
              <w:bottom w:val="single" w:sz="8" w:space="0" w:color="auto"/>
              <w:right w:val="nil"/>
            </w:tcBorders>
            <w:shd w:val="clear" w:color="auto" w:fill="FFFFFF"/>
            <w:noWrap/>
            <w:tcMar>
              <w:top w:w="0" w:type="dxa"/>
              <w:left w:w="70" w:type="dxa"/>
              <w:bottom w:w="0" w:type="dxa"/>
              <w:right w:w="70" w:type="dxa"/>
            </w:tcMar>
            <w:vAlign w:val="bottom"/>
            <w:hideMark/>
          </w:tcPr>
          <w:p w:rsidR="00925CC2" w:rsidRPr="00304D48" w:rsidRDefault="00925CC2" w:rsidP="00535682">
            <w:pPr>
              <w:spacing w:after="0" w:line="240" w:lineRule="auto"/>
              <w:jc w:val="center"/>
              <w:rPr>
                <w:rFonts w:eastAsia="Times New Roman" w:cs="Calibri"/>
                <w:color w:val="000000"/>
                <w:sz w:val="20"/>
                <w:szCs w:val="20"/>
                <w:lang w:val="es-MX" w:eastAsia="es-MX"/>
              </w:rPr>
            </w:pPr>
            <w:r>
              <w:rPr>
                <w:rFonts w:eastAsia="Times New Roman" w:cs="Calibri"/>
                <w:color w:val="000000"/>
                <w:sz w:val="20"/>
                <w:szCs w:val="20"/>
                <w:lang w:val="es-MX" w:eastAsia="es-MX"/>
              </w:rPr>
              <w:t xml:space="preserve">Custodia Digital </w:t>
            </w:r>
          </w:p>
        </w:tc>
        <w:tc>
          <w:tcPr>
            <w:tcW w:w="1230" w:type="dxa"/>
            <w:tcBorders>
              <w:top w:val="nil"/>
              <w:left w:val="nil"/>
              <w:bottom w:val="single" w:sz="8" w:space="0" w:color="auto"/>
              <w:right w:val="nil"/>
            </w:tcBorders>
            <w:shd w:val="clear" w:color="auto" w:fill="FFFFFF"/>
            <w:noWrap/>
            <w:tcMar>
              <w:top w:w="0" w:type="dxa"/>
              <w:left w:w="70" w:type="dxa"/>
              <w:bottom w:w="0" w:type="dxa"/>
              <w:right w:w="70" w:type="dxa"/>
            </w:tcMar>
            <w:vAlign w:val="bottom"/>
            <w:hideMark/>
          </w:tcPr>
          <w:p w:rsidR="00925CC2" w:rsidRPr="00925CC2" w:rsidRDefault="00925CC2" w:rsidP="00925CC2">
            <w:pPr>
              <w:spacing w:after="0" w:line="240" w:lineRule="auto"/>
              <w:jc w:val="center"/>
              <w:rPr>
                <w:rFonts w:eastAsia="Times New Roman" w:cs="Calibri"/>
                <w:color w:val="000000"/>
                <w:sz w:val="16"/>
                <w:szCs w:val="16"/>
                <w:lang w:val="es-MX" w:eastAsia="es-MX"/>
              </w:rPr>
            </w:pPr>
            <w:r w:rsidRPr="00925CC2">
              <w:rPr>
                <w:rFonts w:eastAsia="Times New Roman" w:cs="Calibri"/>
                <w:color w:val="000000"/>
                <w:sz w:val="20"/>
                <w:szCs w:val="20"/>
                <w:lang w:val="es-MX" w:eastAsia="es-MX"/>
              </w:rPr>
              <w:t>486.81</w:t>
            </w:r>
            <w:r>
              <w:rPr>
                <w:rFonts w:eastAsia="Times New Roman" w:cs="Calibri"/>
                <w:color w:val="000000"/>
                <w:sz w:val="20"/>
                <w:szCs w:val="20"/>
                <w:lang w:val="es-MX" w:eastAsia="es-MX"/>
              </w:rPr>
              <w:t xml:space="preserve"> G/B</w:t>
            </w:r>
          </w:p>
        </w:tc>
        <w:tc>
          <w:tcPr>
            <w:tcW w:w="2037" w:type="dxa"/>
            <w:tcBorders>
              <w:top w:val="nil"/>
              <w:left w:val="nil"/>
              <w:bottom w:val="single" w:sz="4" w:space="0" w:color="auto"/>
              <w:right w:val="nil"/>
            </w:tcBorders>
            <w:shd w:val="clear" w:color="auto" w:fill="FFFFFF"/>
            <w:noWrap/>
            <w:tcMar>
              <w:top w:w="0" w:type="dxa"/>
              <w:left w:w="70" w:type="dxa"/>
              <w:bottom w:w="0" w:type="dxa"/>
              <w:right w:w="70" w:type="dxa"/>
            </w:tcMar>
            <w:vAlign w:val="bottom"/>
            <w:hideMark/>
          </w:tcPr>
          <w:p w:rsidR="00925CC2" w:rsidRPr="00304D48" w:rsidRDefault="00925CC2" w:rsidP="00535682">
            <w:pPr>
              <w:spacing w:after="0" w:line="240" w:lineRule="auto"/>
              <w:jc w:val="center"/>
              <w:rPr>
                <w:rFonts w:eastAsia="Times New Roman" w:cs="Calibri"/>
                <w:color w:val="000000"/>
                <w:sz w:val="20"/>
                <w:szCs w:val="20"/>
                <w:lang w:val="es-MX" w:eastAsia="es-MX"/>
              </w:rPr>
            </w:pPr>
            <w:r w:rsidRPr="00304D48">
              <w:rPr>
                <w:rFonts w:eastAsia="Times New Roman" w:cs="Calibri"/>
                <w:color w:val="000000"/>
                <w:sz w:val="20"/>
                <w:szCs w:val="20"/>
                <w:lang w:val="es-MX" w:eastAsia="es-MX"/>
              </w:rPr>
              <w:t xml:space="preserve">$                </w:t>
            </w:r>
            <w:r>
              <w:rPr>
                <w:rFonts w:eastAsia="Times New Roman" w:cs="Calibri"/>
                <w:color w:val="000000"/>
                <w:sz w:val="20"/>
                <w:szCs w:val="20"/>
                <w:lang w:val="es-MX" w:eastAsia="es-MX"/>
              </w:rPr>
              <w:t>0.30</w:t>
            </w:r>
            <w:r w:rsidRPr="00304D48">
              <w:rPr>
                <w:rFonts w:eastAsia="Times New Roman" w:cs="Calibri"/>
                <w:color w:val="000000"/>
                <w:sz w:val="20"/>
                <w:szCs w:val="20"/>
                <w:lang w:val="es-MX" w:eastAsia="es-MX"/>
              </w:rPr>
              <w:t xml:space="preserve"> </w:t>
            </w:r>
          </w:p>
        </w:tc>
        <w:tc>
          <w:tcPr>
            <w:tcW w:w="1893" w:type="dxa"/>
            <w:tcBorders>
              <w:top w:val="nil"/>
              <w:left w:val="nil"/>
              <w:bottom w:val="single" w:sz="8" w:space="0" w:color="auto"/>
              <w:right w:val="single" w:sz="8" w:space="0" w:color="auto"/>
            </w:tcBorders>
            <w:shd w:val="clear" w:color="auto" w:fill="FFFFFF"/>
            <w:noWrap/>
            <w:tcMar>
              <w:top w:w="0" w:type="dxa"/>
              <w:left w:w="70" w:type="dxa"/>
              <w:bottom w:w="0" w:type="dxa"/>
              <w:right w:w="70" w:type="dxa"/>
            </w:tcMar>
            <w:vAlign w:val="bottom"/>
            <w:hideMark/>
          </w:tcPr>
          <w:p w:rsidR="00925CC2" w:rsidRPr="00304D48" w:rsidRDefault="00925CC2" w:rsidP="00535682">
            <w:pPr>
              <w:spacing w:after="0" w:line="240" w:lineRule="auto"/>
              <w:jc w:val="center"/>
              <w:rPr>
                <w:rFonts w:eastAsia="Times New Roman" w:cs="Calibri"/>
                <w:color w:val="000000"/>
                <w:sz w:val="20"/>
                <w:szCs w:val="20"/>
                <w:lang w:val="es-MX" w:eastAsia="es-MX"/>
              </w:rPr>
            </w:pPr>
            <w:r w:rsidRPr="00304D48">
              <w:rPr>
                <w:rFonts w:eastAsia="Times New Roman" w:cs="Calibri"/>
                <w:color w:val="000000"/>
                <w:sz w:val="20"/>
                <w:szCs w:val="20"/>
                <w:lang w:val="es-MX" w:eastAsia="es-MX"/>
              </w:rPr>
              <w:t xml:space="preserve"> $        </w:t>
            </w:r>
            <w:r>
              <w:rPr>
                <w:rFonts w:eastAsia="Times New Roman" w:cs="Calibri"/>
                <w:color w:val="000000"/>
                <w:sz w:val="20"/>
                <w:szCs w:val="20"/>
                <w:lang w:val="es-MX" w:eastAsia="es-MX"/>
              </w:rPr>
              <w:t>146.04</w:t>
            </w:r>
            <w:r w:rsidRPr="00304D48">
              <w:rPr>
                <w:rFonts w:eastAsia="Times New Roman" w:cs="Calibri"/>
                <w:color w:val="000000"/>
                <w:sz w:val="20"/>
                <w:szCs w:val="20"/>
                <w:lang w:val="es-MX" w:eastAsia="es-MX"/>
              </w:rPr>
              <w:t xml:space="preserve"> </w:t>
            </w:r>
          </w:p>
        </w:tc>
      </w:tr>
      <w:tr w:rsidR="00925CC2" w:rsidTr="00E273E7">
        <w:trPr>
          <w:trHeight w:val="179"/>
        </w:trPr>
        <w:tc>
          <w:tcPr>
            <w:tcW w:w="4616" w:type="dxa"/>
            <w:shd w:val="clear" w:color="auto" w:fill="FFFFFF"/>
            <w:noWrap/>
            <w:tcMar>
              <w:top w:w="0" w:type="dxa"/>
              <w:left w:w="70" w:type="dxa"/>
              <w:bottom w:w="0" w:type="dxa"/>
              <w:right w:w="70" w:type="dxa"/>
            </w:tcMar>
            <w:vAlign w:val="bottom"/>
            <w:hideMark/>
          </w:tcPr>
          <w:p w:rsidR="00925CC2" w:rsidRPr="00304D48" w:rsidRDefault="00925CC2" w:rsidP="00535682">
            <w:pPr>
              <w:spacing w:after="0" w:line="240" w:lineRule="auto"/>
              <w:jc w:val="center"/>
              <w:rPr>
                <w:rFonts w:eastAsia="Times New Roman" w:cs="Calibri"/>
                <w:color w:val="000000"/>
                <w:sz w:val="20"/>
                <w:szCs w:val="20"/>
                <w:lang w:val="es-MX" w:eastAsia="es-MX"/>
              </w:rPr>
            </w:pPr>
            <w:r w:rsidRPr="00304D48">
              <w:rPr>
                <w:rFonts w:eastAsia="Times New Roman" w:cs="Calibri"/>
                <w:color w:val="000000"/>
                <w:sz w:val="20"/>
                <w:szCs w:val="20"/>
                <w:lang w:val="es-MX" w:eastAsia="es-MX"/>
              </w:rPr>
              <w:t> </w:t>
            </w:r>
          </w:p>
        </w:tc>
        <w:tc>
          <w:tcPr>
            <w:tcW w:w="1230" w:type="dxa"/>
            <w:tcBorders>
              <w:top w:val="nil"/>
              <w:left w:val="nil"/>
              <w:bottom w:val="nil"/>
              <w:right w:val="single" w:sz="4" w:space="0" w:color="auto"/>
            </w:tcBorders>
            <w:shd w:val="clear" w:color="auto" w:fill="FFFFFF"/>
            <w:noWrap/>
            <w:tcMar>
              <w:top w:w="0" w:type="dxa"/>
              <w:left w:w="70" w:type="dxa"/>
              <w:bottom w:w="0" w:type="dxa"/>
              <w:right w:w="70" w:type="dxa"/>
            </w:tcMar>
            <w:vAlign w:val="bottom"/>
            <w:hideMark/>
          </w:tcPr>
          <w:p w:rsidR="00925CC2" w:rsidRPr="00304D48" w:rsidRDefault="00925CC2" w:rsidP="00535682">
            <w:pPr>
              <w:spacing w:after="0" w:line="240" w:lineRule="auto"/>
              <w:jc w:val="center"/>
              <w:rPr>
                <w:rFonts w:eastAsia="Times New Roman" w:cs="Calibri"/>
                <w:color w:val="000000"/>
                <w:sz w:val="20"/>
                <w:szCs w:val="20"/>
                <w:lang w:val="es-MX" w:eastAsia="es-MX"/>
              </w:rPr>
            </w:pPr>
            <w:r w:rsidRPr="00304D48">
              <w:rPr>
                <w:rFonts w:eastAsia="Times New Roman" w:cs="Calibri"/>
                <w:color w:val="000000"/>
                <w:sz w:val="20"/>
                <w:szCs w:val="20"/>
                <w:lang w:val="es-MX" w:eastAsia="es-MX"/>
              </w:rPr>
              <w:t> </w:t>
            </w:r>
          </w:p>
        </w:tc>
        <w:tc>
          <w:tcPr>
            <w:tcW w:w="2037"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vAlign w:val="bottom"/>
            <w:hideMark/>
          </w:tcPr>
          <w:p w:rsidR="00925CC2" w:rsidRPr="00E273E7" w:rsidRDefault="00925CC2" w:rsidP="00535682">
            <w:pPr>
              <w:spacing w:after="0" w:line="240" w:lineRule="auto"/>
              <w:jc w:val="center"/>
              <w:rPr>
                <w:rFonts w:eastAsia="Times New Roman" w:cs="Calibri"/>
                <w:b/>
                <w:color w:val="000000"/>
                <w:sz w:val="20"/>
                <w:szCs w:val="20"/>
                <w:lang w:val="es-MX" w:eastAsia="es-MX"/>
              </w:rPr>
            </w:pPr>
            <w:r w:rsidRPr="00E273E7">
              <w:rPr>
                <w:rFonts w:eastAsia="Times New Roman" w:cs="Calibri"/>
                <w:b/>
                <w:color w:val="000000"/>
                <w:sz w:val="20"/>
                <w:szCs w:val="20"/>
                <w:lang w:val="es-MX" w:eastAsia="es-MX"/>
              </w:rPr>
              <w:t>Sub-Total</w:t>
            </w:r>
          </w:p>
        </w:tc>
        <w:tc>
          <w:tcPr>
            <w:tcW w:w="1893" w:type="dxa"/>
            <w:tcBorders>
              <w:top w:val="nil"/>
              <w:left w:val="single" w:sz="4" w:space="0" w:color="auto"/>
              <w:bottom w:val="nil"/>
              <w:right w:val="single" w:sz="8" w:space="0" w:color="auto"/>
            </w:tcBorders>
            <w:shd w:val="clear" w:color="auto" w:fill="FFFFFF"/>
            <w:noWrap/>
            <w:tcMar>
              <w:top w:w="0" w:type="dxa"/>
              <w:left w:w="70" w:type="dxa"/>
              <w:bottom w:w="0" w:type="dxa"/>
              <w:right w:w="70" w:type="dxa"/>
            </w:tcMar>
            <w:vAlign w:val="bottom"/>
            <w:hideMark/>
          </w:tcPr>
          <w:p w:rsidR="00925CC2" w:rsidRPr="00304D48" w:rsidRDefault="00925CC2" w:rsidP="00535682">
            <w:pPr>
              <w:spacing w:after="0" w:line="240" w:lineRule="auto"/>
              <w:jc w:val="center"/>
              <w:rPr>
                <w:rFonts w:eastAsia="Times New Roman" w:cs="Calibri"/>
                <w:color w:val="000000"/>
                <w:sz w:val="20"/>
                <w:szCs w:val="20"/>
                <w:lang w:val="es-MX" w:eastAsia="es-MX"/>
              </w:rPr>
            </w:pPr>
            <w:r w:rsidRPr="00304D48">
              <w:rPr>
                <w:rFonts w:eastAsia="Times New Roman" w:cs="Calibri"/>
                <w:color w:val="000000"/>
                <w:sz w:val="20"/>
                <w:szCs w:val="20"/>
                <w:lang w:val="es-MX" w:eastAsia="es-MX"/>
              </w:rPr>
              <w:t>$     </w:t>
            </w:r>
            <w:r>
              <w:rPr>
                <w:rFonts w:eastAsia="Times New Roman" w:cs="Calibri"/>
                <w:color w:val="000000"/>
                <w:sz w:val="20"/>
                <w:szCs w:val="20"/>
                <w:lang w:val="es-MX" w:eastAsia="es-MX"/>
              </w:rPr>
              <w:t xml:space="preserve">    </w:t>
            </w:r>
            <w:r>
              <w:rPr>
                <w:rFonts w:eastAsia="Times New Roman" w:cs="Calibri"/>
                <w:color w:val="000000"/>
                <w:sz w:val="20"/>
                <w:szCs w:val="20"/>
                <w:lang w:val="es-MX" w:eastAsia="es-MX"/>
              </w:rPr>
              <w:t>214.24</w:t>
            </w:r>
          </w:p>
        </w:tc>
      </w:tr>
      <w:tr w:rsidR="00925CC2" w:rsidTr="00E273E7">
        <w:trPr>
          <w:trHeight w:val="179"/>
        </w:trPr>
        <w:tc>
          <w:tcPr>
            <w:tcW w:w="4616" w:type="dxa"/>
            <w:shd w:val="clear" w:color="auto" w:fill="FFFFFF"/>
            <w:noWrap/>
            <w:tcMar>
              <w:top w:w="0" w:type="dxa"/>
              <w:left w:w="70" w:type="dxa"/>
              <w:bottom w:w="0" w:type="dxa"/>
              <w:right w:w="70" w:type="dxa"/>
            </w:tcMar>
            <w:vAlign w:val="bottom"/>
            <w:hideMark/>
          </w:tcPr>
          <w:p w:rsidR="00925CC2" w:rsidRPr="00304D48" w:rsidRDefault="00925CC2" w:rsidP="00535682">
            <w:pPr>
              <w:spacing w:after="0" w:line="240" w:lineRule="auto"/>
              <w:jc w:val="center"/>
              <w:rPr>
                <w:rFonts w:eastAsia="Times New Roman" w:cs="Calibri"/>
                <w:color w:val="000000"/>
                <w:sz w:val="20"/>
                <w:szCs w:val="20"/>
                <w:lang w:val="es-MX" w:eastAsia="es-MX"/>
              </w:rPr>
            </w:pPr>
            <w:r w:rsidRPr="00304D48">
              <w:rPr>
                <w:rFonts w:eastAsia="Times New Roman" w:cs="Calibri"/>
                <w:color w:val="000000"/>
                <w:sz w:val="20"/>
                <w:szCs w:val="20"/>
                <w:lang w:val="es-MX" w:eastAsia="es-MX"/>
              </w:rPr>
              <w:t> </w:t>
            </w:r>
          </w:p>
        </w:tc>
        <w:tc>
          <w:tcPr>
            <w:tcW w:w="1230" w:type="dxa"/>
            <w:tcBorders>
              <w:top w:val="nil"/>
              <w:left w:val="nil"/>
              <w:bottom w:val="nil"/>
              <w:right w:val="single" w:sz="4" w:space="0" w:color="auto"/>
            </w:tcBorders>
            <w:shd w:val="clear" w:color="auto" w:fill="FFFFFF"/>
            <w:noWrap/>
            <w:tcMar>
              <w:top w:w="0" w:type="dxa"/>
              <w:left w:w="70" w:type="dxa"/>
              <w:bottom w:w="0" w:type="dxa"/>
              <w:right w:w="70" w:type="dxa"/>
            </w:tcMar>
            <w:vAlign w:val="bottom"/>
            <w:hideMark/>
          </w:tcPr>
          <w:p w:rsidR="00925CC2" w:rsidRPr="00304D48" w:rsidRDefault="00925CC2" w:rsidP="00535682">
            <w:pPr>
              <w:spacing w:after="0" w:line="240" w:lineRule="auto"/>
              <w:jc w:val="center"/>
              <w:rPr>
                <w:rFonts w:eastAsia="Times New Roman" w:cs="Calibri"/>
                <w:color w:val="000000"/>
                <w:sz w:val="20"/>
                <w:szCs w:val="20"/>
                <w:lang w:val="es-MX" w:eastAsia="es-MX"/>
              </w:rPr>
            </w:pPr>
            <w:r w:rsidRPr="00304D48">
              <w:rPr>
                <w:rFonts w:eastAsia="Times New Roman" w:cs="Calibri"/>
                <w:color w:val="000000"/>
                <w:sz w:val="20"/>
                <w:szCs w:val="20"/>
                <w:lang w:val="es-MX" w:eastAsia="es-MX"/>
              </w:rPr>
              <w:t> </w:t>
            </w:r>
          </w:p>
        </w:tc>
        <w:tc>
          <w:tcPr>
            <w:tcW w:w="2037"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vAlign w:val="bottom"/>
            <w:hideMark/>
          </w:tcPr>
          <w:p w:rsidR="00925CC2" w:rsidRPr="00E273E7" w:rsidRDefault="00925CC2" w:rsidP="00535682">
            <w:pPr>
              <w:spacing w:after="0" w:line="240" w:lineRule="auto"/>
              <w:jc w:val="center"/>
              <w:rPr>
                <w:rFonts w:eastAsia="Times New Roman" w:cs="Calibri"/>
                <w:b/>
                <w:color w:val="000000"/>
                <w:sz w:val="20"/>
                <w:szCs w:val="20"/>
                <w:lang w:val="es-MX" w:eastAsia="es-MX"/>
              </w:rPr>
            </w:pPr>
            <w:r w:rsidRPr="00E273E7">
              <w:rPr>
                <w:rFonts w:eastAsia="Times New Roman" w:cs="Calibri"/>
                <w:b/>
                <w:color w:val="000000"/>
                <w:sz w:val="20"/>
                <w:szCs w:val="20"/>
                <w:lang w:val="es-MX" w:eastAsia="es-MX"/>
              </w:rPr>
              <w:t>IVA</w:t>
            </w:r>
          </w:p>
        </w:tc>
        <w:tc>
          <w:tcPr>
            <w:tcW w:w="1893" w:type="dxa"/>
            <w:tcBorders>
              <w:top w:val="nil"/>
              <w:left w:val="single" w:sz="4" w:space="0" w:color="auto"/>
              <w:bottom w:val="single" w:sz="8" w:space="0" w:color="auto"/>
              <w:right w:val="single" w:sz="8" w:space="0" w:color="auto"/>
            </w:tcBorders>
            <w:shd w:val="clear" w:color="auto" w:fill="FFFFFF"/>
            <w:noWrap/>
            <w:tcMar>
              <w:top w:w="0" w:type="dxa"/>
              <w:left w:w="70" w:type="dxa"/>
              <w:bottom w:w="0" w:type="dxa"/>
              <w:right w:w="70" w:type="dxa"/>
            </w:tcMar>
            <w:vAlign w:val="bottom"/>
            <w:hideMark/>
          </w:tcPr>
          <w:p w:rsidR="00925CC2" w:rsidRPr="00304D48" w:rsidRDefault="00925CC2" w:rsidP="00535682">
            <w:pPr>
              <w:spacing w:after="0" w:line="240" w:lineRule="auto"/>
              <w:jc w:val="center"/>
              <w:rPr>
                <w:rFonts w:eastAsia="Times New Roman" w:cs="Calibri"/>
                <w:color w:val="000000"/>
                <w:sz w:val="20"/>
                <w:szCs w:val="20"/>
                <w:lang w:val="es-MX" w:eastAsia="es-MX"/>
              </w:rPr>
            </w:pPr>
            <w:r w:rsidRPr="00304D48">
              <w:rPr>
                <w:rFonts w:eastAsia="Times New Roman" w:cs="Calibri"/>
                <w:color w:val="000000"/>
                <w:sz w:val="20"/>
                <w:szCs w:val="20"/>
                <w:lang w:val="es-MX" w:eastAsia="es-MX"/>
              </w:rPr>
              <w:t xml:space="preserve">$        </w:t>
            </w:r>
            <w:r>
              <w:rPr>
                <w:rFonts w:eastAsia="Times New Roman" w:cs="Calibri"/>
                <w:color w:val="000000"/>
                <w:sz w:val="20"/>
                <w:szCs w:val="20"/>
                <w:lang w:val="es-MX" w:eastAsia="es-MX"/>
              </w:rPr>
              <w:t xml:space="preserve">   </w:t>
            </w:r>
            <w:r>
              <w:rPr>
                <w:rFonts w:eastAsia="Times New Roman" w:cs="Calibri"/>
                <w:color w:val="000000"/>
                <w:sz w:val="20"/>
                <w:szCs w:val="20"/>
                <w:lang w:val="es-MX" w:eastAsia="es-MX"/>
              </w:rPr>
              <w:t>25.71</w:t>
            </w:r>
          </w:p>
        </w:tc>
      </w:tr>
      <w:tr w:rsidR="00925CC2" w:rsidTr="00E273E7">
        <w:trPr>
          <w:trHeight w:val="191"/>
        </w:trPr>
        <w:tc>
          <w:tcPr>
            <w:tcW w:w="4616" w:type="dxa"/>
            <w:shd w:val="clear" w:color="auto" w:fill="FFFFFF"/>
            <w:noWrap/>
            <w:tcMar>
              <w:top w:w="0" w:type="dxa"/>
              <w:left w:w="70" w:type="dxa"/>
              <w:bottom w:w="0" w:type="dxa"/>
              <w:right w:w="70" w:type="dxa"/>
            </w:tcMar>
            <w:vAlign w:val="bottom"/>
            <w:hideMark/>
          </w:tcPr>
          <w:p w:rsidR="00925CC2" w:rsidRPr="00304D48" w:rsidRDefault="00925CC2" w:rsidP="00535682">
            <w:pPr>
              <w:spacing w:after="0" w:line="240" w:lineRule="auto"/>
              <w:jc w:val="center"/>
              <w:rPr>
                <w:rFonts w:eastAsia="Times New Roman" w:cs="Calibri"/>
                <w:color w:val="000000"/>
                <w:sz w:val="20"/>
                <w:szCs w:val="20"/>
                <w:lang w:val="es-MX" w:eastAsia="es-MX"/>
              </w:rPr>
            </w:pPr>
            <w:r w:rsidRPr="00304D48">
              <w:rPr>
                <w:rFonts w:eastAsia="Times New Roman" w:cs="Calibri"/>
                <w:color w:val="000000"/>
                <w:sz w:val="20"/>
                <w:szCs w:val="20"/>
                <w:lang w:val="es-MX" w:eastAsia="es-MX"/>
              </w:rPr>
              <w:t> </w:t>
            </w:r>
          </w:p>
        </w:tc>
        <w:tc>
          <w:tcPr>
            <w:tcW w:w="1230" w:type="dxa"/>
            <w:tcBorders>
              <w:top w:val="nil"/>
              <w:left w:val="nil"/>
              <w:bottom w:val="nil"/>
              <w:right w:val="single" w:sz="4" w:space="0" w:color="auto"/>
            </w:tcBorders>
            <w:shd w:val="clear" w:color="auto" w:fill="FFFFFF"/>
            <w:noWrap/>
            <w:tcMar>
              <w:top w:w="0" w:type="dxa"/>
              <w:left w:w="70" w:type="dxa"/>
              <w:bottom w:w="0" w:type="dxa"/>
              <w:right w:w="70" w:type="dxa"/>
            </w:tcMar>
            <w:vAlign w:val="bottom"/>
            <w:hideMark/>
          </w:tcPr>
          <w:p w:rsidR="00925CC2" w:rsidRPr="00304D48" w:rsidRDefault="00925CC2" w:rsidP="00535682">
            <w:pPr>
              <w:spacing w:after="0" w:line="240" w:lineRule="auto"/>
              <w:jc w:val="center"/>
              <w:rPr>
                <w:rFonts w:eastAsia="Times New Roman" w:cs="Calibri"/>
                <w:color w:val="000000"/>
                <w:sz w:val="20"/>
                <w:szCs w:val="20"/>
                <w:lang w:val="es-MX" w:eastAsia="es-MX"/>
              </w:rPr>
            </w:pPr>
            <w:r w:rsidRPr="00304D48">
              <w:rPr>
                <w:rFonts w:eastAsia="Times New Roman" w:cs="Calibri"/>
                <w:color w:val="000000"/>
                <w:sz w:val="20"/>
                <w:szCs w:val="20"/>
                <w:lang w:val="es-MX" w:eastAsia="es-MX"/>
              </w:rPr>
              <w:t> </w:t>
            </w:r>
          </w:p>
        </w:tc>
        <w:tc>
          <w:tcPr>
            <w:tcW w:w="2037"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vAlign w:val="bottom"/>
            <w:hideMark/>
          </w:tcPr>
          <w:p w:rsidR="00925CC2" w:rsidRPr="00E273E7" w:rsidRDefault="00925CC2" w:rsidP="00535682">
            <w:pPr>
              <w:spacing w:after="0" w:line="240" w:lineRule="auto"/>
              <w:jc w:val="center"/>
              <w:rPr>
                <w:rFonts w:eastAsia="Times New Roman" w:cs="Calibri"/>
                <w:b/>
                <w:color w:val="000000"/>
                <w:sz w:val="20"/>
                <w:szCs w:val="20"/>
                <w:lang w:val="es-MX" w:eastAsia="es-MX"/>
              </w:rPr>
            </w:pPr>
            <w:r w:rsidRPr="00E273E7">
              <w:rPr>
                <w:rFonts w:eastAsia="Times New Roman" w:cs="Calibri"/>
                <w:b/>
                <w:color w:val="000000"/>
                <w:sz w:val="20"/>
                <w:szCs w:val="20"/>
                <w:lang w:val="es-MX" w:eastAsia="es-MX"/>
              </w:rPr>
              <w:t>Total</w:t>
            </w:r>
          </w:p>
        </w:tc>
        <w:tc>
          <w:tcPr>
            <w:tcW w:w="1893" w:type="dxa"/>
            <w:tcBorders>
              <w:top w:val="nil"/>
              <w:left w:val="single" w:sz="4" w:space="0" w:color="auto"/>
              <w:bottom w:val="single" w:sz="8" w:space="0" w:color="auto"/>
              <w:right w:val="single" w:sz="8" w:space="0" w:color="auto"/>
            </w:tcBorders>
            <w:shd w:val="clear" w:color="auto" w:fill="CCCCFF"/>
            <w:noWrap/>
            <w:tcMar>
              <w:top w:w="0" w:type="dxa"/>
              <w:left w:w="70" w:type="dxa"/>
              <w:bottom w:w="0" w:type="dxa"/>
              <w:right w:w="70" w:type="dxa"/>
            </w:tcMar>
            <w:vAlign w:val="bottom"/>
            <w:hideMark/>
          </w:tcPr>
          <w:p w:rsidR="00925CC2" w:rsidRPr="00304D48" w:rsidRDefault="00925CC2" w:rsidP="00535682">
            <w:pPr>
              <w:spacing w:after="0" w:line="240" w:lineRule="auto"/>
              <w:jc w:val="center"/>
              <w:rPr>
                <w:rFonts w:eastAsia="Times New Roman" w:cs="Calibri"/>
                <w:color w:val="000000"/>
                <w:sz w:val="20"/>
                <w:szCs w:val="20"/>
                <w:lang w:val="es-MX" w:eastAsia="es-MX"/>
              </w:rPr>
            </w:pPr>
            <w:r w:rsidRPr="00304D48">
              <w:rPr>
                <w:rFonts w:eastAsia="Times New Roman" w:cs="Calibri"/>
                <w:color w:val="000000"/>
                <w:sz w:val="20"/>
                <w:szCs w:val="20"/>
                <w:lang w:val="es-MX" w:eastAsia="es-MX"/>
              </w:rPr>
              <w:t xml:space="preserve">$     </w:t>
            </w:r>
            <w:r>
              <w:rPr>
                <w:rFonts w:eastAsia="Times New Roman" w:cs="Calibri"/>
                <w:color w:val="000000"/>
                <w:sz w:val="20"/>
                <w:szCs w:val="20"/>
                <w:lang w:val="es-MX" w:eastAsia="es-MX"/>
              </w:rPr>
              <w:t xml:space="preserve">   </w:t>
            </w:r>
            <w:r>
              <w:rPr>
                <w:rFonts w:eastAsia="Times New Roman" w:cs="Calibri"/>
                <w:color w:val="000000"/>
                <w:sz w:val="20"/>
                <w:szCs w:val="20"/>
                <w:lang w:val="es-MX" w:eastAsia="es-MX"/>
              </w:rPr>
              <w:t>239.95</w:t>
            </w:r>
          </w:p>
        </w:tc>
      </w:tr>
    </w:tbl>
    <w:p w:rsidR="009A7C42" w:rsidRDefault="00471CE4" w:rsidP="009A7C42">
      <w:pPr>
        <w:pStyle w:val="Sinespaciado"/>
        <w:spacing w:line="276" w:lineRule="auto"/>
        <w:ind w:right="4"/>
        <w:jc w:val="both"/>
        <w:rPr>
          <w:rFonts w:ascii="Century Gothic" w:hAnsi="Century Gothic" w:cstheme="minorHAnsi"/>
          <w:b/>
          <w:bCs/>
          <w:sz w:val="24"/>
          <w:szCs w:val="24"/>
        </w:rPr>
      </w:pPr>
      <w:r>
        <w:rPr>
          <w:rFonts w:ascii="Century Gothic" w:hAnsi="Century Gothic" w:cstheme="minorHAnsi"/>
          <w:b/>
          <w:bCs/>
          <w:sz w:val="24"/>
          <w:szCs w:val="24"/>
        </w:rPr>
        <w:lastRenderedPageBreak/>
        <w:t>N</w:t>
      </w:r>
      <w:r w:rsidR="00631395">
        <w:rPr>
          <w:rFonts w:ascii="Century Gothic" w:hAnsi="Century Gothic" w:cstheme="minorHAnsi"/>
          <w:b/>
          <w:bCs/>
          <w:sz w:val="24"/>
          <w:szCs w:val="24"/>
        </w:rPr>
        <w:t>ota</w:t>
      </w:r>
      <w:r>
        <w:rPr>
          <w:rFonts w:ascii="Century Gothic" w:hAnsi="Century Gothic" w:cstheme="minorHAnsi"/>
          <w:b/>
          <w:bCs/>
          <w:sz w:val="24"/>
          <w:szCs w:val="24"/>
        </w:rPr>
        <w:t xml:space="preserve">: </w:t>
      </w:r>
    </w:p>
    <w:p w:rsidR="00471CE4" w:rsidRDefault="00471CE4" w:rsidP="009A7C42">
      <w:pPr>
        <w:pStyle w:val="Sinespaciado"/>
        <w:spacing w:line="276" w:lineRule="auto"/>
        <w:ind w:right="4"/>
        <w:jc w:val="both"/>
        <w:rPr>
          <w:rFonts w:ascii="Century Gothic" w:hAnsi="Century Gothic" w:cstheme="minorHAnsi"/>
          <w:b/>
          <w:bCs/>
          <w:sz w:val="24"/>
          <w:szCs w:val="24"/>
        </w:rPr>
      </w:pPr>
    </w:p>
    <w:p w:rsidR="00631395" w:rsidRDefault="00471CE4" w:rsidP="00631395">
      <w:pPr>
        <w:pStyle w:val="Prrafodelista"/>
        <w:numPr>
          <w:ilvl w:val="0"/>
          <w:numId w:val="23"/>
        </w:numPr>
        <w:jc w:val="both"/>
        <w:rPr>
          <w:rFonts w:ascii="Century Gothic" w:hAnsi="Century Gothic" w:cs="Arial"/>
          <w:color w:val="000000"/>
          <w:sz w:val="24"/>
          <w:szCs w:val="24"/>
        </w:rPr>
      </w:pPr>
      <w:r>
        <w:rPr>
          <w:rFonts w:ascii="Century Gothic" w:hAnsi="Century Gothic" w:cs="Arial"/>
          <w:color w:val="000000"/>
          <w:sz w:val="24"/>
          <w:szCs w:val="24"/>
        </w:rPr>
        <w:t xml:space="preserve">Los valores considerados para un traslado inicial tanto en las ciudades de Quito o Guayaquil, podrán ser condonados desde un 25% hasta un 100% dependiendo del tiempo de contratación del servicio. </w:t>
      </w:r>
    </w:p>
    <w:p w:rsidR="00631395" w:rsidRPr="00631395" w:rsidRDefault="00631395" w:rsidP="00631395">
      <w:pPr>
        <w:pStyle w:val="Prrafodelista"/>
        <w:ind w:left="644"/>
        <w:jc w:val="both"/>
        <w:rPr>
          <w:rFonts w:ascii="Century Gothic" w:hAnsi="Century Gothic" w:cs="Arial"/>
          <w:color w:val="000000"/>
          <w:sz w:val="24"/>
          <w:szCs w:val="24"/>
        </w:rPr>
      </w:pPr>
    </w:p>
    <w:p w:rsidR="00382E0C" w:rsidRPr="000D4C86" w:rsidRDefault="00382E0C" w:rsidP="00382E0C">
      <w:pPr>
        <w:pStyle w:val="Prrafodelista"/>
        <w:numPr>
          <w:ilvl w:val="0"/>
          <w:numId w:val="23"/>
        </w:numPr>
        <w:jc w:val="both"/>
        <w:rPr>
          <w:rFonts w:ascii="Century Gothic" w:hAnsi="Century Gothic" w:cs="Arial"/>
          <w:b/>
          <w:color w:val="000000"/>
          <w:sz w:val="24"/>
          <w:szCs w:val="24"/>
        </w:rPr>
      </w:pPr>
      <w:r>
        <w:rPr>
          <w:rFonts w:ascii="Century Gothic" w:hAnsi="Century Gothic" w:cs="Arial"/>
          <w:color w:val="000000"/>
          <w:sz w:val="24"/>
          <w:szCs w:val="24"/>
        </w:rPr>
        <w:t xml:space="preserve">DataSolutions S.A deja abierta la posibilidad de mejorar considerable las condiciones finales que </w:t>
      </w:r>
      <w:r w:rsidR="00834797">
        <w:rPr>
          <w:rFonts w:ascii="Century Gothic" w:hAnsi="Century Gothic" w:cs="Arial"/>
          <w:color w:val="000000"/>
          <w:sz w:val="24"/>
          <w:szCs w:val="24"/>
        </w:rPr>
        <w:t>Aeromilitec</w:t>
      </w:r>
      <w:r>
        <w:rPr>
          <w:rFonts w:ascii="Century Gothic" w:hAnsi="Century Gothic" w:cs="Arial"/>
          <w:color w:val="000000"/>
          <w:sz w:val="24"/>
          <w:szCs w:val="24"/>
        </w:rPr>
        <w:t xml:space="preserve"> proponga para un proceso de contratación posterior. </w:t>
      </w:r>
    </w:p>
    <w:p w:rsidR="00631395" w:rsidRDefault="00631395" w:rsidP="00631395">
      <w:pPr>
        <w:numPr>
          <w:ilvl w:val="0"/>
          <w:numId w:val="23"/>
        </w:numPr>
        <w:spacing w:after="0" w:line="240" w:lineRule="auto"/>
        <w:jc w:val="both"/>
        <w:rPr>
          <w:rFonts w:ascii="Century Gothic" w:hAnsi="Century Gothic" w:cs="Arial"/>
          <w:color w:val="000000"/>
          <w:sz w:val="24"/>
          <w:szCs w:val="24"/>
        </w:rPr>
      </w:pPr>
      <w:r w:rsidRPr="00631395">
        <w:rPr>
          <w:rFonts w:ascii="Century Gothic" w:hAnsi="Century Gothic" w:cs="Arial"/>
          <w:color w:val="000000"/>
          <w:sz w:val="24"/>
          <w:szCs w:val="24"/>
        </w:rPr>
        <w:t>Para facilidad del Cliente los valores por concepto de inversión inicial podrán ser financiado de manera mensual considerando el periodo de tiempo que se establezca en el contrato.</w:t>
      </w:r>
    </w:p>
    <w:p w:rsidR="00D640CD" w:rsidRDefault="00D640CD" w:rsidP="00D640CD">
      <w:pPr>
        <w:spacing w:after="0" w:line="240" w:lineRule="auto"/>
        <w:ind w:left="644"/>
        <w:jc w:val="both"/>
        <w:rPr>
          <w:rFonts w:ascii="Century Gothic" w:hAnsi="Century Gothic" w:cs="Arial"/>
          <w:color w:val="000000"/>
          <w:sz w:val="24"/>
          <w:szCs w:val="24"/>
        </w:rPr>
      </w:pPr>
    </w:p>
    <w:p w:rsidR="00471CE4" w:rsidRPr="00D640CD" w:rsidRDefault="00D640CD" w:rsidP="00D640CD">
      <w:pPr>
        <w:numPr>
          <w:ilvl w:val="0"/>
          <w:numId w:val="23"/>
        </w:numPr>
        <w:spacing w:after="0" w:line="240" w:lineRule="auto"/>
        <w:jc w:val="both"/>
        <w:rPr>
          <w:rFonts w:ascii="Century Gothic" w:eastAsia="Times New Roman" w:hAnsi="Century Gothic"/>
          <w:b/>
          <w:bCs/>
        </w:rPr>
      </w:pPr>
      <w:r w:rsidRPr="00D640CD">
        <w:rPr>
          <w:rFonts w:ascii="Century Gothic" w:hAnsi="Century Gothic" w:cs="Arial"/>
          <w:color w:val="000000"/>
          <w:sz w:val="24"/>
          <w:szCs w:val="24"/>
        </w:rPr>
        <w:t>DATASOLUTIONS en su calidad de proveedor de servicios de Administración Integral de Documentos deja la posibilidad de mantener una negociación abierta si el cliente desea revisar la oferta o sencillamente descuentos que por presupuesto deberíamos alcanzar</w:t>
      </w:r>
      <w:r>
        <w:rPr>
          <w:rFonts w:ascii="Century Gothic" w:eastAsia="Times New Roman" w:hAnsi="Century Gothic"/>
          <w:b/>
          <w:bCs/>
        </w:rPr>
        <w:t>.</w:t>
      </w:r>
    </w:p>
    <w:p w:rsidR="00471CE4" w:rsidRDefault="00471CE4" w:rsidP="009A7C42">
      <w:pPr>
        <w:pStyle w:val="Sinespaciado"/>
        <w:spacing w:line="276" w:lineRule="auto"/>
        <w:ind w:right="4"/>
        <w:jc w:val="both"/>
        <w:rPr>
          <w:rFonts w:ascii="Century Gothic" w:hAnsi="Century Gothic" w:cstheme="minorHAnsi"/>
          <w:b/>
          <w:bCs/>
          <w:sz w:val="24"/>
          <w:szCs w:val="24"/>
        </w:rPr>
      </w:pPr>
    </w:p>
    <w:p w:rsidR="009A7C42" w:rsidRPr="00AB4C62" w:rsidRDefault="009A7C42" w:rsidP="009A7C42">
      <w:pPr>
        <w:pStyle w:val="Sinespaciado"/>
        <w:spacing w:line="276" w:lineRule="auto"/>
        <w:ind w:right="4"/>
        <w:jc w:val="both"/>
        <w:rPr>
          <w:rFonts w:ascii="Century Gothic" w:hAnsi="Century Gothic" w:cstheme="minorHAnsi"/>
          <w:b/>
          <w:bCs/>
          <w:sz w:val="24"/>
          <w:szCs w:val="24"/>
        </w:rPr>
      </w:pPr>
      <w:r w:rsidRPr="00AB4C62">
        <w:rPr>
          <w:rFonts w:ascii="Century Gothic" w:hAnsi="Century Gothic" w:cstheme="minorHAnsi"/>
          <w:b/>
          <w:bCs/>
          <w:sz w:val="24"/>
          <w:szCs w:val="24"/>
        </w:rPr>
        <w:t>Beneficios de nuestros servicios</w:t>
      </w:r>
    </w:p>
    <w:p w:rsidR="009A7C42" w:rsidRPr="00AB4C62" w:rsidRDefault="009A7C42" w:rsidP="009A7C42">
      <w:pPr>
        <w:pStyle w:val="Sinespaciado"/>
        <w:spacing w:line="276" w:lineRule="auto"/>
        <w:ind w:right="4"/>
        <w:jc w:val="both"/>
        <w:rPr>
          <w:rFonts w:ascii="Century Gothic" w:hAnsi="Century Gothic" w:cstheme="minorHAnsi"/>
          <w:bCs/>
          <w:sz w:val="24"/>
          <w:szCs w:val="24"/>
        </w:rPr>
      </w:pPr>
    </w:p>
    <w:p w:rsidR="009A7C42" w:rsidRPr="00AB4C62" w:rsidRDefault="009A7C42" w:rsidP="009A7C42">
      <w:pPr>
        <w:pStyle w:val="Sinespaciado"/>
        <w:numPr>
          <w:ilvl w:val="0"/>
          <w:numId w:val="22"/>
        </w:numPr>
        <w:spacing w:line="276" w:lineRule="auto"/>
        <w:ind w:right="4"/>
        <w:jc w:val="both"/>
        <w:rPr>
          <w:rFonts w:ascii="Century Gothic" w:hAnsi="Century Gothic" w:cstheme="minorHAnsi"/>
          <w:bCs/>
          <w:sz w:val="24"/>
          <w:szCs w:val="24"/>
        </w:rPr>
      </w:pPr>
      <w:r w:rsidRPr="00AB4C62">
        <w:rPr>
          <w:rFonts w:ascii="Century Gothic" w:hAnsi="Century Gothic" w:cstheme="minorHAnsi"/>
          <w:bCs/>
          <w:sz w:val="24"/>
          <w:szCs w:val="24"/>
        </w:rPr>
        <w:t>Búsqueda de manera eficiente, rápida y amigable de todos los Documentos (Oficios, Cartas y Certificados).</w:t>
      </w:r>
    </w:p>
    <w:p w:rsidR="009A7C42" w:rsidRPr="00AB4C62" w:rsidRDefault="009A7C42" w:rsidP="009A7C42">
      <w:pPr>
        <w:pStyle w:val="Sinespaciado"/>
        <w:numPr>
          <w:ilvl w:val="0"/>
          <w:numId w:val="22"/>
        </w:numPr>
        <w:spacing w:line="276" w:lineRule="auto"/>
        <w:ind w:right="4"/>
        <w:jc w:val="both"/>
        <w:rPr>
          <w:rFonts w:ascii="Century Gothic" w:hAnsi="Century Gothic" w:cstheme="minorHAnsi"/>
          <w:bCs/>
          <w:sz w:val="24"/>
          <w:szCs w:val="24"/>
        </w:rPr>
      </w:pPr>
      <w:r w:rsidRPr="00AB4C62">
        <w:rPr>
          <w:rFonts w:ascii="Century Gothic" w:hAnsi="Century Gothic" w:cstheme="minorHAnsi"/>
          <w:bCs/>
          <w:sz w:val="24"/>
          <w:szCs w:val="24"/>
        </w:rPr>
        <w:t>Inventario del contenido de cada uno de los Documentos (Oficios, Cartas y Certificados).</w:t>
      </w:r>
    </w:p>
    <w:p w:rsidR="009A7C42" w:rsidRPr="00AB4C62" w:rsidRDefault="009A7C42" w:rsidP="009A7C42">
      <w:pPr>
        <w:pStyle w:val="Sinespaciado"/>
        <w:numPr>
          <w:ilvl w:val="0"/>
          <w:numId w:val="22"/>
        </w:numPr>
        <w:spacing w:line="276" w:lineRule="auto"/>
        <w:ind w:right="4"/>
        <w:jc w:val="both"/>
        <w:rPr>
          <w:rFonts w:ascii="Century Gothic" w:hAnsi="Century Gothic" w:cstheme="minorHAnsi"/>
          <w:bCs/>
          <w:sz w:val="24"/>
          <w:szCs w:val="24"/>
        </w:rPr>
      </w:pPr>
      <w:r w:rsidRPr="00AB4C62">
        <w:rPr>
          <w:rFonts w:ascii="Century Gothic" w:hAnsi="Century Gothic" w:cstheme="minorHAnsi"/>
          <w:bCs/>
          <w:sz w:val="24"/>
          <w:szCs w:val="24"/>
        </w:rPr>
        <w:t>Respaldo a Perpetuidad de toda la Documentación (Oficios, Cartas y Certificados).</w:t>
      </w:r>
    </w:p>
    <w:p w:rsidR="009A7C42" w:rsidRPr="00AB4C62" w:rsidRDefault="009A7C42" w:rsidP="009A7C42">
      <w:pPr>
        <w:pStyle w:val="Sinespaciado"/>
        <w:numPr>
          <w:ilvl w:val="0"/>
          <w:numId w:val="22"/>
        </w:numPr>
        <w:spacing w:line="276" w:lineRule="auto"/>
        <w:ind w:right="4"/>
        <w:jc w:val="both"/>
        <w:rPr>
          <w:rFonts w:ascii="Century Gothic" w:hAnsi="Century Gothic" w:cstheme="minorHAnsi"/>
          <w:bCs/>
          <w:sz w:val="24"/>
          <w:szCs w:val="24"/>
        </w:rPr>
      </w:pPr>
      <w:r w:rsidRPr="00AB4C62">
        <w:rPr>
          <w:rFonts w:ascii="Century Gothic" w:hAnsi="Century Gothic" w:cstheme="minorHAnsi"/>
          <w:bCs/>
          <w:sz w:val="24"/>
          <w:szCs w:val="24"/>
        </w:rPr>
        <w:t>Descarga por parte del Cliente en Formato PDF en cualquier momento servicio 24/7/365, mediante el ingreso de su Usuario y Contraseña.</w:t>
      </w:r>
    </w:p>
    <w:p w:rsidR="009A7C42" w:rsidRPr="00AB4C62" w:rsidRDefault="009A7C42" w:rsidP="009A7C42">
      <w:pPr>
        <w:pStyle w:val="Sinespaciado"/>
        <w:numPr>
          <w:ilvl w:val="0"/>
          <w:numId w:val="22"/>
        </w:numPr>
        <w:spacing w:line="276" w:lineRule="auto"/>
        <w:ind w:right="4"/>
        <w:jc w:val="both"/>
        <w:rPr>
          <w:rFonts w:ascii="Century Gothic" w:hAnsi="Century Gothic" w:cstheme="minorHAnsi"/>
          <w:bCs/>
          <w:sz w:val="24"/>
          <w:szCs w:val="24"/>
        </w:rPr>
      </w:pPr>
      <w:r w:rsidRPr="00AB4C62">
        <w:rPr>
          <w:rFonts w:ascii="Century Gothic" w:hAnsi="Century Gothic" w:cstheme="minorHAnsi"/>
          <w:bCs/>
          <w:sz w:val="24"/>
          <w:szCs w:val="24"/>
        </w:rPr>
        <w:t>Selección del Documento para imprimirlo sin límite de descargas.</w:t>
      </w:r>
    </w:p>
    <w:p w:rsidR="009A7C42" w:rsidRPr="00AB4C62" w:rsidRDefault="009A7C42" w:rsidP="009A7C42">
      <w:pPr>
        <w:pStyle w:val="Sinespaciado"/>
        <w:numPr>
          <w:ilvl w:val="0"/>
          <w:numId w:val="22"/>
        </w:numPr>
        <w:spacing w:line="276" w:lineRule="auto"/>
        <w:ind w:right="4"/>
        <w:jc w:val="both"/>
        <w:rPr>
          <w:rFonts w:ascii="Century Gothic" w:hAnsi="Century Gothic" w:cstheme="minorHAnsi"/>
          <w:bCs/>
          <w:sz w:val="24"/>
          <w:szCs w:val="24"/>
        </w:rPr>
      </w:pPr>
      <w:r w:rsidRPr="00AB4C62">
        <w:rPr>
          <w:rFonts w:ascii="Century Gothic" w:hAnsi="Century Gothic" w:cstheme="minorHAnsi"/>
          <w:bCs/>
          <w:sz w:val="24"/>
          <w:szCs w:val="24"/>
        </w:rPr>
        <w:t>Ambiente WEB, ingreso desde cualquier dispositivo, locación o red de comunicación.</w:t>
      </w:r>
    </w:p>
    <w:p w:rsidR="009A7C42" w:rsidRDefault="009A7C42">
      <w:pPr>
        <w:rPr>
          <w:rFonts w:ascii="Century Gothic" w:hAnsi="Century Gothic" w:cs="Arial"/>
          <w:color w:val="000000"/>
          <w:sz w:val="24"/>
          <w:szCs w:val="24"/>
        </w:rPr>
      </w:pPr>
    </w:p>
    <w:p w:rsidR="00902F22" w:rsidRDefault="00902F22">
      <w:pPr>
        <w:rPr>
          <w:rFonts w:ascii="Century Gothic" w:hAnsi="Century Gothic" w:cs="Arial"/>
          <w:color w:val="000000"/>
          <w:sz w:val="24"/>
          <w:szCs w:val="24"/>
        </w:rPr>
      </w:pPr>
    </w:p>
    <w:p w:rsidR="00AB227D" w:rsidRPr="005F5DB7" w:rsidRDefault="00AB227D" w:rsidP="00AB227D">
      <w:pPr>
        <w:jc w:val="center"/>
        <w:rPr>
          <w:rFonts w:ascii="Century Gothic" w:hAnsi="Century Gothic"/>
          <w:b/>
          <w:sz w:val="20"/>
          <w:szCs w:val="20"/>
          <w:lang w:val="es-MX"/>
        </w:rPr>
      </w:pPr>
      <w:r w:rsidRPr="005F5DB7">
        <w:rPr>
          <w:rFonts w:ascii="Century Gothic" w:hAnsi="Century Gothic"/>
          <w:b/>
          <w:sz w:val="20"/>
          <w:szCs w:val="20"/>
          <w:lang w:val="es-MX"/>
        </w:rPr>
        <w:lastRenderedPageBreak/>
        <w:t xml:space="preserve">SERVICIOS ADICIONALES </w:t>
      </w:r>
    </w:p>
    <w:tbl>
      <w:tblPr>
        <w:tblW w:w="7920" w:type="dxa"/>
        <w:jc w:val="center"/>
        <w:tblCellMar>
          <w:left w:w="70" w:type="dxa"/>
          <w:right w:w="70" w:type="dxa"/>
        </w:tblCellMar>
        <w:tblLook w:val="04A0" w:firstRow="1" w:lastRow="0" w:firstColumn="1" w:lastColumn="0" w:noHBand="0" w:noVBand="1"/>
      </w:tblPr>
      <w:tblGrid>
        <w:gridCol w:w="1555"/>
        <w:gridCol w:w="5566"/>
        <w:gridCol w:w="799"/>
      </w:tblGrid>
      <w:tr w:rsidR="00AB227D" w:rsidRPr="007F0A22" w:rsidTr="00304D48">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000000" w:fill="C5D9F1"/>
            <w:noWrap/>
            <w:vAlign w:val="center"/>
            <w:hideMark/>
          </w:tcPr>
          <w:p w:rsidR="00AB227D" w:rsidRPr="00BD7C1F" w:rsidRDefault="00AB227D" w:rsidP="00304D48">
            <w:pPr>
              <w:spacing w:after="0" w:line="240" w:lineRule="auto"/>
              <w:jc w:val="center"/>
              <w:rPr>
                <w:rFonts w:ascii="Century Gothic" w:eastAsia="Times New Roman" w:hAnsi="Century Gothic" w:cstheme="minorHAnsi"/>
                <w:b/>
                <w:bCs/>
                <w:color w:val="000000"/>
                <w:sz w:val="20"/>
                <w:szCs w:val="20"/>
                <w:lang w:eastAsia="es-EC"/>
              </w:rPr>
            </w:pPr>
            <w:r w:rsidRPr="00BD7C1F">
              <w:rPr>
                <w:rFonts w:ascii="Century Gothic" w:eastAsia="Times New Roman" w:hAnsi="Century Gothic" w:cstheme="minorHAnsi"/>
                <w:b/>
                <w:bCs/>
                <w:color w:val="000000"/>
                <w:sz w:val="20"/>
                <w:szCs w:val="20"/>
                <w:lang w:eastAsia="es-EC"/>
              </w:rPr>
              <w:t>Códigos</w:t>
            </w:r>
          </w:p>
        </w:tc>
        <w:tc>
          <w:tcPr>
            <w:tcW w:w="5566" w:type="dxa"/>
            <w:tcBorders>
              <w:top w:val="single" w:sz="4" w:space="0" w:color="auto"/>
              <w:left w:val="single" w:sz="4" w:space="0" w:color="auto"/>
              <w:bottom w:val="single" w:sz="4" w:space="0" w:color="auto"/>
              <w:right w:val="single" w:sz="4" w:space="0" w:color="auto"/>
            </w:tcBorders>
            <w:shd w:val="clear" w:color="000000" w:fill="C5D9F1"/>
            <w:vAlign w:val="center"/>
            <w:hideMark/>
          </w:tcPr>
          <w:p w:rsidR="00AB227D" w:rsidRPr="00BD7C1F" w:rsidRDefault="00AB227D" w:rsidP="00304D48">
            <w:pPr>
              <w:spacing w:after="0" w:line="240" w:lineRule="auto"/>
              <w:jc w:val="center"/>
              <w:rPr>
                <w:rFonts w:ascii="Century Gothic" w:eastAsia="Times New Roman" w:hAnsi="Century Gothic" w:cstheme="minorHAnsi"/>
                <w:b/>
                <w:bCs/>
                <w:color w:val="000000"/>
                <w:sz w:val="20"/>
                <w:szCs w:val="20"/>
                <w:lang w:eastAsia="es-EC"/>
              </w:rPr>
            </w:pPr>
            <w:r w:rsidRPr="00BD7C1F">
              <w:rPr>
                <w:rFonts w:ascii="Century Gothic" w:eastAsia="Times New Roman" w:hAnsi="Century Gothic" w:cstheme="minorHAnsi"/>
                <w:b/>
                <w:bCs/>
                <w:color w:val="000000"/>
                <w:sz w:val="20"/>
                <w:szCs w:val="20"/>
                <w:lang w:eastAsia="es-EC"/>
              </w:rPr>
              <w:t xml:space="preserve">Descripción </w:t>
            </w:r>
          </w:p>
        </w:tc>
        <w:tc>
          <w:tcPr>
            <w:tcW w:w="799" w:type="dxa"/>
            <w:tcBorders>
              <w:top w:val="single" w:sz="4" w:space="0" w:color="auto"/>
              <w:left w:val="single" w:sz="4" w:space="0" w:color="auto"/>
              <w:bottom w:val="single" w:sz="4" w:space="0" w:color="auto"/>
              <w:right w:val="single" w:sz="4" w:space="0" w:color="auto"/>
            </w:tcBorders>
            <w:shd w:val="clear" w:color="000000" w:fill="C5D9F1"/>
            <w:noWrap/>
            <w:vAlign w:val="center"/>
            <w:hideMark/>
          </w:tcPr>
          <w:p w:rsidR="00AB227D" w:rsidRPr="00BD7C1F" w:rsidRDefault="00AB227D" w:rsidP="00304D48">
            <w:pPr>
              <w:spacing w:after="0" w:line="240" w:lineRule="auto"/>
              <w:jc w:val="center"/>
              <w:rPr>
                <w:rFonts w:ascii="Century Gothic" w:eastAsia="Times New Roman" w:hAnsi="Century Gothic" w:cstheme="minorHAnsi"/>
                <w:b/>
                <w:bCs/>
                <w:color w:val="000000"/>
                <w:sz w:val="20"/>
                <w:szCs w:val="20"/>
                <w:lang w:eastAsia="es-EC"/>
              </w:rPr>
            </w:pPr>
            <w:r w:rsidRPr="00BD7C1F">
              <w:rPr>
                <w:rFonts w:ascii="Century Gothic" w:eastAsia="Times New Roman" w:hAnsi="Century Gothic" w:cstheme="minorHAnsi"/>
                <w:b/>
                <w:bCs/>
                <w:color w:val="000000"/>
                <w:sz w:val="20"/>
                <w:szCs w:val="20"/>
                <w:lang w:eastAsia="es-EC"/>
              </w:rPr>
              <w:t>Costos</w:t>
            </w:r>
          </w:p>
        </w:tc>
      </w:tr>
      <w:tr w:rsidR="00AB227D" w:rsidRPr="007F0A22" w:rsidTr="00304D48">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304D48">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ORCNR-917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227D" w:rsidRPr="00BD7C1F" w:rsidRDefault="00AB227D" w:rsidP="00304D48">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Ordenamiento por Caja Normal (costo por caja)</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304D48">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$1.60</w:t>
            </w:r>
          </w:p>
        </w:tc>
      </w:tr>
      <w:tr w:rsidR="00AB227D" w:rsidRPr="007F0A22" w:rsidTr="00304D48">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304D48">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ORFNR-917B</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227D" w:rsidRPr="00BD7C1F" w:rsidRDefault="00AB227D" w:rsidP="00304D48">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Ordenamiento por File Normal (4 Carpetas Bennet por caja) Adicional por carpeta al costo del Ordenamiento Normal por caja</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304D48">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$0.26</w:t>
            </w:r>
          </w:p>
        </w:tc>
      </w:tr>
      <w:tr w:rsidR="00AB227D" w:rsidRPr="007F0A22" w:rsidTr="00304D48">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tcPr>
          <w:p w:rsidR="00AB227D" w:rsidRPr="00BD7C1F" w:rsidRDefault="00AB227D" w:rsidP="00304D48">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ORFNR-917C</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tcPr>
          <w:p w:rsidR="00AB227D" w:rsidRPr="00BD7C1F" w:rsidRDefault="00AB227D" w:rsidP="00304D48">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Ordenamiento por File Normal (50 Carpetas Cartón por caja) Adicional por carpeta al costo del Ordenamiento Normal por caja</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B227D" w:rsidRPr="00BD7C1F" w:rsidRDefault="00AB227D" w:rsidP="00304D48">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$0.24</w:t>
            </w:r>
          </w:p>
        </w:tc>
      </w:tr>
      <w:tr w:rsidR="00AB227D" w:rsidRPr="007F0A22" w:rsidTr="00304D48">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304D48">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ESFBDNR-917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227D" w:rsidRPr="00BD7C1F" w:rsidRDefault="00AB227D" w:rsidP="00304D48">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Scaneo por demanda (Aplica en Ordenamiento por File) Normal</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304D48">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$0.10</w:t>
            </w:r>
          </w:p>
        </w:tc>
      </w:tr>
      <w:tr w:rsidR="00AB227D" w:rsidRPr="007F0A22" w:rsidTr="00304D48">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304D48">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ESFBDUR-917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227D" w:rsidRPr="00BD7C1F" w:rsidRDefault="00AB227D" w:rsidP="00304D48">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Scaneo por demanda (Aplica en Ordenamiento por File) Urgente</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304D48">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$0.30</w:t>
            </w:r>
          </w:p>
        </w:tc>
      </w:tr>
      <w:tr w:rsidR="00AB227D" w:rsidRPr="007F0A22" w:rsidTr="00304D48">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304D48">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BSCFNR-917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227D" w:rsidRPr="00BD7C1F" w:rsidRDefault="00AB227D" w:rsidP="00304D48">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Búsqueda de Cajas Normal</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304D48">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$1.10</w:t>
            </w:r>
          </w:p>
        </w:tc>
      </w:tr>
      <w:tr w:rsidR="00AB227D" w:rsidRPr="007F0A22" w:rsidTr="00304D48">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304D48">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BSCFUR-917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227D" w:rsidRPr="00BD7C1F" w:rsidRDefault="00AB227D" w:rsidP="00304D48">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Búsqueda de Cajas Urgente</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304D48">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$3.32</w:t>
            </w:r>
          </w:p>
        </w:tc>
      </w:tr>
      <w:tr w:rsidR="00AB227D" w:rsidRPr="007F0A22" w:rsidTr="00304D48">
        <w:trPr>
          <w:trHeight w:val="53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304D48">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ENCFNR-917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227D" w:rsidRPr="00BD7C1F" w:rsidRDefault="00AB227D" w:rsidP="00304D48">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Envío de Cajas y/o File normal (Tiempo de Respuesta 24 Horas) dentro del DMQ costo por caja.</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304D48">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$6.51</w:t>
            </w:r>
          </w:p>
        </w:tc>
      </w:tr>
      <w:tr w:rsidR="00AB227D" w:rsidRPr="007F0A22" w:rsidTr="00304D48">
        <w:trPr>
          <w:trHeight w:val="53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304D48">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ENCFUR-917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227D" w:rsidRPr="00BD7C1F" w:rsidRDefault="00AB227D" w:rsidP="00304D48">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Envío de Cajas y o File Urgente (Tiempo de Respuesta el mismo día hasta las 16H30) dentro del DMQ costo por caja</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304D48">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$10.82</w:t>
            </w:r>
          </w:p>
        </w:tc>
      </w:tr>
      <w:tr w:rsidR="00AB227D" w:rsidRPr="007F0A22" w:rsidTr="00304D48">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304D48">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ENCFEX-917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227D" w:rsidRPr="00BD7C1F" w:rsidRDefault="00AB227D" w:rsidP="00304D48">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Envío de Cajas y/o File Extra (Tiempo de Respuesta 24 Horas) después de las 5 cajas</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304D48">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$1.25</w:t>
            </w:r>
          </w:p>
        </w:tc>
      </w:tr>
      <w:tr w:rsidR="00AB227D" w:rsidRPr="007F0A22" w:rsidTr="00304D48">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304D48">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CNPDDS-917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227D" w:rsidRPr="00BD7C1F" w:rsidRDefault="00AB227D" w:rsidP="00304D48">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Consulta en DATASOLUTIONS</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304D48">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$1.30</w:t>
            </w:r>
          </w:p>
        </w:tc>
      </w:tr>
      <w:tr w:rsidR="00AB227D" w:rsidRPr="007F0A22" w:rsidTr="00304D48">
        <w:trPr>
          <w:trHeight w:val="53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304D48">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IXCNRC-917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227D" w:rsidRPr="00BD7C1F" w:rsidRDefault="00AB227D" w:rsidP="00304D48">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Indexación de Cajas Nuevas (Cargar información a la Plataforma para efectuar pedidos)</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304D48">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$1.60</w:t>
            </w:r>
          </w:p>
        </w:tc>
      </w:tr>
      <w:tr w:rsidR="00AB227D" w:rsidRPr="007F0A22" w:rsidTr="00304D48">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304D48">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CNPDFL-917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227D" w:rsidRPr="00BD7C1F" w:rsidRDefault="00AB227D" w:rsidP="00304D48">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 xml:space="preserve">Consulta y/o Pedidos no hechos por el Sistema costo por Ítem solicitado </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304D48">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$4.65</w:t>
            </w:r>
          </w:p>
        </w:tc>
      </w:tr>
      <w:tr w:rsidR="00AB227D" w:rsidRPr="007F0A22" w:rsidTr="00304D48">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304D48">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ALIMDG-917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227D" w:rsidRPr="00BD7C1F" w:rsidRDefault="00AB227D" w:rsidP="00304D48">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Almacenamiento de imágenes digitales 100 GB</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304D48">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$150.00</w:t>
            </w:r>
          </w:p>
        </w:tc>
      </w:tr>
      <w:tr w:rsidR="00AB227D" w:rsidRPr="007F0A22" w:rsidTr="00304D48">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304D48">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DESCFACHF-917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227D" w:rsidRPr="00BD7C1F" w:rsidRDefault="00AB227D" w:rsidP="00304D48">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Servicios de Destrucción de archivo Físico</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304D48">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$2.35</w:t>
            </w:r>
          </w:p>
        </w:tc>
      </w:tr>
      <w:tr w:rsidR="00AB227D" w:rsidRPr="007F0A22" w:rsidTr="00304D48">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304D48">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KTALM-917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227D" w:rsidRPr="00BD7C1F" w:rsidRDefault="00AB227D" w:rsidP="00304D48">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Kit de Almacenamiento</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304D48">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$1.76</w:t>
            </w:r>
          </w:p>
        </w:tc>
      </w:tr>
      <w:tr w:rsidR="00AB227D" w:rsidRPr="007F0A22" w:rsidTr="00304D48">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304D48">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RTCFACHF-917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227D" w:rsidRPr="00BD7C1F" w:rsidRDefault="00AB227D" w:rsidP="00304D48">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Retorno de Cajas</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304D48">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$1.25</w:t>
            </w:r>
          </w:p>
        </w:tc>
      </w:tr>
      <w:tr w:rsidR="00AB227D" w:rsidRPr="007F0A22" w:rsidTr="00304D48">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304D48">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ENSTKORF-917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227D" w:rsidRPr="00BD7C1F" w:rsidRDefault="00AB227D" w:rsidP="00304D48">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Envío de Stikers / Ordenamiento por File</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304D48">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$0.05</w:t>
            </w:r>
          </w:p>
        </w:tc>
      </w:tr>
      <w:tr w:rsidR="00AB227D" w:rsidRPr="007F0A22" w:rsidTr="00304D48">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304D48">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IXSTKDF-917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227D" w:rsidRPr="00BD7C1F" w:rsidRDefault="00AB227D" w:rsidP="00304D48">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Indexación por File / Aplica por cada Documento que se le coloca Stikers</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304D48">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$0.20</w:t>
            </w:r>
          </w:p>
        </w:tc>
      </w:tr>
      <w:tr w:rsidR="00AB227D" w:rsidRPr="007F0A22" w:rsidTr="00304D48">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304D48">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TRINDOC-917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227D" w:rsidRPr="00BD7C1F" w:rsidRDefault="00AB227D" w:rsidP="00304D48">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Traslado Inicial de Documentación</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304D48">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$0.96</w:t>
            </w:r>
          </w:p>
        </w:tc>
      </w:tr>
    </w:tbl>
    <w:p w:rsidR="00AB227D" w:rsidRPr="007F0A22" w:rsidRDefault="00AB227D" w:rsidP="00AB227D">
      <w:pPr>
        <w:rPr>
          <w:rFonts w:ascii="Century Gothic" w:hAnsi="Century Gothic"/>
          <w:sz w:val="24"/>
          <w:szCs w:val="24"/>
          <w:u w:val="single"/>
          <w:lang w:val="es-MX"/>
        </w:rPr>
      </w:pPr>
    </w:p>
    <w:tbl>
      <w:tblPr>
        <w:tblW w:w="7921" w:type="dxa"/>
        <w:jc w:val="center"/>
        <w:tblCellMar>
          <w:left w:w="70" w:type="dxa"/>
          <w:right w:w="70" w:type="dxa"/>
        </w:tblCellMar>
        <w:tblLook w:val="04A0" w:firstRow="1" w:lastRow="0" w:firstColumn="1" w:lastColumn="0" w:noHBand="0" w:noVBand="1"/>
      </w:tblPr>
      <w:tblGrid>
        <w:gridCol w:w="1958"/>
        <w:gridCol w:w="5278"/>
        <w:gridCol w:w="685"/>
      </w:tblGrid>
      <w:tr w:rsidR="00AB227D" w:rsidRPr="007F0A22" w:rsidTr="00304D48">
        <w:trPr>
          <w:trHeight w:val="300"/>
          <w:jc w:val="center"/>
        </w:trPr>
        <w:tc>
          <w:tcPr>
            <w:tcW w:w="7921" w:type="dxa"/>
            <w:gridSpan w:val="3"/>
            <w:tcBorders>
              <w:top w:val="single" w:sz="8" w:space="0" w:color="auto"/>
              <w:left w:val="single" w:sz="8" w:space="0" w:color="auto"/>
              <w:bottom w:val="single" w:sz="8" w:space="0" w:color="auto"/>
              <w:right w:val="single" w:sz="8" w:space="0" w:color="000000"/>
            </w:tcBorders>
            <w:shd w:val="clear" w:color="000000" w:fill="C5D9F1"/>
            <w:noWrap/>
            <w:vAlign w:val="bottom"/>
            <w:hideMark/>
          </w:tcPr>
          <w:p w:rsidR="00AB227D" w:rsidRPr="00BD7C1F" w:rsidRDefault="00AB227D" w:rsidP="00304D48">
            <w:pPr>
              <w:spacing w:after="0" w:line="240" w:lineRule="auto"/>
              <w:jc w:val="center"/>
              <w:rPr>
                <w:rFonts w:ascii="Century Gothic" w:eastAsia="Times New Roman" w:hAnsi="Century Gothic" w:cstheme="minorHAnsi"/>
                <w:b/>
                <w:bCs/>
                <w:color w:val="000000"/>
                <w:sz w:val="20"/>
                <w:szCs w:val="20"/>
                <w:lang w:eastAsia="es-EC"/>
              </w:rPr>
            </w:pPr>
            <w:r w:rsidRPr="00BD7C1F">
              <w:rPr>
                <w:rFonts w:ascii="Century Gothic" w:eastAsia="Times New Roman" w:hAnsi="Century Gothic" w:cstheme="minorHAnsi"/>
                <w:b/>
                <w:bCs/>
                <w:color w:val="000000"/>
                <w:sz w:val="20"/>
                <w:szCs w:val="20"/>
                <w:lang w:eastAsia="es-EC"/>
              </w:rPr>
              <w:t>SERVICIOS DE VALOR AGREGADO</w:t>
            </w:r>
          </w:p>
        </w:tc>
      </w:tr>
      <w:tr w:rsidR="00AB227D" w:rsidRPr="007F0A22" w:rsidTr="00304D48">
        <w:trPr>
          <w:trHeight w:val="300"/>
          <w:jc w:val="center"/>
        </w:trPr>
        <w:tc>
          <w:tcPr>
            <w:tcW w:w="1958" w:type="dxa"/>
            <w:tcBorders>
              <w:top w:val="nil"/>
              <w:left w:val="nil"/>
              <w:bottom w:val="single" w:sz="4" w:space="0" w:color="auto"/>
              <w:right w:val="nil"/>
            </w:tcBorders>
            <w:shd w:val="clear" w:color="auto" w:fill="auto"/>
            <w:noWrap/>
            <w:vAlign w:val="bottom"/>
            <w:hideMark/>
          </w:tcPr>
          <w:p w:rsidR="00AB227D" w:rsidRPr="007F0A22" w:rsidRDefault="00AB227D" w:rsidP="00304D48">
            <w:pPr>
              <w:spacing w:after="0" w:line="240" w:lineRule="auto"/>
              <w:jc w:val="center"/>
              <w:rPr>
                <w:rFonts w:ascii="Century Gothic" w:eastAsia="Times New Roman" w:hAnsi="Century Gothic" w:cstheme="minorHAnsi"/>
                <w:b/>
                <w:bCs/>
                <w:color w:val="000000"/>
                <w:sz w:val="24"/>
                <w:szCs w:val="24"/>
                <w:lang w:eastAsia="es-EC"/>
              </w:rPr>
            </w:pPr>
          </w:p>
        </w:tc>
        <w:tc>
          <w:tcPr>
            <w:tcW w:w="5278" w:type="dxa"/>
            <w:tcBorders>
              <w:top w:val="nil"/>
              <w:left w:val="nil"/>
              <w:bottom w:val="single" w:sz="4" w:space="0" w:color="auto"/>
              <w:right w:val="nil"/>
            </w:tcBorders>
            <w:shd w:val="clear" w:color="auto" w:fill="auto"/>
            <w:noWrap/>
            <w:vAlign w:val="bottom"/>
            <w:hideMark/>
          </w:tcPr>
          <w:p w:rsidR="00AB227D" w:rsidRPr="007F0A22" w:rsidRDefault="00AB227D" w:rsidP="00304D48">
            <w:pPr>
              <w:spacing w:after="0" w:line="240" w:lineRule="auto"/>
              <w:rPr>
                <w:rFonts w:ascii="Century Gothic" w:eastAsia="Times New Roman" w:hAnsi="Century Gothic" w:cstheme="minorHAnsi"/>
                <w:sz w:val="24"/>
                <w:szCs w:val="24"/>
                <w:lang w:eastAsia="es-EC"/>
              </w:rPr>
            </w:pPr>
          </w:p>
        </w:tc>
        <w:tc>
          <w:tcPr>
            <w:tcW w:w="685" w:type="dxa"/>
            <w:tcBorders>
              <w:top w:val="nil"/>
              <w:left w:val="nil"/>
              <w:bottom w:val="single" w:sz="4" w:space="0" w:color="auto"/>
              <w:right w:val="nil"/>
            </w:tcBorders>
            <w:shd w:val="clear" w:color="auto" w:fill="auto"/>
            <w:noWrap/>
            <w:vAlign w:val="bottom"/>
            <w:hideMark/>
          </w:tcPr>
          <w:p w:rsidR="00AB227D" w:rsidRPr="007F0A22" w:rsidRDefault="00AB227D" w:rsidP="00304D48">
            <w:pPr>
              <w:spacing w:after="0" w:line="240" w:lineRule="auto"/>
              <w:rPr>
                <w:rFonts w:ascii="Century Gothic" w:eastAsia="Times New Roman" w:hAnsi="Century Gothic" w:cstheme="minorHAnsi"/>
                <w:sz w:val="24"/>
                <w:szCs w:val="24"/>
                <w:lang w:eastAsia="es-EC"/>
              </w:rPr>
            </w:pPr>
          </w:p>
        </w:tc>
      </w:tr>
      <w:tr w:rsidR="00AB227D" w:rsidRPr="007F0A22" w:rsidTr="00304D48">
        <w:trPr>
          <w:trHeight w:val="530"/>
          <w:jc w:val="center"/>
        </w:trPr>
        <w:tc>
          <w:tcPr>
            <w:tcW w:w="19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304D48">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SEMCPSI-917</w:t>
            </w:r>
          </w:p>
        </w:tc>
        <w:tc>
          <w:tcPr>
            <w:tcW w:w="52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227D" w:rsidRPr="00BD7C1F" w:rsidRDefault="00AB227D" w:rsidP="00304D48">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Seminario de Capacitación por concepto de Up-Date y/o Up-grade del sistema o a su vez inclusión o cambio de nuevo personal responsable.</w:t>
            </w:r>
          </w:p>
        </w:tc>
        <w:tc>
          <w:tcPr>
            <w:tcW w:w="6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304D48">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$0.00</w:t>
            </w:r>
          </w:p>
        </w:tc>
      </w:tr>
      <w:tr w:rsidR="00AB227D" w:rsidRPr="007F0A22" w:rsidTr="00304D48">
        <w:trPr>
          <w:trHeight w:val="300"/>
          <w:jc w:val="center"/>
        </w:trPr>
        <w:tc>
          <w:tcPr>
            <w:tcW w:w="19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304D48">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FUGCPL-917</w:t>
            </w:r>
          </w:p>
        </w:tc>
        <w:tc>
          <w:tcPr>
            <w:tcW w:w="52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227D" w:rsidRPr="00BD7C1F" w:rsidRDefault="00AB227D" w:rsidP="00304D48">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Poseemos servicios contratados de Fumigación y Control de Plagas</w:t>
            </w:r>
          </w:p>
        </w:tc>
        <w:tc>
          <w:tcPr>
            <w:tcW w:w="6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304D48">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$0.00</w:t>
            </w:r>
          </w:p>
        </w:tc>
      </w:tr>
      <w:tr w:rsidR="00AB227D" w:rsidRPr="007F0A22" w:rsidTr="00304D48">
        <w:trPr>
          <w:trHeight w:val="300"/>
          <w:jc w:val="center"/>
        </w:trPr>
        <w:tc>
          <w:tcPr>
            <w:tcW w:w="19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304D48">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GRDSEG-917</w:t>
            </w:r>
          </w:p>
        </w:tc>
        <w:tc>
          <w:tcPr>
            <w:tcW w:w="52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227D" w:rsidRPr="00BD7C1F" w:rsidRDefault="00AB227D" w:rsidP="00304D48">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Poseemos servicios contratados de Guardianía y Seguridad privada 24 horas</w:t>
            </w:r>
          </w:p>
        </w:tc>
        <w:tc>
          <w:tcPr>
            <w:tcW w:w="6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304D48">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$0.00</w:t>
            </w:r>
          </w:p>
        </w:tc>
      </w:tr>
      <w:tr w:rsidR="00AB227D" w:rsidRPr="007F0A22" w:rsidTr="00304D48">
        <w:trPr>
          <w:trHeight w:val="300"/>
          <w:jc w:val="center"/>
        </w:trPr>
        <w:tc>
          <w:tcPr>
            <w:tcW w:w="19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304D48">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ACCILIMRC-917</w:t>
            </w:r>
          </w:p>
        </w:tc>
        <w:tc>
          <w:tcPr>
            <w:tcW w:w="52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227D" w:rsidRPr="00BD7C1F" w:rsidRDefault="00AB227D" w:rsidP="00304D48">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Accesos sin Límites de Usuarios</w:t>
            </w:r>
          </w:p>
        </w:tc>
        <w:tc>
          <w:tcPr>
            <w:tcW w:w="6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304D48">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$0.00</w:t>
            </w:r>
          </w:p>
        </w:tc>
      </w:tr>
      <w:tr w:rsidR="00AB227D" w:rsidRPr="007F0A22" w:rsidTr="00304D48">
        <w:trPr>
          <w:trHeight w:val="300"/>
          <w:jc w:val="center"/>
        </w:trPr>
        <w:tc>
          <w:tcPr>
            <w:tcW w:w="19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304D48">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FACDTCNS-917</w:t>
            </w:r>
          </w:p>
        </w:tc>
        <w:tc>
          <w:tcPr>
            <w:tcW w:w="52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227D" w:rsidRPr="00BD7C1F" w:rsidRDefault="00AB227D" w:rsidP="00304D48">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Facturación Detallada</w:t>
            </w:r>
          </w:p>
        </w:tc>
        <w:tc>
          <w:tcPr>
            <w:tcW w:w="6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304D48">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$0.00</w:t>
            </w:r>
          </w:p>
        </w:tc>
      </w:tr>
    </w:tbl>
    <w:p w:rsidR="00902F22" w:rsidRDefault="00902F22" w:rsidP="00207747">
      <w:pPr>
        <w:pStyle w:val="Sinespaciado"/>
        <w:tabs>
          <w:tab w:val="left" w:pos="5670"/>
        </w:tabs>
        <w:ind w:right="4"/>
        <w:jc w:val="both"/>
        <w:rPr>
          <w:rFonts w:ascii="Century Gothic" w:hAnsi="Century Gothic" w:cs="Arial"/>
          <w:b/>
          <w:sz w:val="24"/>
          <w:szCs w:val="24"/>
        </w:rPr>
      </w:pPr>
    </w:p>
    <w:p w:rsidR="00902F22" w:rsidRDefault="00902F22" w:rsidP="00207747">
      <w:pPr>
        <w:pStyle w:val="Sinespaciado"/>
        <w:tabs>
          <w:tab w:val="left" w:pos="5670"/>
        </w:tabs>
        <w:ind w:right="4"/>
        <w:jc w:val="both"/>
        <w:rPr>
          <w:rFonts w:ascii="Century Gothic" w:hAnsi="Century Gothic" w:cs="Arial"/>
          <w:b/>
          <w:sz w:val="24"/>
          <w:szCs w:val="24"/>
        </w:rPr>
      </w:pPr>
    </w:p>
    <w:p w:rsidR="00207747" w:rsidRPr="005F5DB7" w:rsidRDefault="00207747" w:rsidP="00207747">
      <w:pPr>
        <w:pStyle w:val="Sinespaciado"/>
        <w:tabs>
          <w:tab w:val="left" w:pos="5670"/>
        </w:tabs>
        <w:ind w:right="4"/>
        <w:jc w:val="both"/>
        <w:rPr>
          <w:rFonts w:ascii="Century Gothic" w:hAnsi="Century Gothic" w:cs="Arial"/>
          <w:b/>
          <w:sz w:val="24"/>
          <w:szCs w:val="24"/>
        </w:rPr>
      </w:pPr>
      <w:r w:rsidRPr="005F5DB7">
        <w:rPr>
          <w:rFonts w:ascii="Century Gothic" w:hAnsi="Century Gothic" w:cs="Arial"/>
          <w:b/>
          <w:sz w:val="24"/>
          <w:szCs w:val="24"/>
        </w:rPr>
        <w:lastRenderedPageBreak/>
        <w:t>Propuesta de Pago</w:t>
      </w:r>
    </w:p>
    <w:p w:rsidR="00207747" w:rsidRPr="007F0A22" w:rsidRDefault="00207747" w:rsidP="00207747">
      <w:pPr>
        <w:pStyle w:val="Sinespaciado"/>
        <w:tabs>
          <w:tab w:val="left" w:pos="5670"/>
        </w:tabs>
        <w:ind w:left="360" w:right="4"/>
        <w:jc w:val="both"/>
        <w:rPr>
          <w:rFonts w:ascii="Century Gothic" w:hAnsi="Century Gothic" w:cs="Arial"/>
          <w:sz w:val="24"/>
          <w:szCs w:val="24"/>
        </w:rPr>
      </w:pPr>
    </w:p>
    <w:p w:rsidR="00207747" w:rsidRPr="007F0A22" w:rsidRDefault="00207747" w:rsidP="00207747">
      <w:pPr>
        <w:pStyle w:val="Sinespaciado"/>
        <w:tabs>
          <w:tab w:val="left" w:pos="5670"/>
        </w:tabs>
        <w:ind w:right="4"/>
        <w:jc w:val="both"/>
        <w:rPr>
          <w:rFonts w:ascii="Century Gothic" w:hAnsi="Century Gothic" w:cs="Arial"/>
          <w:sz w:val="24"/>
          <w:szCs w:val="24"/>
        </w:rPr>
      </w:pPr>
      <w:r w:rsidRPr="007F0A22">
        <w:rPr>
          <w:rFonts w:ascii="Century Gothic" w:hAnsi="Century Gothic" w:cs="Arial"/>
          <w:b/>
          <w:sz w:val="24"/>
          <w:szCs w:val="24"/>
        </w:rPr>
        <w:t>Inversión Inicial. -</w:t>
      </w:r>
      <w:r w:rsidRPr="007F0A22">
        <w:rPr>
          <w:rFonts w:ascii="Century Gothic" w:hAnsi="Century Gothic" w:cs="Arial"/>
          <w:sz w:val="24"/>
          <w:szCs w:val="24"/>
        </w:rPr>
        <w:t xml:space="preserve"> Se elaborar una Factura por el 100% la misma que será cancelada de la siguiente manera.</w:t>
      </w:r>
    </w:p>
    <w:p w:rsidR="00207747" w:rsidRPr="007F0A22" w:rsidRDefault="00207747" w:rsidP="00207747">
      <w:pPr>
        <w:pStyle w:val="Sinespaciado"/>
        <w:numPr>
          <w:ilvl w:val="0"/>
          <w:numId w:val="14"/>
        </w:numPr>
        <w:tabs>
          <w:tab w:val="left" w:pos="5670"/>
        </w:tabs>
        <w:ind w:right="4"/>
        <w:jc w:val="both"/>
        <w:rPr>
          <w:rFonts w:ascii="Century Gothic" w:hAnsi="Century Gothic" w:cs="Arial"/>
          <w:sz w:val="24"/>
          <w:szCs w:val="24"/>
        </w:rPr>
      </w:pPr>
      <w:r w:rsidRPr="007F0A22">
        <w:rPr>
          <w:rFonts w:ascii="Century Gothic" w:hAnsi="Century Gothic" w:cs="Arial"/>
          <w:sz w:val="24"/>
          <w:szCs w:val="24"/>
        </w:rPr>
        <w:t>50% Aprobación de propuesta</w:t>
      </w:r>
    </w:p>
    <w:p w:rsidR="00207747" w:rsidRPr="007F0A22" w:rsidRDefault="00207747" w:rsidP="00207747">
      <w:pPr>
        <w:pStyle w:val="Sinespaciado"/>
        <w:numPr>
          <w:ilvl w:val="0"/>
          <w:numId w:val="14"/>
        </w:numPr>
        <w:tabs>
          <w:tab w:val="left" w:pos="5670"/>
        </w:tabs>
        <w:ind w:right="4"/>
        <w:jc w:val="both"/>
        <w:rPr>
          <w:rFonts w:ascii="Century Gothic" w:hAnsi="Century Gothic" w:cs="Arial"/>
          <w:sz w:val="24"/>
          <w:szCs w:val="24"/>
        </w:rPr>
      </w:pPr>
      <w:r w:rsidRPr="007F0A22">
        <w:rPr>
          <w:rFonts w:ascii="Century Gothic" w:hAnsi="Century Gothic" w:cs="Arial"/>
          <w:sz w:val="24"/>
          <w:szCs w:val="24"/>
        </w:rPr>
        <w:t>50% Una vez terminado el ordenamiento y cargado en el sistema.</w:t>
      </w:r>
    </w:p>
    <w:p w:rsidR="00207747" w:rsidRPr="007F0A22" w:rsidRDefault="00207747" w:rsidP="00207747">
      <w:pPr>
        <w:pStyle w:val="Sinespaciado"/>
        <w:rPr>
          <w:rFonts w:ascii="Century Gothic" w:hAnsi="Century Gothic" w:cstheme="minorHAnsi"/>
          <w:b/>
          <w:sz w:val="24"/>
          <w:szCs w:val="24"/>
          <w:lang w:val="es-MX"/>
        </w:rPr>
      </w:pPr>
    </w:p>
    <w:p w:rsidR="00207747" w:rsidRPr="005F5DB7" w:rsidRDefault="00207747" w:rsidP="00207747">
      <w:pPr>
        <w:pStyle w:val="MediumList2-Accent41"/>
        <w:spacing w:after="0" w:line="240" w:lineRule="auto"/>
        <w:ind w:left="0"/>
        <w:jc w:val="both"/>
        <w:rPr>
          <w:rFonts w:ascii="Century Gothic" w:hAnsi="Century Gothic" w:cstheme="minorHAnsi"/>
          <w:b/>
          <w:sz w:val="24"/>
          <w:szCs w:val="24"/>
        </w:rPr>
      </w:pPr>
      <w:r w:rsidRPr="005F5DB7">
        <w:rPr>
          <w:rFonts w:ascii="Century Gothic" w:hAnsi="Century Gothic" w:cstheme="minorHAnsi"/>
          <w:b/>
          <w:sz w:val="24"/>
          <w:szCs w:val="24"/>
          <w:lang w:val="es-EC"/>
        </w:rPr>
        <w:t>BENEFICIOS DE LA ADMINISTRACI</w:t>
      </w:r>
      <w:r w:rsidR="00411430">
        <w:rPr>
          <w:rFonts w:ascii="Century Gothic" w:hAnsi="Century Gothic" w:cstheme="minorHAnsi"/>
          <w:b/>
          <w:sz w:val="24"/>
          <w:szCs w:val="24"/>
          <w:lang w:val="es-EC"/>
        </w:rPr>
        <w:t>Ó</w:t>
      </w:r>
      <w:r w:rsidRPr="005F5DB7">
        <w:rPr>
          <w:rFonts w:ascii="Century Gothic" w:hAnsi="Century Gothic" w:cstheme="minorHAnsi"/>
          <w:b/>
          <w:sz w:val="24"/>
          <w:szCs w:val="24"/>
          <w:lang w:val="es-EC"/>
        </w:rPr>
        <w:t>N DE LA INFORMAC</w:t>
      </w:r>
      <w:r w:rsidR="00411430">
        <w:rPr>
          <w:rFonts w:ascii="Century Gothic" w:hAnsi="Century Gothic" w:cstheme="minorHAnsi"/>
          <w:b/>
          <w:sz w:val="24"/>
          <w:szCs w:val="24"/>
          <w:lang w:val="es-EC"/>
        </w:rPr>
        <w:t>IÓ</w:t>
      </w:r>
      <w:r w:rsidRPr="005F5DB7">
        <w:rPr>
          <w:rFonts w:ascii="Century Gothic" w:hAnsi="Century Gothic" w:cstheme="minorHAnsi"/>
          <w:b/>
          <w:sz w:val="24"/>
          <w:szCs w:val="24"/>
          <w:lang w:val="es-EC"/>
        </w:rPr>
        <w:t>N CON DATASOLUTIONS</w:t>
      </w:r>
    </w:p>
    <w:p w:rsidR="00207747" w:rsidRPr="007F0A22" w:rsidRDefault="00207747" w:rsidP="00207747">
      <w:pPr>
        <w:pStyle w:val="MediumList2-Accent41"/>
        <w:spacing w:after="0" w:line="240" w:lineRule="auto"/>
        <w:ind w:left="0"/>
        <w:jc w:val="both"/>
        <w:rPr>
          <w:rFonts w:ascii="Century Gothic" w:hAnsi="Century Gothic" w:cstheme="minorHAnsi"/>
          <w:sz w:val="24"/>
          <w:szCs w:val="24"/>
          <w:lang w:val="es-EC"/>
        </w:rPr>
      </w:pPr>
    </w:p>
    <w:p w:rsidR="00207747" w:rsidRPr="007F0A22" w:rsidRDefault="00207747" w:rsidP="00207747">
      <w:pPr>
        <w:pStyle w:val="MediumList2-Accent41"/>
        <w:numPr>
          <w:ilvl w:val="0"/>
          <w:numId w:val="15"/>
        </w:numPr>
        <w:spacing w:after="0" w:line="240" w:lineRule="auto"/>
        <w:jc w:val="both"/>
        <w:rPr>
          <w:rFonts w:ascii="Century Gothic" w:hAnsi="Century Gothic" w:cstheme="minorHAnsi"/>
          <w:sz w:val="24"/>
          <w:szCs w:val="24"/>
          <w:lang w:val="es-EC"/>
        </w:rPr>
      </w:pPr>
      <w:r w:rsidRPr="007F0A22">
        <w:rPr>
          <w:rFonts w:ascii="Century Gothic" w:hAnsi="Century Gothic" w:cstheme="minorHAnsi"/>
          <w:b/>
          <w:sz w:val="24"/>
          <w:szCs w:val="24"/>
          <w:lang w:val="es-EC"/>
        </w:rPr>
        <w:t>Lugar de almacenamiento</w:t>
      </w:r>
      <w:r w:rsidRPr="007F0A22">
        <w:rPr>
          <w:rFonts w:ascii="Century Gothic" w:hAnsi="Century Gothic" w:cstheme="minorHAnsi"/>
          <w:sz w:val="24"/>
          <w:szCs w:val="24"/>
          <w:lang w:val="es-EC"/>
        </w:rPr>
        <w:t>– Contamos con la mejor infraestructura para operar la información de cada uno de nuestros clientes. Nuestras ubicaciones tienen los siguientes beneficios:</w:t>
      </w:r>
    </w:p>
    <w:p w:rsidR="00207747" w:rsidRPr="007F0A22" w:rsidRDefault="00207747" w:rsidP="00207747">
      <w:pPr>
        <w:pStyle w:val="MediumList2-Accent41"/>
        <w:numPr>
          <w:ilvl w:val="1"/>
          <w:numId w:val="15"/>
        </w:numPr>
        <w:spacing w:after="0" w:line="240" w:lineRule="auto"/>
        <w:jc w:val="both"/>
        <w:rPr>
          <w:rFonts w:ascii="Century Gothic" w:hAnsi="Century Gothic" w:cstheme="minorHAnsi"/>
          <w:sz w:val="24"/>
          <w:szCs w:val="24"/>
          <w:lang w:val="es-EC"/>
        </w:rPr>
      </w:pPr>
      <w:r w:rsidRPr="007F0A22">
        <w:rPr>
          <w:rFonts w:ascii="Century Gothic" w:hAnsi="Century Gothic" w:cstheme="minorHAnsi"/>
          <w:sz w:val="24"/>
          <w:szCs w:val="24"/>
          <w:lang w:val="es-EC"/>
        </w:rPr>
        <w:t xml:space="preserve">Detectores de humo </w:t>
      </w:r>
    </w:p>
    <w:p w:rsidR="00207747" w:rsidRPr="007F0A22" w:rsidRDefault="00207747" w:rsidP="00207747">
      <w:pPr>
        <w:pStyle w:val="MediumList2-Accent41"/>
        <w:numPr>
          <w:ilvl w:val="1"/>
          <w:numId w:val="15"/>
        </w:numPr>
        <w:spacing w:after="0" w:line="240" w:lineRule="auto"/>
        <w:jc w:val="both"/>
        <w:rPr>
          <w:rFonts w:ascii="Century Gothic" w:hAnsi="Century Gothic" w:cstheme="minorHAnsi"/>
          <w:sz w:val="24"/>
          <w:szCs w:val="24"/>
          <w:lang w:val="es-EC"/>
        </w:rPr>
      </w:pPr>
      <w:r w:rsidRPr="007F0A22">
        <w:rPr>
          <w:rFonts w:ascii="Century Gothic" w:hAnsi="Century Gothic" w:cstheme="minorHAnsi"/>
          <w:sz w:val="24"/>
          <w:szCs w:val="24"/>
          <w:lang w:val="es-EC"/>
        </w:rPr>
        <w:t xml:space="preserve">Extintores </w:t>
      </w:r>
    </w:p>
    <w:p w:rsidR="00207747" w:rsidRPr="007F0A22" w:rsidRDefault="00207747" w:rsidP="00207747">
      <w:pPr>
        <w:pStyle w:val="MediumList2-Accent41"/>
        <w:numPr>
          <w:ilvl w:val="1"/>
          <w:numId w:val="15"/>
        </w:numPr>
        <w:spacing w:after="0" w:line="240" w:lineRule="auto"/>
        <w:jc w:val="both"/>
        <w:rPr>
          <w:rFonts w:ascii="Century Gothic" w:hAnsi="Century Gothic" w:cstheme="minorHAnsi"/>
          <w:sz w:val="24"/>
          <w:szCs w:val="24"/>
          <w:lang w:val="es-EC"/>
        </w:rPr>
      </w:pPr>
      <w:r w:rsidRPr="007F0A22">
        <w:rPr>
          <w:rFonts w:ascii="Century Gothic" w:hAnsi="Century Gothic" w:cstheme="minorHAnsi"/>
          <w:sz w:val="24"/>
          <w:szCs w:val="24"/>
          <w:lang w:val="es-EC"/>
        </w:rPr>
        <w:t>Alarmas contra robo e incendio</w:t>
      </w:r>
    </w:p>
    <w:p w:rsidR="00207747" w:rsidRPr="007F0A22" w:rsidRDefault="00207747" w:rsidP="00207747">
      <w:pPr>
        <w:pStyle w:val="MediumList2-Accent41"/>
        <w:numPr>
          <w:ilvl w:val="1"/>
          <w:numId w:val="15"/>
        </w:numPr>
        <w:spacing w:after="0" w:line="240" w:lineRule="auto"/>
        <w:jc w:val="both"/>
        <w:rPr>
          <w:rFonts w:ascii="Century Gothic" w:hAnsi="Century Gothic" w:cstheme="minorHAnsi"/>
          <w:sz w:val="24"/>
          <w:szCs w:val="24"/>
          <w:lang w:val="es-EC"/>
        </w:rPr>
      </w:pPr>
      <w:r w:rsidRPr="007F0A22">
        <w:rPr>
          <w:rFonts w:ascii="Century Gothic" w:hAnsi="Century Gothic" w:cstheme="minorHAnsi"/>
          <w:sz w:val="24"/>
          <w:szCs w:val="24"/>
          <w:lang w:val="es-EC"/>
        </w:rPr>
        <w:t>Seguridad 24 horas</w:t>
      </w:r>
    </w:p>
    <w:p w:rsidR="00207747" w:rsidRPr="007F0A22" w:rsidRDefault="00207747" w:rsidP="00207747">
      <w:pPr>
        <w:pStyle w:val="MediumList2-Accent41"/>
        <w:numPr>
          <w:ilvl w:val="1"/>
          <w:numId w:val="15"/>
        </w:numPr>
        <w:spacing w:after="0" w:line="240" w:lineRule="auto"/>
        <w:jc w:val="both"/>
        <w:rPr>
          <w:rFonts w:ascii="Century Gothic" w:hAnsi="Century Gothic" w:cstheme="minorHAnsi"/>
          <w:sz w:val="24"/>
          <w:szCs w:val="24"/>
          <w:lang w:val="es-EC"/>
        </w:rPr>
      </w:pPr>
      <w:r w:rsidRPr="007F0A22">
        <w:rPr>
          <w:rFonts w:ascii="Century Gothic" w:hAnsi="Century Gothic" w:cstheme="minorHAnsi"/>
          <w:sz w:val="24"/>
          <w:szCs w:val="24"/>
          <w:lang w:val="es-EC"/>
        </w:rPr>
        <w:t>Cisterna propia de incendios (Solo Gye)</w:t>
      </w:r>
    </w:p>
    <w:p w:rsidR="00207747" w:rsidRPr="007F0A22" w:rsidRDefault="00207747" w:rsidP="00207747">
      <w:pPr>
        <w:pStyle w:val="MediumList2-Accent41"/>
        <w:numPr>
          <w:ilvl w:val="1"/>
          <w:numId w:val="15"/>
        </w:numPr>
        <w:spacing w:after="0" w:line="240" w:lineRule="auto"/>
        <w:jc w:val="both"/>
        <w:rPr>
          <w:rFonts w:ascii="Century Gothic" w:hAnsi="Century Gothic" w:cstheme="minorHAnsi"/>
          <w:sz w:val="24"/>
          <w:szCs w:val="24"/>
          <w:lang w:val="es-EC"/>
        </w:rPr>
      </w:pPr>
      <w:r w:rsidRPr="007F0A22">
        <w:rPr>
          <w:rFonts w:ascii="Century Gothic" w:hAnsi="Century Gothic" w:cstheme="minorHAnsi"/>
          <w:sz w:val="24"/>
          <w:szCs w:val="24"/>
          <w:lang w:val="es-EC"/>
        </w:rPr>
        <w:t>Ubicación estratégica dentro de la ciudad</w:t>
      </w:r>
    </w:p>
    <w:p w:rsidR="00207747" w:rsidRPr="007F0A22" w:rsidRDefault="00207747" w:rsidP="00207747">
      <w:pPr>
        <w:pStyle w:val="MediumList2-Accent41"/>
        <w:spacing w:after="0" w:line="240" w:lineRule="auto"/>
        <w:jc w:val="both"/>
        <w:rPr>
          <w:rFonts w:ascii="Century Gothic" w:hAnsi="Century Gothic" w:cstheme="minorHAnsi"/>
          <w:sz w:val="24"/>
          <w:szCs w:val="24"/>
          <w:lang w:val="es-EC"/>
        </w:rPr>
      </w:pPr>
    </w:p>
    <w:p w:rsidR="00207747" w:rsidRPr="007F0A22" w:rsidRDefault="00207747" w:rsidP="00207747">
      <w:pPr>
        <w:pStyle w:val="MediumList2-Accent41"/>
        <w:numPr>
          <w:ilvl w:val="0"/>
          <w:numId w:val="13"/>
        </w:numPr>
        <w:spacing w:after="0" w:line="240" w:lineRule="auto"/>
        <w:jc w:val="both"/>
        <w:rPr>
          <w:rFonts w:ascii="Century Gothic" w:hAnsi="Century Gothic" w:cstheme="minorHAnsi"/>
          <w:sz w:val="24"/>
          <w:szCs w:val="24"/>
          <w:lang w:val="es-EC"/>
        </w:rPr>
      </w:pPr>
      <w:r w:rsidRPr="007F0A22">
        <w:rPr>
          <w:rFonts w:ascii="Century Gothic" w:hAnsi="Century Gothic" w:cstheme="minorHAnsi"/>
          <w:b/>
          <w:sz w:val="24"/>
          <w:szCs w:val="24"/>
          <w:lang w:val="es-EC"/>
        </w:rPr>
        <w:t>Capacidad. -</w:t>
      </w:r>
      <w:r w:rsidRPr="007F0A22">
        <w:rPr>
          <w:rFonts w:ascii="Century Gothic" w:hAnsi="Century Gothic" w:cstheme="minorHAnsi"/>
          <w:sz w:val="24"/>
          <w:szCs w:val="24"/>
          <w:lang w:val="es-EC"/>
        </w:rPr>
        <w:t xml:space="preserve"> En nuestras instalaciones tenemos una capacidad total para 70 mil cajas de archivo. Con un espacio adicional para 150 mil cajas más. Con lo cual le garantizamos que estamos debidamente preparados para poder salvaguardar toda su información a medida que usted lo necesite.</w:t>
      </w:r>
    </w:p>
    <w:p w:rsidR="00207747" w:rsidRPr="007F0A22" w:rsidRDefault="00207747" w:rsidP="00207747">
      <w:pPr>
        <w:pStyle w:val="MediumList2-Accent41"/>
        <w:spacing w:after="0" w:line="240" w:lineRule="auto"/>
        <w:jc w:val="both"/>
        <w:rPr>
          <w:rFonts w:ascii="Century Gothic" w:hAnsi="Century Gothic" w:cstheme="minorHAnsi"/>
          <w:sz w:val="24"/>
          <w:szCs w:val="24"/>
          <w:lang w:val="es-EC"/>
        </w:rPr>
      </w:pPr>
    </w:p>
    <w:p w:rsidR="00207747" w:rsidRPr="007F0A22" w:rsidRDefault="00207747" w:rsidP="00207747">
      <w:pPr>
        <w:pStyle w:val="MediumList2-Accent41"/>
        <w:numPr>
          <w:ilvl w:val="0"/>
          <w:numId w:val="13"/>
        </w:numPr>
        <w:spacing w:after="0" w:line="240" w:lineRule="auto"/>
        <w:jc w:val="both"/>
        <w:rPr>
          <w:rFonts w:ascii="Century Gothic" w:hAnsi="Century Gothic" w:cstheme="minorHAnsi"/>
          <w:sz w:val="24"/>
          <w:szCs w:val="24"/>
          <w:lang w:val="es-EC"/>
        </w:rPr>
      </w:pPr>
      <w:r w:rsidRPr="007F0A22">
        <w:rPr>
          <w:rFonts w:ascii="Century Gothic" w:hAnsi="Century Gothic" w:cstheme="minorHAnsi"/>
          <w:b/>
          <w:sz w:val="24"/>
          <w:szCs w:val="24"/>
          <w:lang w:val="es-EC"/>
        </w:rPr>
        <w:t xml:space="preserve">Plataforma de Sistemas para Administración de Archivos. - </w:t>
      </w:r>
      <w:r w:rsidRPr="007F0A22">
        <w:rPr>
          <w:rFonts w:ascii="Century Gothic" w:hAnsi="Century Gothic" w:cstheme="minorHAnsi"/>
          <w:sz w:val="24"/>
          <w:szCs w:val="24"/>
          <w:lang w:val="es-EC"/>
        </w:rPr>
        <w:t>DataSolutions cuenta con el software EDC, desarrollado por la empresa canadiense DocuData, especializada en desarrollos tecnológicos para necesidades de manejo de archivo. En el área digital contamos con la plataforma Alemana Windream que permite un manejo integral de la información digital a todos nuestros clientes.</w:t>
      </w:r>
    </w:p>
    <w:p w:rsidR="00207747" w:rsidRPr="007F0A22" w:rsidRDefault="00207747" w:rsidP="00207747">
      <w:pPr>
        <w:pStyle w:val="MediumList2-Accent41"/>
        <w:spacing w:after="0" w:line="240" w:lineRule="auto"/>
        <w:jc w:val="both"/>
        <w:rPr>
          <w:rFonts w:ascii="Century Gothic" w:hAnsi="Century Gothic" w:cstheme="minorHAnsi"/>
          <w:sz w:val="24"/>
          <w:szCs w:val="24"/>
          <w:lang w:val="es-EC"/>
        </w:rPr>
      </w:pPr>
    </w:p>
    <w:p w:rsidR="00207747" w:rsidRPr="009A7C42" w:rsidRDefault="00207747" w:rsidP="009A7C42">
      <w:pPr>
        <w:pStyle w:val="MediumList2-Accent41"/>
        <w:numPr>
          <w:ilvl w:val="0"/>
          <w:numId w:val="13"/>
        </w:numPr>
        <w:spacing w:after="0" w:line="240" w:lineRule="auto"/>
        <w:jc w:val="both"/>
        <w:rPr>
          <w:rFonts w:ascii="Century Gothic" w:hAnsi="Century Gothic" w:cstheme="minorHAnsi"/>
          <w:sz w:val="24"/>
          <w:szCs w:val="24"/>
          <w:lang w:val="es-EC"/>
        </w:rPr>
      </w:pPr>
      <w:r w:rsidRPr="00022ED1">
        <w:rPr>
          <w:rFonts w:ascii="Century Gothic" w:hAnsi="Century Gothic" w:cstheme="minorHAnsi"/>
          <w:b/>
          <w:sz w:val="24"/>
          <w:szCs w:val="24"/>
          <w:lang w:val="es-EC"/>
        </w:rPr>
        <w:t>Administración del archivo. -</w:t>
      </w:r>
      <w:r w:rsidRPr="007F0A22">
        <w:rPr>
          <w:rFonts w:ascii="Century Gothic" w:hAnsi="Century Gothic" w:cstheme="minorHAnsi"/>
          <w:sz w:val="24"/>
          <w:szCs w:val="24"/>
          <w:lang w:val="es-EC"/>
        </w:rPr>
        <w:t xml:space="preserve"> DataSolutions S.A. proveerá personal altamente capacitado para que administre de forma adecuada el archivo histórico del cliente, así como también para que vaya adaptando a este la nueva información que se genere con el paso del tiempo. La combinación de tecnología de punta (EDC) con nuestro personal altamente capacitado, nos permiten hacer búsquedas de información de manera eficiente, de tal forma que la </w:t>
      </w:r>
      <w:r w:rsidRPr="009A7C42">
        <w:rPr>
          <w:rFonts w:ascii="Century Gothic" w:hAnsi="Century Gothic" w:cstheme="minorHAnsi"/>
          <w:sz w:val="24"/>
          <w:szCs w:val="24"/>
          <w:lang w:val="es-EC"/>
        </w:rPr>
        <w:lastRenderedPageBreak/>
        <w:t>misma pueda estar disponible dentro de los tiempos pre establecidos bajo contrato.</w:t>
      </w:r>
    </w:p>
    <w:p w:rsidR="00207747" w:rsidRPr="00D97A74" w:rsidRDefault="00207747" w:rsidP="00207747">
      <w:pPr>
        <w:pStyle w:val="MediumList2-Accent41"/>
        <w:spacing w:after="0" w:line="240" w:lineRule="auto"/>
        <w:ind w:left="0"/>
        <w:jc w:val="both"/>
        <w:rPr>
          <w:rFonts w:ascii="Century Gothic" w:hAnsi="Century Gothic" w:cstheme="minorHAnsi"/>
          <w:sz w:val="24"/>
          <w:szCs w:val="24"/>
          <w:lang w:val="es-EC"/>
        </w:rPr>
      </w:pPr>
    </w:p>
    <w:p w:rsidR="00207747" w:rsidRPr="007F0A22" w:rsidRDefault="00207747" w:rsidP="00207747">
      <w:pPr>
        <w:pStyle w:val="MediumList2-Accent41"/>
        <w:numPr>
          <w:ilvl w:val="0"/>
          <w:numId w:val="13"/>
        </w:numPr>
        <w:spacing w:after="0" w:line="240" w:lineRule="auto"/>
        <w:jc w:val="both"/>
        <w:rPr>
          <w:rFonts w:ascii="Century Gothic" w:hAnsi="Century Gothic" w:cstheme="minorHAnsi"/>
          <w:sz w:val="24"/>
          <w:szCs w:val="24"/>
          <w:lang w:val="es-EC"/>
        </w:rPr>
      </w:pPr>
      <w:r w:rsidRPr="00022ED1">
        <w:rPr>
          <w:rFonts w:ascii="Century Gothic" w:hAnsi="Century Gothic" w:cstheme="minorHAnsi"/>
          <w:b/>
          <w:sz w:val="24"/>
          <w:szCs w:val="24"/>
          <w:lang w:val="es-EC"/>
        </w:rPr>
        <w:t>Reducción de Costos. -</w:t>
      </w:r>
      <w:r w:rsidRPr="007F0A22">
        <w:rPr>
          <w:rFonts w:ascii="Century Gothic" w:hAnsi="Century Gothic" w:cstheme="minorHAnsi"/>
          <w:sz w:val="24"/>
          <w:szCs w:val="24"/>
          <w:lang w:val="es-EC"/>
        </w:rPr>
        <w:t xml:space="preserve"> Con la implementación de nuestra solución le podemos generar a nuestros clientes una importante reducción de costos en el alquiler del espacio donde se conserva la información. En caso de ser las instalaciones propias existe también un ahorro en el costo de oportunidad. Este concepto es importante ya que toma en cuenta lo que la empresa deja de ganar al destinar un espacio a una actividad que no le aporta ningún rendimiento a la compañía. El ahorro también se puede dar a través de la reducción u optimización del personal. Nuestros servicios permiten eficientizar la estructura de costos en las empresas.</w:t>
      </w:r>
    </w:p>
    <w:p w:rsidR="00207747" w:rsidRPr="007F0A22" w:rsidRDefault="00207747" w:rsidP="00207747">
      <w:pPr>
        <w:pStyle w:val="MediumList2-Accent41"/>
        <w:spacing w:after="0" w:line="240" w:lineRule="auto"/>
        <w:jc w:val="both"/>
        <w:rPr>
          <w:rFonts w:ascii="Century Gothic" w:hAnsi="Century Gothic" w:cstheme="minorHAnsi"/>
          <w:sz w:val="24"/>
          <w:szCs w:val="24"/>
          <w:lang w:val="es-EC"/>
        </w:rPr>
      </w:pPr>
    </w:p>
    <w:p w:rsidR="00207747" w:rsidRDefault="00207747" w:rsidP="009A7C42">
      <w:pPr>
        <w:pStyle w:val="MediumList2-Accent41"/>
        <w:numPr>
          <w:ilvl w:val="0"/>
          <w:numId w:val="13"/>
        </w:numPr>
        <w:spacing w:after="0" w:line="240" w:lineRule="auto"/>
        <w:jc w:val="both"/>
        <w:rPr>
          <w:rFonts w:ascii="Century Gothic" w:hAnsi="Century Gothic" w:cstheme="minorHAnsi"/>
          <w:sz w:val="24"/>
          <w:szCs w:val="24"/>
          <w:lang w:val="es-EC"/>
        </w:rPr>
      </w:pPr>
      <w:r w:rsidRPr="00022ED1">
        <w:rPr>
          <w:rFonts w:ascii="Century Gothic" w:hAnsi="Century Gothic" w:cstheme="minorHAnsi"/>
          <w:b/>
          <w:sz w:val="24"/>
          <w:szCs w:val="24"/>
          <w:lang w:val="es-EC"/>
        </w:rPr>
        <w:t>Productividad. –</w:t>
      </w:r>
      <w:r w:rsidRPr="007F0A22">
        <w:rPr>
          <w:rFonts w:ascii="Century Gothic" w:hAnsi="Century Gothic" w:cstheme="minorHAnsi"/>
          <w:sz w:val="24"/>
          <w:szCs w:val="24"/>
          <w:lang w:val="es-EC"/>
        </w:rPr>
        <w:t xml:space="preserve"> Nuestras soluciones aumentan considerablemente la productividad en una empresa a través de un reenfoque de las actividades hacia actividades productivas. La idea es que cada uno de los trabajadores de nuestros clientes se enfoquen a la misión de esa empresa. Muchas veces el manejo de la información internamente hace que los trabajadores se desenfoquen de estas situaciones.</w:t>
      </w:r>
    </w:p>
    <w:p w:rsidR="009A7C42" w:rsidRPr="009A7C42" w:rsidRDefault="009A7C42" w:rsidP="009A7C42">
      <w:pPr>
        <w:pStyle w:val="MediumList2-Accent41"/>
        <w:spacing w:after="0" w:line="240" w:lineRule="auto"/>
        <w:ind w:left="0"/>
        <w:jc w:val="both"/>
        <w:rPr>
          <w:rFonts w:ascii="Century Gothic" w:hAnsi="Century Gothic" w:cstheme="minorHAnsi"/>
          <w:sz w:val="24"/>
          <w:szCs w:val="24"/>
          <w:lang w:val="es-EC"/>
        </w:rPr>
      </w:pPr>
    </w:p>
    <w:p w:rsidR="00207747" w:rsidRPr="00022ED1" w:rsidRDefault="00207747" w:rsidP="00207747">
      <w:pPr>
        <w:spacing w:line="240" w:lineRule="auto"/>
        <w:jc w:val="both"/>
        <w:rPr>
          <w:rFonts w:ascii="Century Gothic" w:hAnsi="Century Gothic" w:cstheme="minorHAnsi"/>
          <w:b/>
          <w:sz w:val="28"/>
          <w:szCs w:val="28"/>
        </w:rPr>
      </w:pPr>
      <w:r w:rsidRPr="00022ED1">
        <w:rPr>
          <w:rFonts w:ascii="Century Gothic" w:hAnsi="Century Gothic" w:cstheme="minorHAnsi"/>
          <w:b/>
          <w:sz w:val="28"/>
          <w:szCs w:val="28"/>
        </w:rPr>
        <w:t>Tiempo de Respuestas</w:t>
      </w:r>
    </w:p>
    <w:tbl>
      <w:tblPr>
        <w:tblW w:w="9485" w:type="dxa"/>
        <w:jc w:val="center"/>
        <w:tblCellMar>
          <w:left w:w="70" w:type="dxa"/>
          <w:right w:w="70" w:type="dxa"/>
        </w:tblCellMar>
        <w:tblLook w:val="04A0" w:firstRow="1" w:lastRow="0" w:firstColumn="1" w:lastColumn="0" w:noHBand="0" w:noVBand="1"/>
      </w:tblPr>
      <w:tblGrid>
        <w:gridCol w:w="1185"/>
        <w:gridCol w:w="1185"/>
        <w:gridCol w:w="1974"/>
        <w:gridCol w:w="1975"/>
        <w:gridCol w:w="1975"/>
        <w:gridCol w:w="1191"/>
      </w:tblGrid>
      <w:tr w:rsidR="00207747" w:rsidRPr="00022ED1" w:rsidTr="00304D48">
        <w:trPr>
          <w:trHeight w:val="232"/>
          <w:jc w:val="center"/>
        </w:trPr>
        <w:tc>
          <w:tcPr>
            <w:tcW w:w="9485" w:type="dxa"/>
            <w:gridSpan w:val="6"/>
            <w:tcBorders>
              <w:top w:val="single" w:sz="8" w:space="0" w:color="auto"/>
              <w:left w:val="single" w:sz="8" w:space="0" w:color="auto"/>
              <w:bottom w:val="single" w:sz="8" w:space="0" w:color="auto"/>
              <w:right w:val="single" w:sz="8" w:space="0" w:color="000000"/>
            </w:tcBorders>
            <w:shd w:val="clear" w:color="000000" w:fill="C5D9F1"/>
            <w:noWrap/>
            <w:vAlign w:val="bottom"/>
            <w:hideMark/>
          </w:tcPr>
          <w:p w:rsidR="00207747" w:rsidRPr="00022ED1" w:rsidRDefault="00207747" w:rsidP="00304D48">
            <w:pPr>
              <w:spacing w:after="0" w:line="240" w:lineRule="auto"/>
              <w:jc w:val="both"/>
              <w:rPr>
                <w:rFonts w:ascii="Century Gothic" w:eastAsia="Times New Roman" w:hAnsi="Century Gothic" w:cstheme="minorHAnsi"/>
                <w:b/>
                <w:bCs/>
                <w:color w:val="000000"/>
                <w:sz w:val="20"/>
                <w:szCs w:val="20"/>
                <w:lang w:val="es-ES" w:eastAsia="es-ES"/>
              </w:rPr>
            </w:pPr>
            <w:r w:rsidRPr="00022ED1">
              <w:rPr>
                <w:rFonts w:ascii="Century Gothic" w:eastAsia="Times New Roman" w:hAnsi="Century Gothic" w:cstheme="minorHAnsi"/>
                <w:b/>
                <w:bCs/>
                <w:color w:val="000000"/>
                <w:sz w:val="20"/>
                <w:szCs w:val="20"/>
                <w:lang w:val="es-ES" w:eastAsia="es-ES"/>
              </w:rPr>
              <w:t>PEDIDOS NORMALES</w:t>
            </w:r>
          </w:p>
        </w:tc>
      </w:tr>
      <w:tr w:rsidR="00207747" w:rsidRPr="00022ED1" w:rsidTr="00304D48">
        <w:trPr>
          <w:trHeight w:val="221"/>
          <w:jc w:val="center"/>
        </w:trPr>
        <w:tc>
          <w:tcPr>
            <w:tcW w:w="1185" w:type="dxa"/>
            <w:tcBorders>
              <w:top w:val="nil"/>
              <w:left w:val="nil"/>
              <w:bottom w:val="nil"/>
              <w:right w:val="nil"/>
            </w:tcBorders>
            <w:shd w:val="clear" w:color="auto" w:fill="auto"/>
            <w:noWrap/>
            <w:vAlign w:val="bottom"/>
            <w:hideMark/>
          </w:tcPr>
          <w:p w:rsidR="00207747" w:rsidRPr="00022ED1" w:rsidRDefault="00207747" w:rsidP="00304D48">
            <w:pPr>
              <w:spacing w:after="0" w:line="240" w:lineRule="auto"/>
              <w:jc w:val="both"/>
              <w:rPr>
                <w:rFonts w:ascii="Century Gothic" w:eastAsia="Times New Roman" w:hAnsi="Century Gothic" w:cstheme="minorHAnsi"/>
                <w:color w:val="000000"/>
                <w:sz w:val="20"/>
                <w:szCs w:val="20"/>
                <w:lang w:val="es-ES" w:eastAsia="es-ES"/>
              </w:rPr>
            </w:pPr>
          </w:p>
        </w:tc>
        <w:tc>
          <w:tcPr>
            <w:tcW w:w="1185" w:type="dxa"/>
            <w:tcBorders>
              <w:top w:val="nil"/>
              <w:left w:val="nil"/>
              <w:bottom w:val="nil"/>
              <w:right w:val="nil"/>
            </w:tcBorders>
            <w:shd w:val="clear" w:color="auto" w:fill="auto"/>
            <w:noWrap/>
            <w:vAlign w:val="bottom"/>
            <w:hideMark/>
          </w:tcPr>
          <w:p w:rsidR="00207747" w:rsidRPr="00022ED1" w:rsidRDefault="00207747" w:rsidP="00304D48">
            <w:pPr>
              <w:spacing w:after="0" w:line="240" w:lineRule="auto"/>
              <w:jc w:val="both"/>
              <w:rPr>
                <w:rFonts w:ascii="Century Gothic" w:eastAsia="Times New Roman" w:hAnsi="Century Gothic" w:cstheme="minorHAnsi"/>
                <w:color w:val="000000"/>
                <w:sz w:val="20"/>
                <w:szCs w:val="20"/>
                <w:lang w:val="es-ES" w:eastAsia="es-ES"/>
              </w:rPr>
            </w:pPr>
          </w:p>
        </w:tc>
        <w:tc>
          <w:tcPr>
            <w:tcW w:w="1974" w:type="dxa"/>
            <w:tcBorders>
              <w:top w:val="nil"/>
              <w:left w:val="nil"/>
              <w:bottom w:val="nil"/>
              <w:right w:val="nil"/>
            </w:tcBorders>
            <w:shd w:val="clear" w:color="auto" w:fill="auto"/>
            <w:noWrap/>
            <w:vAlign w:val="bottom"/>
            <w:hideMark/>
          </w:tcPr>
          <w:p w:rsidR="00207747" w:rsidRPr="00022ED1" w:rsidRDefault="00207747" w:rsidP="00304D48">
            <w:pPr>
              <w:spacing w:after="0" w:line="240" w:lineRule="auto"/>
              <w:jc w:val="both"/>
              <w:rPr>
                <w:rFonts w:ascii="Century Gothic" w:eastAsia="Times New Roman" w:hAnsi="Century Gothic" w:cstheme="minorHAnsi"/>
                <w:color w:val="000000"/>
                <w:sz w:val="20"/>
                <w:szCs w:val="20"/>
                <w:lang w:val="es-ES" w:eastAsia="es-ES"/>
              </w:rPr>
            </w:pPr>
          </w:p>
        </w:tc>
        <w:tc>
          <w:tcPr>
            <w:tcW w:w="1975" w:type="dxa"/>
            <w:tcBorders>
              <w:top w:val="nil"/>
              <w:left w:val="nil"/>
              <w:bottom w:val="nil"/>
              <w:right w:val="nil"/>
            </w:tcBorders>
            <w:shd w:val="clear" w:color="auto" w:fill="auto"/>
            <w:noWrap/>
            <w:vAlign w:val="bottom"/>
            <w:hideMark/>
          </w:tcPr>
          <w:p w:rsidR="00207747" w:rsidRPr="00022ED1" w:rsidRDefault="00207747" w:rsidP="00304D48">
            <w:pPr>
              <w:spacing w:after="0" w:line="240" w:lineRule="auto"/>
              <w:jc w:val="both"/>
              <w:rPr>
                <w:rFonts w:ascii="Century Gothic" w:eastAsia="Times New Roman" w:hAnsi="Century Gothic" w:cstheme="minorHAnsi"/>
                <w:color w:val="000000"/>
                <w:sz w:val="20"/>
                <w:szCs w:val="20"/>
                <w:lang w:val="es-ES" w:eastAsia="es-ES"/>
              </w:rPr>
            </w:pPr>
          </w:p>
        </w:tc>
        <w:tc>
          <w:tcPr>
            <w:tcW w:w="1975" w:type="dxa"/>
            <w:tcBorders>
              <w:top w:val="nil"/>
              <w:left w:val="nil"/>
              <w:bottom w:val="nil"/>
              <w:right w:val="nil"/>
            </w:tcBorders>
            <w:shd w:val="clear" w:color="auto" w:fill="auto"/>
            <w:noWrap/>
            <w:vAlign w:val="bottom"/>
            <w:hideMark/>
          </w:tcPr>
          <w:p w:rsidR="00207747" w:rsidRPr="00022ED1" w:rsidRDefault="00207747" w:rsidP="00304D48">
            <w:pPr>
              <w:spacing w:after="0" w:line="240" w:lineRule="auto"/>
              <w:jc w:val="both"/>
              <w:rPr>
                <w:rFonts w:ascii="Century Gothic" w:eastAsia="Times New Roman" w:hAnsi="Century Gothic" w:cstheme="minorHAnsi"/>
                <w:color w:val="000000"/>
                <w:sz w:val="20"/>
                <w:szCs w:val="20"/>
                <w:lang w:val="es-ES" w:eastAsia="es-ES"/>
              </w:rPr>
            </w:pPr>
          </w:p>
        </w:tc>
        <w:tc>
          <w:tcPr>
            <w:tcW w:w="1188" w:type="dxa"/>
            <w:tcBorders>
              <w:top w:val="nil"/>
              <w:left w:val="nil"/>
              <w:bottom w:val="nil"/>
              <w:right w:val="nil"/>
            </w:tcBorders>
            <w:shd w:val="clear" w:color="auto" w:fill="auto"/>
            <w:noWrap/>
            <w:vAlign w:val="bottom"/>
            <w:hideMark/>
          </w:tcPr>
          <w:p w:rsidR="00207747" w:rsidRPr="00022ED1" w:rsidRDefault="00207747" w:rsidP="00304D48">
            <w:pPr>
              <w:spacing w:after="0" w:line="240" w:lineRule="auto"/>
              <w:jc w:val="both"/>
              <w:rPr>
                <w:rFonts w:ascii="Century Gothic" w:eastAsia="Times New Roman" w:hAnsi="Century Gothic" w:cstheme="minorHAnsi"/>
                <w:color w:val="000000"/>
                <w:sz w:val="20"/>
                <w:szCs w:val="20"/>
                <w:lang w:val="es-ES" w:eastAsia="es-ES"/>
              </w:rPr>
            </w:pPr>
          </w:p>
        </w:tc>
      </w:tr>
      <w:tr w:rsidR="00207747" w:rsidRPr="00022ED1" w:rsidTr="00304D48">
        <w:trPr>
          <w:trHeight w:val="221"/>
          <w:jc w:val="center"/>
        </w:trPr>
        <w:tc>
          <w:tcPr>
            <w:tcW w:w="1185" w:type="dxa"/>
            <w:tcBorders>
              <w:top w:val="nil"/>
              <w:left w:val="nil"/>
              <w:bottom w:val="single" w:sz="4" w:space="0" w:color="auto"/>
              <w:right w:val="nil"/>
            </w:tcBorders>
            <w:shd w:val="clear" w:color="auto" w:fill="auto"/>
            <w:noWrap/>
            <w:vAlign w:val="bottom"/>
            <w:hideMark/>
          </w:tcPr>
          <w:p w:rsidR="00207747" w:rsidRPr="00022ED1" w:rsidRDefault="00207747" w:rsidP="00304D48">
            <w:pPr>
              <w:spacing w:after="0" w:line="240" w:lineRule="auto"/>
              <w:jc w:val="both"/>
              <w:rPr>
                <w:rFonts w:ascii="Century Gothic" w:eastAsia="Times New Roman" w:hAnsi="Century Gothic" w:cstheme="minorHAnsi"/>
                <w:color w:val="000000"/>
                <w:sz w:val="20"/>
                <w:szCs w:val="20"/>
                <w:lang w:val="es-ES" w:eastAsia="es-ES"/>
              </w:rPr>
            </w:pPr>
          </w:p>
        </w:tc>
        <w:tc>
          <w:tcPr>
            <w:tcW w:w="1185"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207747" w:rsidRPr="00022ED1" w:rsidRDefault="00207747" w:rsidP="00304D48">
            <w:pPr>
              <w:spacing w:after="0" w:line="240" w:lineRule="auto"/>
              <w:jc w:val="both"/>
              <w:rPr>
                <w:rFonts w:ascii="Century Gothic" w:eastAsia="Times New Roman" w:hAnsi="Century Gothic" w:cstheme="minorHAnsi"/>
                <w:color w:val="000000"/>
                <w:sz w:val="20"/>
                <w:szCs w:val="20"/>
                <w:lang w:val="es-ES" w:eastAsia="es-ES"/>
              </w:rPr>
            </w:pPr>
            <w:r w:rsidRPr="00022ED1">
              <w:rPr>
                <w:rFonts w:ascii="Century Gothic" w:eastAsia="Times New Roman" w:hAnsi="Century Gothic" w:cstheme="minorHAnsi"/>
                <w:color w:val="000000"/>
                <w:sz w:val="20"/>
                <w:szCs w:val="20"/>
                <w:lang w:val="es-ES" w:eastAsia="es-ES"/>
              </w:rPr>
              <w:t>Desde</w:t>
            </w:r>
          </w:p>
        </w:tc>
        <w:tc>
          <w:tcPr>
            <w:tcW w:w="1974" w:type="dxa"/>
            <w:tcBorders>
              <w:top w:val="single" w:sz="4" w:space="0" w:color="auto"/>
              <w:left w:val="nil"/>
              <w:bottom w:val="single" w:sz="4" w:space="0" w:color="auto"/>
              <w:right w:val="single" w:sz="4" w:space="0" w:color="auto"/>
            </w:tcBorders>
            <w:shd w:val="clear" w:color="000000" w:fill="C5D9F1"/>
            <w:noWrap/>
            <w:vAlign w:val="bottom"/>
            <w:hideMark/>
          </w:tcPr>
          <w:p w:rsidR="00207747" w:rsidRPr="00022ED1" w:rsidRDefault="00207747" w:rsidP="00304D48">
            <w:pPr>
              <w:spacing w:after="0" w:line="240" w:lineRule="auto"/>
              <w:jc w:val="both"/>
              <w:rPr>
                <w:rFonts w:ascii="Century Gothic" w:eastAsia="Times New Roman" w:hAnsi="Century Gothic" w:cstheme="minorHAnsi"/>
                <w:color w:val="000000"/>
                <w:sz w:val="20"/>
                <w:szCs w:val="20"/>
                <w:lang w:val="es-ES" w:eastAsia="es-ES"/>
              </w:rPr>
            </w:pPr>
            <w:r w:rsidRPr="00022ED1">
              <w:rPr>
                <w:rFonts w:ascii="Century Gothic" w:eastAsia="Times New Roman" w:hAnsi="Century Gothic" w:cstheme="minorHAnsi"/>
                <w:color w:val="000000"/>
                <w:sz w:val="20"/>
                <w:szCs w:val="20"/>
                <w:lang w:val="es-ES" w:eastAsia="es-ES"/>
              </w:rPr>
              <w:t>Hasta</w:t>
            </w:r>
          </w:p>
        </w:tc>
        <w:tc>
          <w:tcPr>
            <w:tcW w:w="1975" w:type="dxa"/>
            <w:tcBorders>
              <w:top w:val="nil"/>
              <w:left w:val="nil"/>
              <w:bottom w:val="single" w:sz="4" w:space="0" w:color="auto"/>
              <w:right w:val="nil"/>
            </w:tcBorders>
            <w:shd w:val="clear" w:color="auto" w:fill="auto"/>
            <w:noWrap/>
            <w:vAlign w:val="bottom"/>
            <w:hideMark/>
          </w:tcPr>
          <w:p w:rsidR="00207747" w:rsidRPr="00022ED1" w:rsidRDefault="00207747" w:rsidP="00304D48">
            <w:pPr>
              <w:spacing w:after="0" w:line="240" w:lineRule="auto"/>
              <w:jc w:val="both"/>
              <w:rPr>
                <w:rFonts w:ascii="Century Gothic" w:eastAsia="Times New Roman" w:hAnsi="Century Gothic" w:cstheme="minorHAnsi"/>
                <w:color w:val="000000"/>
                <w:sz w:val="20"/>
                <w:szCs w:val="20"/>
                <w:lang w:val="es-ES" w:eastAsia="es-ES"/>
              </w:rPr>
            </w:pPr>
          </w:p>
        </w:tc>
        <w:tc>
          <w:tcPr>
            <w:tcW w:w="1975"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207747" w:rsidRPr="00022ED1" w:rsidRDefault="00207747" w:rsidP="00304D48">
            <w:pPr>
              <w:spacing w:after="0" w:line="240" w:lineRule="auto"/>
              <w:jc w:val="both"/>
              <w:rPr>
                <w:rFonts w:ascii="Century Gothic" w:eastAsia="Times New Roman" w:hAnsi="Century Gothic" w:cstheme="minorHAnsi"/>
                <w:color w:val="000000"/>
                <w:sz w:val="20"/>
                <w:szCs w:val="20"/>
                <w:lang w:val="es-ES" w:eastAsia="es-ES"/>
              </w:rPr>
            </w:pPr>
            <w:r w:rsidRPr="00022ED1">
              <w:rPr>
                <w:rFonts w:ascii="Century Gothic" w:eastAsia="Times New Roman" w:hAnsi="Century Gothic" w:cstheme="minorHAnsi"/>
                <w:color w:val="000000"/>
                <w:sz w:val="20"/>
                <w:szCs w:val="20"/>
                <w:lang w:val="es-ES" w:eastAsia="es-ES"/>
              </w:rPr>
              <w:t>Desde</w:t>
            </w:r>
          </w:p>
        </w:tc>
        <w:tc>
          <w:tcPr>
            <w:tcW w:w="1188" w:type="dxa"/>
            <w:tcBorders>
              <w:top w:val="single" w:sz="4" w:space="0" w:color="auto"/>
              <w:left w:val="nil"/>
              <w:bottom w:val="single" w:sz="4" w:space="0" w:color="auto"/>
              <w:right w:val="single" w:sz="4" w:space="0" w:color="auto"/>
            </w:tcBorders>
            <w:shd w:val="clear" w:color="000000" w:fill="C5D9F1"/>
            <w:noWrap/>
            <w:vAlign w:val="bottom"/>
            <w:hideMark/>
          </w:tcPr>
          <w:p w:rsidR="00207747" w:rsidRPr="00022ED1" w:rsidRDefault="00207747" w:rsidP="00304D48">
            <w:pPr>
              <w:spacing w:after="0" w:line="240" w:lineRule="auto"/>
              <w:jc w:val="both"/>
              <w:rPr>
                <w:rFonts w:ascii="Century Gothic" w:eastAsia="Times New Roman" w:hAnsi="Century Gothic" w:cstheme="minorHAnsi"/>
                <w:color w:val="000000"/>
                <w:sz w:val="20"/>
                <w:szCs w:val="20"/>
                <w:lang w:val="es-ES" w:eastAsia="es-ES"/>
              </w:rPr>
            </w:pPr>
            <w:r w:rsidRPr="00022ED1">
              <w:rPr>
                <w:rFonts w:ascii="Century Gothic" w:eastAsia="Times New Roman" w:hAnsi="Century Gothic" w:cstheme="minorHAnsi"/>
                <w:color w:val="000000"/>
                <w:sz w:val="20"/>
                <w:szCs w:val="20"/>
                <w:lang w:val="es-ES" w:eastAsia="es-ES"/>
              </w:rPr>
              <w:t>Hasta</w:t>
            </w:r>
          </w:p>
        </w:tc>
      </w:tr>
      <w:tr w:rsidR="00207747" w:rsidRPr="00022ED1" w:rsidTr="00304D48">
        <w:trPr>
          <w:trHeight w:val="221"/>
          <w:jc w:val="center"/>
        </w:trPr>
        <w:tc>
          <w:tcPr>
            <w:tcW w:w="1185"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207747" w:rsidRPr="00022ED1" w:rsidRDefault="00207747" w:rsidP="00304D48">
            <w:pPr>
              <w:spacing w:after="0" w:line="240" w:lineRule="auto"/>
              <w:jc w:val="both"/>
              <w:rPr>
                <w:rFonts w:ascii="Century Gothic" w:eastAsia="Times New Roman" w:hAnsi="Century Gothic" w:cstheme="minorHAnsi"/>
                <w:color w:val="000000"/>
                <w:sz w:val="20"/>
                <w:szCs w:val="20"/>
                <w:lang w:val="es-ES" w:eastAsia="es-ES"/>
              </w:rPr>
            </w:pPr>
            <w:r w:rsidRPr="00022ED1">
              <w:rPr>
                <w:rFonts w:ascii="Century Gothic" w:eastAsia="Times New Roman" w:hAnsi="Century Gothic" w:cstheme="minorHAnsi"/>
                <w:color w:val="000000"/>
                <w:sz w:val="20"/>
                <w:szCs w:val="20"/>
                <w:lang w:val="es-ES" w:eastAsia="es-ES"/>
              </w:rPr>
              <w:t>Pedidos Normales</w:t>
            </w:r>
          </w:p>
        </w:tc>
        <w:tc>
          <w:tcPr>
            <w:tcW w:w="1185" w:type="dxa"/>
            <w:tcBorders>
              <w:top w:val="single" w:sz="4" w:space="0" w:color="auto"/>
              <w:left w:val="nil"/>
              <w:bottom w:val="single" w:sz="4" w:space="0" w:color="auto"/>
              <w:right w:val="single" w:sz="4" w:space="0" w:color="auto"/>
            </w:tcBorders>
            <w:shd w:val="clear" w:color="auto" w:fill="auto"/>
            <w:noWrap/>
            <w:vAlign w:val="bottom"/>
            <w:hideMark/>
          </w:tcPr>
          <w:p w:rsidR="00207747" w:rsidRPr="00022ED1" w:rsidRDefault="00207747" w:rsidP="00304D48">
            <w:pPr>
              <w:spacing w:after="0" w:line="240" w:lineRule="auto"/>
              <w:jc w:val="center"/>
              <w:rPr>
                <w:rFonts w:ascii="Century Gothic" w:eastAsia="Times New Roman" w:hAnsi="Century Gothic" w:cstheme="minorHAnsi"/>
                <w:color w:val="000000"/>
                <w:sz w:val="20"/>
                <w:szCs w:val="20"/>
                <w:lang w:val="es-ES" w:eastAsia="es-ES"/>
              </w:rPr>
            </w:pPr>
            <w:r w:rsidRPr="00022ED1">
              <w:rPr>
                <w:rFonts w:ascii="Century Gothic" w:eastAsia="Times New Roman" w:hAnsi="Century Gothic" w:cstheme="minorHAnsi"/>
                <w:color w:val="000000"/>
                <w:sz w:val="20"/>
                <w:szCs w:val="20"/>
                <w:lang w:val="es-ES" w:eastAsia="es-ES"/>
              </w:rPr>
              <w:t>9:00</w:t>
            </w:r>
          </w:p>
        </w:tc>
        <w:tc>
          <w:tcPr>
            <w:tcW w:w="1974" w:type="dxa"/>
            <w:tcBorders>
              <w:top w:val="single" w:sz="4" w:space="0" w:color="auto"/>
              <w:left w:val="nil"/>
              <w:bottom w:val="single" w:sz="4" w:space="0" w:color="auto"/>
              <w:right w:val="single" w:sz="4" w:space="0" w:color="auto"/>
            </w:tcBorders>
            <w:shd w:val="clear" w:color="auto" w:fill="auto"/>
            <w:noWrap/>
            <w:vAlign w:val="bottom"/>
            <w:hideMark/>
          </w:tcPr>
          <w:p w:rsidR="00207747" w:rsidRPr="00022ED1" w:rsidRDefault="00207747" w:rsidP="00304D48">
            <w:pPr>
              <w:spacing w:after="0" w:line="240" w:lineRule="auto"/>
              <w:jc w:val="center"/>
              <w:rPr>
                <w:rFonts w:ascii="Century Gothic" w:eastAsia="Times New Roman" w:hAnsi="Century Gothic" w:cstheme="minorHAnsi"/>
                <w:color w:val="000000"/>
                <w:sz w:val="20"/>
                <w:szCs w:val="20"/>
                <w:lang w:val="es-ES" w:eastAsia="es-ES"/>
              </w:rPr>
            </w:pPr>
            <w:r w:rsidRPr="00022ED1">
              <w:rPr>
                <w:rFonts w:ascii="Century Gothic" w:eastAsia="Times New Roman" w:hAnsi="Century Gothic" w:cstheme="minorHAnsi"/>
                <w:color w:val="000000"/>
                <w:sz w:val="20"/>
                <w:szCs w:val="20"/>
                <w:lang w:val="es-ES" w:eastAsia="es-ES"/>
              </w:rPr>
              <w:t>16:00</w:t>
            </w:r>
          </w:p>
        </w:tc>
        <w:tc>
          <w:tcPr>
            <w:tcW w:w="1975" w:type="dxa"/>
            <w:tcBorders>
              <w:top w:val="single" w:sz="4" w:space="0" w:color="auto"/>
              <w:left w:val="nil"/>
              <w:bottom w:val="single" w:sz="4" w:space="0" w:color="auto"/>
              <w:right w:val="single" w:sz="4" w:space="0" w:color="auto"/>
            </w:tcBorders>
            <w:shd w:val="clear" w:color="000000" w:fill="C5D9F1"/>
            <w:noWrap/>
            <w:vAlign w:val="bottom"/>
            <w:hideMark/>
          </w:tcPr>
          <w:p w:rsidR="00207747" w:rsidRPr="00022ED1" w:rsidRDefault="00207747" w:rsidP="00304D48">
            <w:pPr>
              <w:spacing w:after="0" w:line="240" w:lineRule="auto"/>
              <w:jc w:val="center"/>
              <w:rPr>
                <w:rFonts w:ascii="Century Gothic" w:eastAsia="Times New Roman" w:hAnsi="Century Gothic" w:cstheme="minorHAnsi"/>
                <w:color w:val="000000"/>
                <w:sz w:val="20"/>
                <w:szCs w:val="20"/>
                <w:lang w:val="es-ES" w:eastAsia="es-ES"/>
              </w:rPr>
            </w:pPr>
            <w:r w:rsidRPr="00022ED1">
              <w:rPr>
                <w:rFonts w:ascii="Century Gothic" w:eastAsia="Times New Roman" w:hAnsi="Century Gothic" w:cstheme="minorHAnsi"/>
                <w:color w:val="000000"/>
                <w:sz w:val="20"/>
                <w:szCs w:val="20"/>
                <w:lang w:val="es-ES" w:eastAsia="es-ES"/>
              </w:rPr>
              <w:t>Entrega día Siguiente</w:t>
            </w:r>
          </w:p>
        </w:tc>
        <w:tc>
          <w:tcPr>
            <w:tcW w:w="1975" w:type="dxa"/>
            <w:tcBorders>
              <w:top w:val="single" w:sz="4" w:space="0" w:color="auto"/>
              <w:left w:val="nil"/>
              <w:bottom w:val="single" w:sz="4" w:space="0" w:color="auto"/>
              <w:right w:val="single" w:sz="4" w:space="0" w:color="auto"/>
            </w:tcBorders>
            <w:shd w:val="clear" w:color="auto" w:fill="auto"/>
            <w:noWrap/>
            <w:vAlign w:val="bottom"/>
            <w:hideMark/>
          </w:tcPr>
          <w:p w:rsidR="00207747" w:rsidRPr="00022ED1" w:rsidRDefault="00207747" w:rsidP="00304D48">
            <w:pPr>
              <w:spacing w:after="0" w:line="240" w:lineRule="auto"/>
              <w:jc w:val="center"/>
              <w:rPr>
                <w:rFonts w:ascii="Century Gothic" w:eastAsia="Times New Roman" w:hAnsi="Century Gothic" w:cstheme="minorHAnsi"/>
                <w:color w:val="000000"/>
                <w:sz w:val="20"/>
                <w:szCs w:val="20"/>
                <w:lang w:val="es-ES" w:eastAsia="es-ES"/>
              </w:rPr>
            </w:pPr>
            <w:r w:rsidRPr="00022ED1">
              <w:rPr>
                <w:rFonts w:ascii="Century Gothic" w:eastAsia="Times New Roman" w:hAnsi="Century Gothic" w:cstheme="minorHAnsi"/>
                <w:color w:val="000000"/>
                <w:sz w:val="20"/>
                <w:szCs w:val="20"/>
                <w:lang w:val="es-ES" w:eastAsia="es-ES"/>
              </w:rPr>
              <w:t>9: 00</w:t>
            </w:r>
          </w:p>
        </w:tc>
        <w:tc>
          <w:tcPr>
            <w:tcW w:w="1188" w:type="dxa"/>
            <w:tcBorders>
              <w:top w:val="single" w:sz="4" w:space="0" w:color="auto"/>
              <w:left w:val="nil"/>
              <w:bottom w:val="single" w:sz="4" w:space="0" w:color="auto"/>
              <w:right w:val="single" w:sz="4" w:space="0" w:color="auto"/>
            </w:tcBorders>
            <w:shd w:val="clear" w:color="auto" w:fill="auto"/>
            <w:noWrap/>
            <w:vAlign w:val="bottom"/>
            <w:hideMark/>
          </w:tcPr>
          <w:p w:rsidR="00207747" w:rsidRPr="00022ED1" w:rsidRDefault="00207747" w:rsidP="00304D48">
            <w:pPr>
              <w:spacing w:after="0" w:line="240" w:lineRule="auto"/>
              <w:jc w:val="center"/>
              <w:rPr>
                <w:rFonts w:ascii="Century Gothic" w:eastAsia="Times New Roman" w:hAnsi="Century Gothic" w:cstheme="minorHAnsi"/>
                <w:color w:val="000000"/>
                <w:sz w:val="20"/>
                <w:szCs w:val="20"/>
                <w:lang w:val="es-ES" w:eastAsia="es-ES"/>
              </w:rPr>
            </w:pPr>
            <w:r w:rsidRPr="00022ED1">
              <w:rPr>
                <w:rFonts w:ascii="Century Gothic" w:eastAsia="Times New Roman" w:hAnsi="Century Gothic" w:cstheme="minorHAnsi"/>
                <w:color w:val="000000"/>
                <w:sz w:val="20"/>
                <w:szCs w:val="20"/>
                <w:lang w:val="es-ES" w:eastAsia="es-ES"/>
              </w:rPr>
              <w:t>17:00</w:t>
            </w:r>
          </w:p>
        </w:tc>
      </w:tr>
    </w:tbl>
    <w:p w:rsidR="00207747" w:rsidRPr="00022ED1" w:rsidRDefault="00902F22" w:rsidP="00207747">
      <w:pPr>
        <w:pStyle w:val="Sinespaciado"/>
        <w:ind w:right="4"/>
        <w:jc w:val="both"/>
        <w:rPr>
          <w:rFonts w:ascii="Century Gothic" w:hAnsi="Century Gothic" w:cstheme="minorHAnsi"/>
          <w:b/>
          <w:sz w:val="20"/>
          <w:szCs w:val="20"/>
          <w:u w:val="single"/>
        </w:rPr>
      </w:pPr>
      <w:r w:rsidRPr="007F0A22">
        <w:rPr>
          <w:rFonts w:ascii="Century Gothic" w:hAnsi="Century Gothic"/>
          <w:noProof/>
          <w:sz w:val="24"/>
          <w:szCs w:val="24"/>
          <w:lang w:val="en-US"/>
        </w:rPr>
        <w:drawing>
          <wp:anchor distT="0" distB="0" distL="114300" distR="114300" simplePos="0" relativeHeight="251675648" behindDoc="1" locked="0" layoutInCell="1" allowOverlap="1" wp14:anchorId="14938AC9" wp14:editId="7B4009C6">
            <wp:simplePos x="0" y="0"/>
            <wp:positionH relativeFrom="column">
              <wp:posOffset>39370</wp:posOffset>
            </wp:positionH>
            <wp:positionV relativeFrom="paragraph">
              <wp:posOffset>510540</wp:posOffset>
            </wp:positionV>
            <wp:extent cx="1357313" cy="1285875"/>
            <wp:effectExtent l="0" t="0" r="0" b="0"/>
            <wp:wrapNone/>
            <wp:docPr id="7" name="Image 7" descr="C:\Users\A.Santiago\AppData\Local\Microsoft\Windows\INetCacheContent.Word\IMG_20160930_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Santiago\AppData\Local\Microsoft\Windows\INetCacheContent.Word\IMG_20160930_0001.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57313" cy="1285875"/>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9544" w:type="dxa"/>
        <w:jc w:val="center"/>
        <w:tblCellMar>
          <w:left w:w="70" w:type="dxa"/>
          <w:right w:w="70" w:type="dxa"/>
        </w:tblCellMar>
        <w:tblLook w:val="04A0" w:firstRow="1" w:lastRow="0" w:firstColumn="1" w:lastColumn="0" w:noHBand="0" w:noVBand="1"/>
      </w:tblPr>
      <w:tblGrid>
        <w:gridCol w:w="1330"/>
        <w:gridCol w:w="1112"/>
        <w:gridCol w:w="1035"/>
        <w:gridCol w:w="3918"/>
        <w:gridCol w:w="1112"/>
        <w:gridCol w:w="1037"/>
      </w:tblGrid>
      <w:tr w:rsidR="00207747" w:rsidRPr="00022ED1" w:rsidTr="00304D48">
        <w:trPr>
          <w:trHeight w:val="246"/>
          <w:jc w:val="center"/>
        </w:trPr>
        <w:tc>
          <w:tcPr>
            <w:tcW w:w="9544" w:type="dxa"/>
            <w:gridSpan w:val="6"/>
            <w:tcBorders>
              <w:top w:val="single" w:sz="8" w:space="0" w:color="auto"/>
              <w:left w:val="single" w:sz="8" w:space="0" w:color="auto"/>
              <w:bottom w:val="single" w:sz="8" w:space="0" w:color="auto"/>
              <w:right w:val="single" w:sz="8" w:space="0" w:color="000000"/>
            </w:tcBorders>
            <w:shd w:val="clear" w:color="000000" w:fill="8DB4E3"/>
            <w:noWrap/>
            <w:vAlign w:val="bottom"/>
            <w:hideMark/>
          </w:tcPr>
          <w:p w:rsidR="00207747" w:rsidRPr="00022ED1" w:rsidRDefault="00207747" w:rsidP="00304D48">
            <w:pPr>
              <w:spacing w:after="0" w:line="240" w:lineRule="auto"/>
              <w:jc w:val="both"/>
              <w:rPr>
                <w:rFonts w:ascii="Century Gothic" w:eastAsia="Times New Roman" w:hAnsi="Century Gothic" w:cstheme="minorHAnsi"/>
                <w:b/>
                <w:bCs/>
                <w:color w:val="000000"/>
                <w:sz w:val="20"/>
                <w:szCs w:val="20"/>
                <w:lang w:val="es-ES" w:eastAsia="es-ES"/>
              </w:rPr>
            </w:pPr>
            <w:r w:rsidRPr="00022ED1">
              <w:rPr>
                <w:rFonts w:ascii="Century Gothic" w:eastAsia="Times New Roman" w:hAnsi="Century Gothic" w:cstheme="minorHAnsi"/>
                <w:b/>
                <w:bCs/>
                <w:color w:val="000000"/>
                <w:sz w:val="20"/>
                <w:szCs w:val="20"/>
                <w:lang w:val="es-ES" w:eastAsia="es-ES"/>
              </w:rPr>
              <w:t>ENTREGA DE PEDIDOS URGENTES</w:t>
            </w:r>
          </w:p>
        </w:tc>
      </w:tr>
      <w:tr w:rsidR="00207747" w:rsidRPr="00022ED1" w:rsidTr="00304D48">
        <w:trPr>
          <w:trHeight w:val="246"/>
          <w:jc w:val="center"/>
        </w:trPr>
        <w:tc>
          <w:tcPr>
            <w:tcW w:w="1330" w:type="dxa"/>
            <w:tcBorders>
              <w:top w:val="nil"/>
              <w:left w:val="nil"/>
              <w:bottom w:val="nil"/>
              <w:right w:val="nil"/>
            </w:tcBorders>
            <w:shd w:val="clear" w:color="auto" w:fill="auto"/>
            <w:noWrap/>
            <w:vAlign w:val="bottom"/>
            <w:hideMark/>
          </w:tcPr>
          <w:p w:rsidR="00207747" w:rsidRPr="00022ED1" w:rsidRDefault="00207747" w:rsidP="00304D48">
            <w:pPr>
              <w:spacing w:after="0" w:line="240" w:lineRule="auto"/>
              <w:jc w:val="both"/>
              <w:rPr>
                <w:rFonts w:ascii="Century Gothic" w:eastAsia="Times New Roman" w:hAnsi="Century Gothic" w:cstheme="minorHAnsi"/>
                <w:b/>
                <w:bCs/>
                <w:color w:val="000000"/>
                <w:sz w:val="20"/>
                <w:szCs w:val="20"/>
                <w:lang w:val="es-ES" w:eastAsia="es-ES"/>
              </w:rPr>
            </w:pPr>
          </w:p>
        </w:tc>
        <w:tc>
          <w:tcPr>
            <w:tcW w:w="1112" w:type="dxa"/>
            <w:tcBorders>
              <w:top w:val="nil"/>
              <w:left w:val="single" w:sz="8" w:space="0" w:color="auto"/>
              <w:bottom w:val="single" w:sz="8" w:space="0" w:color="auto"/>
              <w:right w:val="single" w:sz="8" w:space="0" w:color="auto"/>
            </w:tcBorders>
            <w:shd w:val="clear" w:color="000000" w:fill="C5D9F1"/>
            <w:noWrap/>
            <w:vAlign w:val="bottom"/>
            <w:hideMark/>
          </w:tcPr>
          <w:p w:rsidR="00207747" w:rsidRPr="00022ED1" w:rsidRDefault="00207747" w:rsidP="00304D48">
            <w:pPr>
              <w:spacing w:after="0" w:line="240" w:lineRule="auto"/>
              <w:jc w:val="both"/>
              <w:rPr>
                <w:rFonts w:ascii="Century Gothic" w:eastAsia="Times New Roman" w:hAnsi="Century Gothic" w:cstheme="minorHAnsi"/>
                <w:b/>
                <w:bCs/>
                <w:color w:val="000000"/>
                <w:sz w:val="20"/>
                <w:szCs w:val="20"/>
                <w:lang w:val="es-ES" w:eastAsia="es-ES"/>
              </w:rPr>
            </w:pPr>
            <w:r w:rsidRPr="00022ED1">
              <w:rPr>
                <w:rFonts w:ascii="Century Gothic" w:eastAsia="Times New Roman" w:hAnsi="Century Gothic" w:cstheme="minorHAnsi"/>
                <w:b/>
                <w:bCs/>
                <w:color w:val="000000"/>
                <w:sz w:val="20"/>
                <w:szCs w:val="20"/>
                <w:lang w:val="es-ES" w:eastAsia="es-ES"/>
              </w:rPr>
              <w:t>Desde</w:t>
            </w:r>
          </w:p>
        </w:tc>
        <w:tc>
          <w:tcPr>
            <w:tcW w:w="1035" w:type="dxa"/>
            <w:tcBorders>
              <w:top w:val="nil"/>
              <w:left w:val="nil"/>
              <w:bottom w:val="single" w:sz="8" w:space="0" w:color="auto"/>
              <w:right w:val="single" w:sz="8" w:space="0" w:color="auto"/>
            </w:tcBorders>
            <w:shd w:val="clear" w:color="000000" w:fill="C5D9F1"/>
            <w:noWrap/>
            <w:vAlign w:val="bottom"/>
            <w:hideMark/>
          </w:tcPr>
          <w:p w:rsidR="00207747" w:rsidRPr="00022ED1" w:rsidRDefault="00207747" w:rsidP="00304D48">
            <w:pPr>
              <w:spacing w:after="0" w:line="240" w:lineRule="auto"/>
              <w:jc w:val="both"/>
              <w:rPr>
                <w:rFonts w:ascii="Century Gothic" w:eastAsia="Times New Roman" w:hAnsi="Century Gothic" w:cstheme="minorHAnsi"/>
                <w:b/>
                <w:bCs/>
                <w:color w:val="000000"/>
                <w:sz w:val="20"/>
                <w:szCs w:val="20"/>
                <w:lang w:val="es-ES" w:eastAsia="es-ES"/>
              </w:rPr>
            </w:pPr>
            <w:r w:rsidRPr="00022ED1">
              <w:rPr>
                <w:rFonts w:ascii="Century Gothic" w:eastAsia="Times New Roman" w:hAnsi="Century Gothic" w:cstheme="minorHAnsi"/>
                <w:b/>
                <w:bCs/>
                <w:color w:val="000000"/>
                <w:sz w:val="20"/>
                <w:szCs w:val="20"/>
                <w:lang w:val="es-ES" w:eastAsia="es-ES"/>
              </w:rPr>
              <w:t>Hasta</w:t>
            </w:r>
          </w:p>
        </w:tc>
        <w:tc>
          <w:tcPr>
            <w:tcW w:w="3918" w:type="dxa"/>
            <w:tcBorders>
              <w:top w:val="nil"/>
              <w:left w:val="nil"/>
              <w:bottom w:val="nil"/>
              <w:right w:val="nil"/>
            </w:tcBorders>
            <w:shd w:val="clear" w:color="auto" w:fill="auto"/>
            <w:noWrap/>
            <w:vAlign w:val="bottom"/>
            <w:hideMark/>
          </w:tcPr>
          <w:p w:rsidR="00207747" w:rsidRPr="00022ED1" w:rsidRDefault="00207747" w:rsidP="00304D48">
            <w:pPr>
              <w:spacing w:after="0" w:line="240" w:lineRule="auto"/>
              <w:jc w:val="both"/>
              <w:rPr>
                <w:rFonts w:ascii="Century Gothic" w:eastAsia="Times New Roman" w:hAnsi="Century Gothic" w:cstheme="minorHAnsi"/>
                <w:b/>
                <w:bCs/>
                <w:color w:val="000000"/>
                <w:sz w:val="20"/>
                <w:szCs w:val="20"/>
                <w:lang w:val="es-ES" w:eastAsia="es-ES"/>
              </w:rPr>
            </w:pPr>
          </w:p>
        </w:tc>
        <w:tc>
          <w:tcPr>
            <w:tcW w:w="1112" w:type="dxa"/>
            <w:tcBorders>
              <w:top w:val="nil"/>
              <w:left w:val="single" w:sz="8" w:space="0" w:color="auto"/>
              <w:bottom w:val="single" w:sz="8" w:space="0" w:color="auto"/>
              <w:right w:val="single" w:sz="8" w:space="0" w:color="auto"/>
            </w:tcBorders>
            <w:shd w:val="clear" w:color="000000" w:fill="C5D9F1"/>
            <w:noWrap/>
            <w:vAlign w:val="bottom"/>
            <w:hideMark/>
          </w:tcPr>
          <w:p w:rsidR="00207747" w:rsidRPr="00022ED1" w:rsidRDefault="00207747" w:rsidP="00304D48">
            <w:pPr>
              <w:spacing w:after="0" w:line="240" w:lineRule="auto"/>
              <w:jc w:val="both"/>
              <w:rPr>
                <w:rFonts w:ascii="Century Gothic" w:eastAsia="Times New Roman" w:hAnsi="Century Gothic" w:cstheme="minorHAnsi"/>
                <w:b/>
                <w:bCs/>
                <w:color w:val="000000"/>
                <w:sz w:val="20"/>
                <w:szCs w:val="20"/>
                <w:lang w:val="es-ES" w:eastAsia="es-ES"/>
              </w:rPr>
            </w:pPr>
            <w:r w:rsidRPr="00022ED1">
              <w:rPr>
                <w:rFonts w:ascii="Century Gothic" w:eastAsia="Times New Roman" w:hAnsi="Century Gothic" w:cstheme="minorHAnsi"/>
                <w:b/>
                <w:bCs/>
                <w:color w:val="000000"/>
                <w:sz w:val="20"/>
                <w:szCs w:val="20"/>
                <w:lang w:val="es-ES" w:eastAsia="es-ES"/>
              </w:rPr>
              <w:t>Desde</w:t>
            </w:r>
          </w:p>
        </w:tc>
        <w:tc>
          <w:tcPr>
            <w:tcW w:w="1036" w:type="dxa"/>
            <w:tcBorders>
              <w:top w:val="nil"/>
              <w:left w:val="nil"/>
              <w:bottom w:val="single" w:sz="8" w:space="0" w:color="auto"/>
              <w:right w:val="single" w:sz="8" w:space="0" w:color="auto"/>
            </w:tcBorders>
            <w:shd w:val="clear" w:color="000000" w:fill="C5D9F1"/>
            <w:noWrap/>
            <w:vAlign w:val="bottom"/>
            <w:hideMark/>
          </w:tcPr>
          <w:p w:rsidR="00207747" w:rsidRPr="00022ED1" w:rsidRDefault="00207747" w:rsidP="00304D48">
            <w:pPr>
              <w:spacing w:after="0" w:line="240" w:lineRule="auto"/>
              <w:jc w:val="both"/>
              <w:rPr>
                <w:rFonts w:ascii="Century Gothic" w:eastAsia="Times New Roman" w:hAnsi="Century Gothic" w:cstheme="minorHAnsi"/>
                <w:b/>
                <w:bCs/>
                <w:color w:val="000000"/>
                <w:sz w:val="20"/>
                <w:szCs w:val="20"/>
                <w:lang w:val="es-ES" w:eastAsia="es-ES"/>
              </w:rPr>
            </w:pPr>
            <w:r w:rsidRPr="00022ED1">
              <w:rPr>
                <w:rFonts w:ascii="Century Gothic" w:eastAsia="Times New Roman" w:hAnsi="Century Gothic" w:cstheme="minorHAnsi"/>
                <w:b/>
                <w:bCs/>
                <w:color w:val="000000"/>
                <w:sz w:val="20"/>
                <w:szCs w:val="20"/>
                <w:lang w:val="es-ES" w:eastAsia="es-ES"/>
              </w:rPr>
              <w:t>Hasta</w:t>
            </w:r>
          </w:p>
        </w:tc>
      </w:tr>
      <w:tr w:rsidR="00207747" w:rsidRPr="00022ED1" w:rsidTr="00304D48">
        <w:trPr>
          <w:trHeight w:val="246"/>
          <w:jc w:val="center"/>
        </w:trPr>
        <w:tc>
          <w:tcPr>
            <w:tcW w:w="1330" w:type="dxa"/>
            <w:tcBorders>
              <w:top w:val="single" w:sz="8" w:space="0" w:color="auto"/>
              <w:left w:val="single" w:sz="8" w:space="0" w:color="auto"/>
              <w:bottom w:val="single" w:sz="8" w:space="0" w:color="auto"/>
              <w:right w:val="single" w:sz="8" w:space="0" w:color="auto"/>
            </w:tcBorders>
            <w:shd w:val="clear" w:color="000000" w:fill="E6B9B8"/>
            <w:noWrap/>
            <w:vAlign w:val="bottom"/>
            <w:hideMark/>
          </w:tcPr>
          <w:p w:rsidR="00207747" w:rsidRPr="00022ED1" w:rsidRDefault="00207747" w:rsidP="00304D48">
            <w:pPr>
              <w:spacing w:after="0" w:line="240" w:lineRule="auto"/>
              <w:jc w:val="both"/>
              <w:rPr>
                <w:rFonts w:ascii="Century Gothic" w:eastAsia="Times New Roman" w:hAnsi="Century Gothic" w:cstheme="minorHAnsi"/>
                <w:color w:val="000000"/>
                <w:sz w:val="20"/>
                <w:szCs w:val="20"/>
                <w:lang w:val="es-ES" w:eastAsia="es-ES"/>
              </w:rPr>
            </w:pPr>
            <w:r w:rsidRPr="00022ED1">
              <w:rPr>
                <w:rFonts w:ascii="Century Gothic" w:eastAsia="Times New Roman" w:hAnsi="Century Gothic" w:cstheme="minorHAnsi"/>
                <w:color w:val="000000"/>
                <w:sz w:val="20"/>
                <w:szCs w:val="20"/>
                <w:lang w:val="es-ES" w:eastAsia="es-ES"/>
              </w:rPr>
              <w:t>Pedidos</w:t>
            </w:r>
          </w:p>
        </w:tc>
        <w:tc>
          <w:tcPr>
            <w:tcW w:w="1112" w:type="dxa"/>
            <w:tcBorders>
              <w:top w:val="nil"/>
              <w:left w:val="nil"/>
              <w:bottom w:val="single" w:sz="8" w:space="0" w:color="auto"/>
              <w:right w:val="single" w:sz="8" w:space="0" w:color="auto"/>
            </w:tcBorders>
            <w:shd w:val="clear" w:color="auto" w:fill="auto"/>
            <w:noWrap/>
            <w:vAlign w:val="bottom"/>
            <w:hideMark/>
          </w:tcPr>
          <w:p w:rsidR="00207747" w:rsidRPr="00022ED1" w:rsidRDefault="00207747" w:rsidP="00304D48">
            <w:pPr>
              <w:spacing w:after="0" w:line="240" w:lineRule="auto"/>
              <w:jc w:val="both"/>
              <w:rPr>
                <w:rFonts w:ascii="Century Gothic" w:eastAsia="Times New Roman" w:hAnsi="Century Gothic" w:cstheme="minorHAnsi"/>
                <w:color w:val="000000"/>
                <w:sz w:val="20"/>
                <w:szCs w:val="20"/>
                <w:lang w:val="es-ES" w:eastAsia="es-ES"/>
              </w:rPr>
            </w:pPr>
            <w:r w:rsidRPr="00022ED1">
              <w:rPr>
                <w:rFonts w:ascii="Century Gothic" w:eastAsia="Times New Roman" w:hAnsi="Century Gothic" w:cstheme="minorHAnsi"/>
                <w:color w:val="000000"/>
                <w:sz w:val="20"/>
                <w:szCs w:val="20"/>
                <w:lang w:val="es-ES" w:eastAsia="es-ES"/>
              </w:rPr>
              <w:t>9:00</w:t>
            </w:r>
          </w:p>
        </w:tc>
        <w:tc>
          <w:tcPr>
            <w:tcW w:w="1035" w:type="dxa"/>
            <w:tcBorders>
              <w:top w:val="nil"/>
              <w:left w:val="nil"/>
              <w:bottom w:val="single" w:sz="8" w:space="0" w:color="auto"/>
              <w:right w:val="single" w:sz="8" w:space="0" w:color="auto"/>
            </w:tcBorders>
            <w:shd w:val="clear" w:color="auto" w:fill="auto"/>
            <w:noWrap/>
            <w:vAlign w:val="bottom"/>
            <w:hideMark/>
          </w:tcPr>
          <w:p w:rsidR="00207747" w:rsidRPr="00022ED1" w:rsidRDefault="00207747" w:rsidP="00304D48">
            <w:pPr>
              <w:spacing w:after="0" w:line="240" w:lineRule="auto"/>
              <w:jc w:val="both"/>
              <w:rPr>
                <w:rFonts w:ascii="Century Gothic" w:eastAsia="Times New Roman" w:hAnsi="Century Gothic" w:cstheme="minorHAnsi"/>
                <w:color w:val="000000"/>
                <w:sz w:val="20"/>
                <w:szCs w:val="20"/>
                <w:lang w:val="es-ES" w:eastAsia="es-ES"/>
              </w:rPr>
            </w:pPr>
            <w:r w:rsidRPr="00022ED1">
              <w:rPr>
                <w:rFonts w:ascii="Century Gothic" w:eastAsia="Times New Roman" w:hAnsi="Century Gothic" w:cstheme="minorHAnsi"/>
                <w:color w:val="000000"/>
                <w:sz w:val="20"/>
                <w:szCs w:val="20"/>
                <w:lang w:val="es-ES" w:eastAsia="es-ES"/>
              </w:rPr>
              <w:t>13:00</w:t>
            </w:r>
          </w:p>
        </w:tc>
        <w:tc>
          <w:tcPr>
            <w:tcW w:w="3918" w:type="dxa"/>
            <w:tcBorders>
              <w:top w:val="single" w:sz="8" w:space="0" w:color="auto"/>
              <w:left w:val="nil"/>
              <w:bottom w:val="single" w:sz="8" w:space="0" w:color="auto"/>
              <w:right w:val="single" w:sz="8" w:space="0" w:color="auto"/>
            </w:tcBorders>
            <w:shd w:val="clear" w:color="000000" w:fill="E6B9B8"/>
            <w:noWrap/>
            <w:vAlign w:val="bottom"/>
            <w:hideMark/>
          </w:tcPr>
          <w:p w:rsidR="00207747" w:rsidRPr="00022ED1" w:rsidRDefault="00207747" w:rsidP="00304D48">
            <w:pPr>
              <w:spacing w:after="0" w:line="240" w:lineRule="auto"/>
              <w:jc w:val="both"/>
              <w:rPr>
                <w:rFonts w:ascii="Century Gothic" w:eastAsia="Times New Roman" w:hAnsi="Century Gothic" w:cstheme="minorHAnsi"/>
                <w:color w:val="000000"/>
                <w:sz w:val="20"/>
                <w:szCs w:val="20"/>
                <w:lang w:val="es-ES" w:eastAsia="es-ES"/>
              </w:rPr>
            </w:pPr>
            <w:r w:rsidRPr="00022ED1">
              <w:rPr>
                <w:rFonts w:ascii="Century Gothic" w:eastAsia="Times New Roman" w:hAnsi="Century Gothic" w:cstheme="minorHAnsi"/>
                <w:color w:val="000000"/>
                <w:sz w:val="20"/>
                <w:szCs w:val="20"/>
                <w:lang w:val="es-ES" w:eastAsia="es-ES"/>
              </w:rPr>
              <w:t>El Mismo día</w:t>
            </w:r>
          </w:p>
        </w:tc>
        <w:tc>
          <w:tcPr>
            <w:tcW w:w="1112" w:type="dxa"/>
            <w:tcBorders>
              <w:top w:val="nil"/>
              <w:left w:val="nil"/>
              <w:bottom w:val="single" w:sz="8" w:space="0" w:color="auto"/>
              <w:right w:val="single" w:sz="8" w:space="0" w:color="auto"/>
            </w:tcBorders>
            <w:shd w:val="clear" w:color="auto" w:fill="auto"/>
            <w:noWrap/>
            <w:vAlign w:val="bottom"/>
            <w:hideMark/>
          </w:tcPr>
          <w:p w:rsidR="00207747" w:rsidRPr="00022ED1" w:rsidRDefault="00207747" w:rsidP="00304D48">
            <w:pPr>
              <w:spacing w:after="0" w:line="240" w:lineRule="auto"/>
              <w:jc w:val="both"/>
              <w:rPr>
                <w:rFonts w:ascii="Century Gothic" w:eastAsia="Times New Roman" w:hAnsi="Century Gothic" w:cstheme="minorHAnsi"/>
                <w:color w:val="000000"/>
                <w:sz w:val="20"/>
                <w:szCs w:val="20"/>
                <w:lang w:val="es-ES" w:eastAsia="es-ES"/>
              </w:rPr>
            </w:pPr>
            <w:r w:rsidRPr="00022ED1">
              <w:rPr>
                <w:rFonts w:ascii="Century Gothic" w:eastAsia="Times New Roman" w:hAnsi="Century Gothic" w:cstheme="minorHAnsi"/>
                <w:color w:val="000000"/>
                <w:sz w:val="20"/>
                <w:szCs w:val="20"/>
                <w:lang w:val="es-ES" w:eastAsia="es-ES"/>
              </w:rPr>
              <w:t>14:00</w:t>
            </w:r>
          </w:p>
        </w:tc>
        <w:tc>
          <w:tcPr>
            <w:tcW w:w="1036" w:type="dxa"/>
            <w:tcBorders>
              <w:top w:val="nil"/>
              <w:left w:val="nil"/>
              <w:bottom w:val="single" w:sz="8" w:space="0" w:color="auto"/>
              <w:right w:val="single" w:sz="8" w:space="0" w:color="auto"/>
            </w:tcBorders>
            <w:shd w:val="clear" w:color="auto" w:fill="auto"/>
            <w:noWrap/>
            <w:vAlign w:val="bottom"/>
            <w:hideMark/>
          </w:tcPr>
          <w:p w:rsidR="00207747" w:rsidRPr="00022ED1" w:rsidRDefault="00207747" w:rsidP="00304D48">
            <w:pPr>
              <w:spacing w:after="0" w:line="240" w:lineRule="auto"/>
              <w:jc w:val="both"/>
              <w:rPr>
                <w:rFonts w:ascii="Century Gothic" w:eastAsia="Times New Roman" w:hAnsi="Century Gothic" w:cstheme="minorHAnsi"/>
                <w:color w:val="000000"/>
                <w:sz w:val="20"/>
                <w:szCs w:val="20"/>
                <w:lang w:val="es-ES" w:eastAsia="es-ES"/>
              </w:rPr>
            </w:pPr>
            <w:r w:rsidRPr="00022ED1">
              <w:rPr>
                <w:rFonts w:ascii="Century Gothic" w:eastAsia="Times New Roman" w:hAnsi="Century Gothic" w:cstheme="minorHAnsi"/>
                <w:color w:val="000000"/>
                <w:sz w:val="20"/>
                <w:szCs w:val="20"/>
                <w:lang w:val="es-ES" w:eastAsia="es-ES"/>
              </w:rPr>
              <w:t>17:00</w:t>
            </w:r>
          </w:p>
        </w:tc>
      </w:tr>
    </w:tbl>
    <w:p w:rsidR="00207747" w:rsidRDefault="00902F22" w:rsidP="00207747">
      <w:pPr>
        <w:pStyle w:val="Sinespaciado"/>
        <w:ind w:right="-720"/>
        <w:jc w:val="both"/>
        <w:rPr>
          <w:rFonts w:ascii="Century Gothic" w:hAnsi="Century Gothic" w:cstheme="minorHAnsi"/>
          <w:b/>
          <w:sz w:val="24"/>
          <w:szCs w:val="24"/>
        </w:rPr>
      </w:pPr>
      <w:r>
        <w:rPr>
          <w:rFonts w:ascii="Century Gothic" w:hAnsi="Century Gothic" w:cstheme="minorHAnsi"/>
          <w:b/>
          <w:noProof/>
          <w:sz w:val="24"/>
          <w:szCs w:val="24"/>
        </w:rPr>
        <w:drawing>
          <wp:anchor distT="0" distB="0" distL="114300" distR="114300" simplePos="0" relativeHeight="251673600" behindDoc="1" locked="0" layoutInCell="1" allowOverlap="1" wp14:anchorId="45BE4E39" wp14:editId="30CBACFC">
            <wp:simplePos x="0" y="0"/>
            <wp:positionH relativeFrom="column">
              <wp:posOffset>3519805</wp:posOffset>
            </wp:positionH>
            <wp:positionV relativeFrom="paragraph">
              <wp:posOffset>112395</wp:posOffset>
            </wp:positionV>
            <wp:extent cx="1409065" cy="633095"/>
            <wp:effectExtent l="0" t="0" r="635" b="0"/>
            <wp:wrapTight wrapText="bothSides">
              <wp:wrapPolygon edited="0">
                <wp:start x="0" y="0"/>
                <wp:lineTo x="0" y="20798"/>
                <wp:lineTo x="21318" y="20798"/>
                <wp:lineTo x="21318" y="0"/>
                <wp:lineTo x="0" y="0"/>
              </wp:wrapPolygon>
            </wp:wrapTight>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409065" cy="633095"/>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9A7C42" w:rsidRDefault="009A7C42" w:rsidP="009A7C42">
      <w:pPr>
        <w:pStyle w:val="Sinespaciado"/>
        <w:ind w:right="-720"/>
        <w:jc w:val="both"/>
        <w:rPr>
          <w:rFonts w:ascii="Century Gothic" w:hAnsi="Century Gothic" w:cstheme="minorHAnsi"/>
          <w:b/>
          <w:sz w:val="24"/>
          <w:szCs w:val="24"/>
        </w:rPr>
      </w:pPr>
      <w:r w:rsidRPr="007F0A22">
        <w:rPr>
          <w:rFonts w:ascii="Century Gothic" w:hAnsi="Century Gothic" w:cstheme="minorHAnsi"/>
          <w:b/>
          <w:sz w:val="24"/>
          <w:szCs w:val="24"/>
        </w:rPr>
        <w:t>Atentamente,</w:t>
      </w:r>
    </w:p>
    <w:p w:rsidR="009A7C42" w:rsidRDefault="009A7C42" w:rsidP="009A7C42">
      <w:pPr>
        <w:pStyle w:val="Sinespaciado"/>
        <w:ind w:right="-720"/>
        <w:jc w:val="both"/>
        <w:rPr>
          <w:rFonts w:ascii="Century Gothic" w:hAnsi="Century Gothic" w:cstheme="minorHAnsi"/>
          <w:b/>
          <w:sz w:val="24"/>
          <w:szCs w:val="24"/>
        </w:rPr>
      </w:pPr>
    </w:p>
    <w:p w:rsidR="00902F22" w:rsidRDefault="009A7C42" w:rsidP="009A7C42">
      <w:pPr>
        <w:pStyle w:val="Sinespaciado"/>
        <w:ind w:right="-720"/>
        <w:jc w:val="both"/>
        <w:rPr>
          <w:rFonts w:ascii="Century Gothic" w:eastAsiaTheme="minorHAnsi" w:hAnsi="Century Gothic" w:cstheme="minorHAnsi"/>
          <w:sz w:val="20"/>
          <w:szCs w:val="20"/>
          <w:lang w:eastAsia="es-ES"/>
        </w:rPr>
      </w:pPr>
      <w:r>
        <w:rPr>
          <w:rFonts w:ascii="Century Gothic" w:eastAsiaTheme="minorHAnsi" w:hAnsi="Century Gothic" w:cstheme="minorHAnsi"/>
          <w:sz w:val="20"/>
          <w:szCs w:val="20"/>
          <w:lang w:eastAsia="es-ES"/>
        </w:rPr>
        <w:t xml:space="preserve"> </w:t>
      </w:r>
    </w:p>
    <w:p w:rsidR="00902F22" w:rsidRDefault="00902F22" w:rsidP="009A7C42">
      <w:pPr>
        <w:pStyle w:val="Sinespaciado"/>
        <w:ind w:right="-720"/>
        <w:jc w:val="both"/>
        <w:rPr>
          <w:rFonts w:ascii="Century Gothic" w:eastAsiaTheme="minorHAnsi" w:hAnsi="Century Gothic" w:cstheme="minorHAnsi"/>
          <w:sz w:val="20"/>
          <w:szCs w:val="20"/>
          <w:lang w:eastAsia="es-ES"/>
        </w:rPr>
      </w:pPr>
    </w:p>
    <w:p w:rsidR="009A7C42" w:rsidRPr="00902F22" w:rsidRDefault="009A7C42" w:rsidP="009A7C42">
      <w:pPr>
        <w:pStyle w:val="Sinespaciado"/>
        <w:ind w:right="-720"/>
        <w:jc w:val="both"/>
        <w:rPr>
          <w:rFonts w:ascii="Century Gothic" w:eastAsiaTheme="minorHAnsi" w:hAnsi="Century Gothic" w:cstheme="minorHAnsi"/>
          <w:sz w:val="20"/>
          <w:szCs w:val="20"/>
          <w:lang w:eastAsia="es-ES"/>
        </w:rPr>
      </w:pPr>
      <w:r>
        <w:rPr>
          <w:rFonts w:ascii="Century Gothic" w:eastAsiaTheme="minorHAnsi" w:hAnsi="Century Gothic" w:cstheme="minorHAnsi"/>
          <w:sz w:val="20"/>
          <w:szCs w:val="20"/>
          <w:lang w:eastAsia="es-ES"/>
        </w:rPr>
        <w:t xml:space="preserve">Ing. Santiago Gómez                                                             </w:t>
      </w:r>
      <w:r w:rsidRPr="00752CB1">
        <w:rPr>
          <w:rFonts w:ascii="Century Gothic" w:eastAsiaTheme="minorHAnsi" w:hAnsi="Century Gothic" w:cstheme="minorHAnsi"/>
          <w:sz w:val="20"/>
          <w:szCs w:val="20"/>
          <w:lang w:eastAsia="es-ES"/>
        </w:rPr>
        <w:t xml:space="preserve">Tcnlg. Sofía Chiriboga C.  </w:t>
      </w:r>
    </w:p>
    <w:p w:rsidR="009A7C42" w:rsidRPr="00E64F49" w:rsidRDefault="009A7C42" w:rsidP="009A7C42">
      <w:pPr>
        <w:spacing w:after="0"/>
        <w:jc w:val="both"/>
        <w:rPr>
          <w:rFonts w:ascii="Century Gothic" w:eastAsiaTheme="minorHAnsi" w:hAnsi="Century Gothic" w:cstheme="minorHAnsi"/>
          <w:b/>
          <w:sz w:val="20"/>
          <w:szCs w:val="20"/>
          <w:lang w:eastAsia="es-ES"/>
        </w:rPr>
      </w:pPr>
      <w:r>
        <w:rPr>
          <w:rFonts w:ascii="Century Gothic" w:eastAsiaTheme="minorHAnsi" w:hAnsi="Century Gothic" w:cstheme="minorHAnsi"/>
          <w:b/>
          <w:sz w:val="20"/>
          <w:szCs w:val="20"/>
          <w:lang w:eastAsia="es-ES"/>
        </w:rPr>
        <w:t xml:space="preserve"> GERENTE COMERCIAL                                                              </w:t>
      </w:r>
      <w:r w:rsidRPr="00E64F49">
        <w:rPr>
          <w:rFonts w:ascii="Century Gothic" w:eastAsiaTheme="minorHAnsi" w:hAnsi="Century Gothic" w:cstheme="minorHAnsi"/>
          <w:b/>
          <w:sz w:val="20"/>
          <w:szCs w:val="20"/>
          <w:lang w:eastAsia="es-ES"/>
        </w:rPr>
        <w:t>ASISTENTE COMERCIAL</w:t>
      </w:r>
    </w:p>
    <w:p w:rsidR="009A7C42" w:rsidRPr="006702AC" w:rsidRDefault="009A7C42" w:rsidP="009A7C42">
      <w:pPr>
        <w:spacing w:after="0"/>
        <w:jc w:val="both"/>
        <w:rPr>
          <w:rFonts w:ascii="Century Gothic" w:eastAsiaTheme="minorHAnsi" w:hAnsi="Century Gothic" w:cstheme="minorHAnsi"/>
          <w:sz w:val="20"/>
          <w:szCs w:val="20"/>
          <w:lang w:val="en-US" w:eastAsia="es-ES"/>
        </w:rPr>
      </w:pPr>
      <w:r w:rsidRPr="00902F22">
        <w:rPr>
          <w:rFonts w:ascii="Century Gothic" w:hAnsi="Century Gothic" w:cstheme="minorHAnsi"/>
          <w:b/>
          <w:sz w:val="24"/>
          <w:szCs w:val="24"/>
        </w:rPr>
        <w:t xml:space="preserve"> </w:t>
      </w:r>
      <w:r w:rsidRPr="006702AC">
        <w:rPr>
          <w:rFonts w:ascii="Century Gothic" w:eastAsiaTheme="minorHAnsi" w:hAnsi="Century Gothic" w:cstheme="minorHAnsi"/>
          <w:sz w:val="20"/>
          <w:szCs w:val="20"/>
          <w:lang w:val="en-US" w:eastAsia="es-ES"/>
        </w:rPr>
        <w:t>DATASOLUTIONS S.A.</w:t>
      </w:r>
      <w:r w:rsidRPr="006702AC">
        <w:rPr>
          <w:rFonts w:asciiTheme="minorHAnsi" w:hAnsiTheme="minorHAnsi" w:cstheme="minorHAnsi"/>
          <w:sz w:val="20"/>
          <w:szCs w:val="20"/>
          <w:lang w:val="en-US"/>
        </w:rPr>
        <w:tab/>
      </w:r>
      <w:r w:rsidRPr="006702AC">
        <w:rPr>
          <w:rFonts w:asciiTheme="minorHAnsi" w:hAnsiTheme="minorHAnsi" w:cstheme="minorHAnsi"/>
          <w:b/>
          <w:sz w:val="20"/>
          <w:szCs w:val="20"/>
          <w:lang w:val="en-US"/>
        </w:rPr>
        <w:tab/>
        <w:t xml:space="preserve">                                            </w:t>
      </w:r>
      <w:r>
        <w:rPr>
          <w:rFonts w:asciiTheme="minorHAnsi" w:hAnsiTheme="minorHAnsi" w:cstheme="minorHAnsi"/>
          <w:b/>
          <w:sz w:val="20"/>
          <w:szCs w:val="20"/>
          <w:lang w:val="en-US"/>
        </w:rPr>
        <w:t xml:space="preserve">      </w:t>
      </w:r>
      <w:r w:rsidRPr="006702AC">
        <w:rPr>
          <w:rFonts w:asciiTheme="minorHAnsi" w:hAnsiTheme="minorHAnsi" w:cstheme="minorHAnsi"/>
          <w:b/>
          <w:sz w:val="20"/>
          <w:szCs w:val="20"/>
          <w:lang w:val="en-US"/>
        </w:rPr>
        <w:t xml:space="preserve"> </w:t>
      </w:r>
      <w:r w:rsidRPr="006702AC">
        <w:rPr>
          <w:rFonts w:ascii="Century Gothic" w:eastAsiaTheme="minorHAnsi" w:hAnsi="Century Gothic" w:cstheme="minorHAnsi"/>
          <w:sz w:val="20"/>
          <w:szCs w:val="20"/>
          <w:lang w:val="en-US" w:eastAsia="es-ES"/>
        </w:rPr>
        <w:t>Teléfono: +593 4242-9977 Ext. 114</w:t>
      </w:r>
    </w:p>
    <w:p w:rsidR="00207747" w:rsidRPr="00902F22" w:rsidRDefault="00207747" w:rsidP="00207747">
      <w:pPr>
        <w:pStyle w:val="Sinespaciado"/>
        <w:ind w:right="-720"/>
        <w:jc w:val="both"/>
        <w:rPr>
          <w:rFonts w:ascii="Century Gothic" w:hAnsi="Century Gothic"/>
          <w:noProof/>
          <w:sz w:val="24"/>
          <w:szCs w:val="24"/>
          <w:lang w:val="en-US" w:eastAsia="es-ES"/>
        </w:rPr>
      </w:pPr>
      <w:bookmarkStart w:id="2" w:name="_GoBack"/>
      <w:bookmarkEnd w:id="2"/>
    </w:p>
    <w:sectPr w:rsidR="00207747" w:rsidRPr="00902F22">
      <w:headerReference w:type="default" r:id="rId11"/>
      <w:footerReference w:type="default" r:id="rId12"/>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8184B" w:rsidRDefault="0038184B" w:rsidP="004B4642">
      <w:pPr>
        <w:spacing w:after="0" w:line="240" w:lineRule="auto"/>
      </w:pPr>
      <w:r>
        <w:separator/>
      </w:r>
    </w:p>
  </w:endnote>
  <w:endnote w:type="continuationSeparator" w:id="0">
    <w:p w:rsidR="0038184B" w:rsidRDefault="0038184B" w:rsidP="004B46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ヒラギノ角ゴ Pro W3">
    <w:altName w:val="Times New Roman"/>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B4642" w:rsidRDefault="004B4642">
    <w:pPr>
      <w:pStyle w:val="Piedepgina"/>
    </w:pPr>
    <w:r w:rsidRPr="002918C5">
      <w:rPr>
        <w:noProof/>
        <w:lang w:val="es-ES" w:eastAsia="es-ES"/>
      </w:rPr>
      <mc:AlternateContent>
        <mc:Choice Requires="wps">
          <w:drawing>
            <wp:anchor distT="0" distB="0" distL="114300" distR="114300" simplePos="0" relativeHeight="251662336" behindDoc="0" locked="0" layoutInCell="0" allowOverlap="1" wp14:anchorId="17E2C4C7" wp14:editId="71A3CE39">
              <wp:simplePos x="0" y="0"/>
              <wp:positionH relativeFrom="page">
                <wp:posOffset>-28575</wp:posOffset>
              </wp:positionH>
              <wp:positionV relativeFrom="bottomMargin">
                <wp:posOffset>23495</wp:posOffset>
              </wp:positionV>
              <wp:extent cx="7832725" cy="857250"/>
              <wp:effectExtent l="0" t="133350" r="15875" b="19050"/>
              <wp:wrapNone/>
              <wp:docPr id="10" name="AutoShap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832725" cy="857250"/>
                      </a:xfrm>
                      <a:prstGeom prst="roundRect">
                        <a:avLst>
                          <a:gd name="adj" fmla="val 0"/>
                        </a:avLst>
                      </a:prstGeom>
                      <a:gradFill rotWithShape="1">
                        <a:gsLst>
                          <a:gs pos="0">
                            <a:srgbClr val="4F81BD"/>
                          </a:gs>
                          <a:gs pos="100000">
                            <a:srgbClr val="4F81BD">
                              <a:gamma/>
                              <a:tint val="63922"/>
                              <a:invGamma/>
                            </a:srgbClr>
                          </a:gs>
                        </a:gsLst>
                        <a:lin ang="5400000" scaled="1"/>
                      </a:gradFill>
                      <a:ln w="9525">
                        <a:solidFill>
                          <a:srgbClr val="4F81BD">
                            <a:lumMod val="100000"/>
                            <a:lumOff val="0"/>
                          </a:srgbClr>
                        </a:solidFill>
                        <a:round/>
                        <a:headEnd/>
                        <a:tailEnd/>
                      </a:ln>
                      <a:effectLst>
                        <a:outerShdw dist="660034" dir="20934377" sx="75000" sy="75000" algn="tl" rotWithShape="0">
                          <a:sysClr val="window" lastClr="FFFFFF">
                            <a:lumMod val="75000"/>
                            <a:lumOff val="0"/>
                            <a:alpha val="50000"/>
                          </a:sysClr>
                        </a:outerShdw>
                      </a:effectLst>
                    </wps:spPr>
                    <wps:txbx>
                      <w:txbxContent>
                        <w:p w:rsidR="004B4642" w:rsidRPr="00812A6C" w:rsidRDefault="004B4642" w:rsidP="004B4642">
                          <w:pPr>
                            <w:jc w:val="center"/>
                            <w:rPr>
                              <w:color w:val="FFFFFF" w:themeColor="background1"/>
                              <w:sz w:val="32"/>
                              <w:szCs w:val="18"/>
                              <w:lang w:val="es-ES"/>
                            </w:rPr>
                          </w:pPr>
                          <w:hyperlink r:id="rId1" w:history="1">
                            <w:r w:rsidRPr="00812A6C">
                              <w:rPr>
                                <w:rStyle w:val="Hipervnculo"/>
                                <w:sz w:val="32"/>
                                <w:szCs w:val="18"/>
                                <w:lang w:val="es-ES"/>
                              </w:rPr>
                              <w:t>www.datasolutions.com</w:t>
                            </w:r>
                          </w:hyperlink>
                          <w:r w:rsidRPr="00812A6C">
                            <w:rPr>
                              <w:color w:val="FFFFFF" w:themeColor="background1"/>
                              <w:sz w:val="32"/>
                              <w:szCs w:val="18"/>
                              <w:lang w:val="es-ES"/>
                            </w:rPr>
                            <w:t xml:space="preserve">              1800 - DOCUMENTO</w:t>
                          </w:r>
                        </w:p>
                      </w:txbxContent>
                    </wps:txbx>
                    <wps:bodyPr rot="0" vert="horz" wrap="square" lIns="228600" tIns="228600" rIns="228600" bIns="228600" anchor="t"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17E2C4C7" id="AutoShape 1" o:spid="_x0000_s1027" style="position:absolute;margin-left:-2.25pt;margin-top:1.85pt;width:616.75pt;height:67.5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bottom-margin-area;mso-width-percent:0;mso-height-percent:0;mso-width-relative:margin;mso-height-relative:margin;v-text-anchor:top" arcsize="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" o:allowincell="f" fillcolor="#4f81bd" strokecolor="#4f81bd">
              <v:fill color2="#8eaed5" rotate="t" focus="100%" type="gradient"/>
              <v:shadow on="t" type="perspective" color="#bfbfbf" opacity=".5" origin="-.5,-.5" offset="51pt,-10pt" matrix=".75,,,.75"/>
              <v:textbox inset="18pt,18pt,18pt,18pt">
                <w:txbxContent>
                  <w:p w:rsidR="004B4642" w:rsidRPr="00812A6C" w:rsidRDefault="004B4642" w:rsidP="004B4642">
                    <w:pPr>
                      <w:jc w:val="center"/>
                      <w:rPr>
                        <w:color w:val="FFFFFF" w:themeColor="background1"/>
                        <w:sz w:val="32"/>
                        <w:szCs w:val="18"/>
                        <w:lang w:val="es-ES"/>
                      </w:rPr>
                    </w:pPr>
                    <w:hyperlink r:id="rId2" w:history="1">
                      <w:r w:rsidRPr="00812A6C">
                        <w:rPr>
                          <w:rStyle w:val="Hipervnculo"/>
                          <w:sz w:val="32"/>
                          <w:szCs w:val="18"/>
                          <w:lang w:val="es-ES"/>
                        </w:rPr>
                        <w:t>www.datasolutions.com</w:t>
                      </w:r>
                    </w:hyperlink>
                    <w:r w:rsidRPr="00812A6C">
                      <w:rPr>
                        <w:color w:val="FFFFFF" w:themeColor="background1"/>
                        <w:sz w:val="32"/>
                        <w:szCs w:val="18"/>
                        <w:lang w:val="es-ES"/>
                      </w:rPr>
                      <w:t xml:space="preserve">              1800 - DOCUMENTO</w:t>
                    </w:r>
                  </w:p>
                </w:txbxContent>
              </v:textbox>
              <w10:wrap anchorx="page" anchory="margin"/>
            </v:round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8184B" w:rsidRDefault="0038184B" w:rsidP="004B4642">
      <w:pPr>
        <w:spacing w:after="0" w:line="240" w:lineRule="auto"/>
      </w:pPr>
      <w:r>
        <w:separator/>
      </w:r>
    </w:p>
  </w:footnote>
  <w:footnote w:type="continuationSeparator" w:id="0">
    <w:p w:rsidR="0038184B" w:rsidRDefault="0038184B" w:rsidP="004B464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B4642" w:rsidRPr="005655F1" w:rsidRDefault="004B4642" w:rsidP="004B4642">
    <w:pPr>
      <w:spacing w:after="0" w:line="240" w:lineRule="auto"/>
      <w:rPr>
        <w:b/>
        <w:sz w:val="18"/>
        <w:lang w:val="es-ES"/>
      </w:rPr>
    </w:pPr>
    <w:r>
      <w:rPr>
        <w:noProof/>
      </w:rPr>
      <w:drawing>
        <wp:anchor distT="0" distB="0" distL="114300" distR="114300" simplePos="0" relativeHeight="251660288" behindDoc="0" locked="0" layoutInCell="1" allowOverlap="1" wp14:anchorId="3850A473" wp14:editId="08C19445">
          <wp:simplePos x="0" y="0"/>
          <wp:positionH relativeFrom="margin">
            <wp:posOffset>4360714</wp:posOffset>
          </wp:positionH>
          <wp:positionV relativeFrom="paragraph">
            <wp:posOffset>-189230</wp:posOffset>
          </wp:positionV>
          <wp:extent cx="1595120" cy="637608"/>
          <wp:effectExtent l="0" t="0" r="5080" b="0"/>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95120" cy="637608"/>
                  </a:xfrm>
                  <a:prstGeom prst="rect">
                    <a:avLst/>
                  </a:prstGeom>
                  <a:noFill/>
                  <a:ln>
                    <a:noFill/>
                  </a:ln>
                </pic:spPr>
              </pic:pic>
            </a:graphicData>
          </a:graphic>
          <wp14:sizeRelH relativeFrom="page">
            <wp14:pctWidth>0</wp14:pctWidth>
          </wp14:sizeRelH>
          <wp14:sizeRelV relativeFrom="page">
            <wp14:pctHeight>0</wp14:pctHeight>
          </wp14:sizeRelV>
        </wp:anchor>
      </w:drawing>
    </w:r>
    <w:r w:rsidRPr="005655F1">
      <w:rPr>
        <w:b/>
        <w:lang w:val="es-ES"/>
      </w:rPr>
      <w:t>Guayaquil:</w:t>
    </w:r>
  </w:p>
  <w:p w:rsidR="004B4642" w:rsidRPr="005655F1" w:rsidRDefault="004B4642" w:rsidP="004B4642">
    <w:pPr>
      <w:spacing w:after="0" w:line="240" w:lineRule="auto"/>
      <w:rPr>
        <w:b/>
        <w:sz w:val="18"/>
        <w:lang w:val="es-ES"/>
      </w:rPr>
    </w:pPr>
    <w:r w:rsidRPr="005655F1">
      <w:rPr>
        <w:b/>
        <w:sz w:val="20"/>
        <w:lang w:val="es-ES"/>
      </w:rPr>
      <w:t>Av. Domingo Comín S/N y la Onceava Ed. Anglo Automotriz</w:t>
    </w:r>
    <w:r w:rsidRPr="005655F1">
      <w:rPr>
        <w:b/>
        <w:sz w:val="18"/>
        <w:lang w:val="es-ES"/>
      </w:rPr>
      <w:tab/>
    </w:r>
  </w:p>
  <w:p w:rsidR="004B4642" w:rsidRPr="005655F1" w:rsidRDefault="004B4642" w:rsidP="004B4642">
    <w:pPr>
      <w:spacing w:after="0" w:line="240" w:lineRule="auto"/>
      <w:rPr>
        <w:b/>
        <w:sz w:val="18"/>
        <w:lang w:val="es-ES"/>
      </w:rPr>
    </w:pPr>
    <w:r w:rsidRPr="005655F1">
      <w:rPr>
        <w:b/>
        <w:sz w:val="18"/>
        <w:lang w:val="es-ES"/>
      </w:rPr>
      <w:t>PBX: 2429977</w:t>
    </w:r>
    <w:r w:rsidRPr="000F2DD1">
      <w:rPr>
        <w:b/>
        <w:noProof/>
        <w:sz w:val="36"/>
        <w:u w:val="double"/>
        <w:lang w:eastAsia="es-EC"/>
      </w:rPr>
      <w:t xml:space="preserve"> </w:t>
    </w:r>
  </w:p>
  <w:p w:rsidR="004B4642" w:rsidRPr="00FF0B7B" w:rsidRDefault="004B4642" w:rsidP="004B4642">
    <w:pPr>
      <w:spacing w:after="0" w:line="240" w:lineRule="auto"/>
      <w:rPr>
        <w:b/>
        <w:color w:val="000000" w:themeColor="text1"/>
        <w:sz w:val="20"/>
        <w:lang w:val="es-ES"/>
      </w:rPr>
    </w:pPr>
    <w:r w:rsidRPr="000F2DD1">
      <w:rPr>
        <w:b/>
        <w:bCs/>
        <w:color w:val="000000" w:themeColor="text1"/>
        <w:lang w:eastAsia="es-ES"/>
      </w:rPr>
      <w:t>DIR UIO</w:t>
    </w:r>
    <w:r w:rsidRPr="000F2DD1">
      <w:rPr>
        <w:b/>
        <w:color w:val="000000" w:themeColor="text1"/>
        <w:sz w:val="20"/>
        <w:szCs w:val="20"/>
        <w:lang w:eastAsia="es-ES"/>
      </w:rPr>
      <w:t xml:space="preserve"> Av. La Prensa N70-121 y Pablo Picasso. Complejo Industrial y Comercial El Condado – Arrendamiento Las Violetas, Bodega 18X</w:t>
    </w:r>
  </w:p>
  <w:p w:rsidR="004B4642" w:rsidRPr="005655F1" w:rsidRDefault="004B4642" w:rsidP="004B4642">
    <w:pPr>
      <w:spacing w:after="0" w:line="240" w:lineRule="auto"/>
      <w:rPr>
        <w:b/>
        <w:sz w:val="18"/>
        <w:lang w:val="es-ES"/>
      </w:rPr>
    </w:pPr>
    <w:r w:rsidRPr="00FF0B7B">
      <w:rPr>
        <w:b/>
        <w:color w:val="000000" w:themeColor="text1"/>
        <w:sz w:val="18"/>
        <w:lang w:val="es-ES"/>
      </w:rPr>
      <w:t>N.º OE 12-193</w:t>
    </w:r>
  </w:p>
  <w:p w:rsidR="004B4642" w:rsidRDefault="004B4642">
    <w:pPr>
      <w:pStyle w:val="Encabezado"/>
    </w:pPr>
    <w:r>
      <w:rPr>
        <w:noProof/>
      </w:rPr>
      <mc:AlternateContent>
        <mc:Choice Requires="wps">
          <w:drawing>
            <wp:anchor distT="0" distB="0" distL="114300" distR="114300" simplePos="0" relativeHeight="251659264" behindDoc="0" locked="0" layoutInCell="1" allowOverlap="1" wp14:anchorId="0561BFEF" wp14:editId="120CF564">
              <wp:simplePos x="0" y="0"/>
              <wp:positionH relativeFrom="column">
                <wp:posOffset>-13335</wp:posOffset>
              </wp:positionH>
              <wp:positionV relativeFrom="paragraph">
                <wp:posOffset>48895</wp:posOffset>
              </wp:positionV>
              <wp:extent cx="5969000" cy="0"/>
              <wp:effectExtent l="0" t="0" r="0" b="0"/>
              <wp:wrapNone/>
              <wp:docPr id="8" name="Connecteur droit 1"/>
              <wp:cNvGraphicFramePr/>
              <a:graphic xmlns:a="http://schemas.openxmlformats.org/drawingml/2006/main">
                <a:graphicData uri="http://schemas.microsoft.com/office/word/2010/wordprocessingShape">
                  <wps:wsp>
                    <wps:cNvCnPr/>
                    <wps:spPr>
                      <a:xfrm>
                        <a:off x="0" y="0"/>
                        <a:ext cx="59690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5467E2D" id="Connecteur droit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1.05pt,3.85pt" to="468.95pt,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" strokecolor="#4472c4 [3204]" strokeweight=".5pt">
              <v:stroke joinstyle="miter"/>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C203B"/>
    <w:multiLevelType w:val="hybridMultilevel"/>
    <w:tmpl w:val="7CA8B2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1A95980"/>
    <w:multiLevelType w:val="hybridMultilevel"/>
    <w:tmpl w:val="1F1E3926"/>
    <w:lvl w:ilvl="0" w:tplc="300A000D">
      <w:start w:val="1"/>
      <w:numFmt w:val="bullet"/>
      <w:lvlText w:val=""/>
      <w:lvlJc w:val="left"/>
      <w:pPr>
        <w:ind w:left="720" w:hanging="360"/>
      </w:pPr>
      <w:rPr>
        <w:rFonts w:ascii="Wingdings" w:hAnsi="Wingdings"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2" w15:restartNumberingAfterBreak="0">
    <w:nsid w:val="024245B2"/>
    <w:multiLevelType w:val="hybridMultilevel"/>
    <w:tmpl w:val="F078EB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1714D5B"/>
    <w:multiLevelType w:val="hybridMultilevel"/>
    <w:tmpl w:val="E648FD72"/>
    <w:lvl w:ilvl="0" w:tplc="300A000D">
      <w:start w:val="1"/>
      <w:numFmt w:val="bullet"/>
      <w:lvlText w:val=""/>
      <w:lvlJc w:val="left"/>
      <w:pPr>
        <w:ind w:left="720" w:hanging="360"/>
      </w:pPr>
      <w:rPr>
        <w:rFonts w:ascii="Wingdings" w:hAnsi="Wingdings"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4" w15:restartNumberingAfterBreak="0">
    <w:nsid w:val="14251071"/>
    <w:multiLevelType w:val="hybridMultilevel"/>
    <w:tmpl w:val="CAC478A0"/>
    <w:lvl w:ilvl="0" w:tplc="040C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5" w15:restartNumberingAfterBreak="0">
    <w:nsid w:val="15BF72CE"/>
    <w:multiLevelType w:val="hybridMultilevel"/>
    <w:tmpl w:val="1C32F806"/>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87E423B"/>
    <w:multiLevelType w:val="hybridMultilevel"/>
    <w:tmpl w:val="E4E85B92"/>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7" w15:restartNumberingAfterBreak="0">
    <w:nsid w:val="1BCB0306"/>
    <w:multiLevelType w:val="hybridMultilevel"/>
    <w:tmpl w:val="3A66D030"/>
    <w:lvl w:ilvl="0" w:tplc="300A0003">
      <w:start w:val="1"/>
      <w:numFmt w:val="bullet"/>
      <w:lvlText w:val="o"/>
      <w:lvlJc w:val="left"/>
      <w:pPr>
        <w:ind w:left="1440" w:hanging="360"/>
      </w:pPr>
      <w:rPr>
        <w:rFonts w:ascii="Courier New" w:hAnsi="Courier New" w:cs="Courier New" w:hint="default"/>
      </w:rPr>
    </w:lvl>
    <w:lvl w:ilvl="1" w:tplc="300A0003" w:tentative="1">
      <w:start w:val="1"/>
      <w:numFmt w:val="bullet"/>
      <w:lvlText w:val="o"/>
      <w:lvlJc w:val="left"/>
      <w:pPr>
        <w:ind w:left="2160" w:hanging="360"/>
      </w:pPr>
      <w:rPr>
        <w:rFonts w:ascii="Courier New" w:hAnsi="Courier New" w:cs="Courier New" w:hint="default"/>
      </w:rPr>
    </w:lvl>
    <w:lvl w:ilvl="2" w:tplc="300A0005" w:tentative="1">
      <w:start w:val="1"/>
      <w:numFmt w:val="bullet"/>
      <w:lvlText w:val=""/>
      <w:lvlJc w:val="left"/>
      <w:pPr>
        <w:ind w:left="2880" w:hanging="360"/>
      </w:pPr>
      <w:rPr>
        <w:rFonts w:ascii="Wingdings" w:hAnsi="Wingdings" w:hint="default"/>
      </w:rPr>
    </w:lvl>
    <w:lvl w:ilvl="3" w:tplc="300A0001" w:tentative="1">
      <w:start w:val="1"/>
      <w:numFmt w:val="bullet"/>
      <w:lvlText w:val=""/>
      <w:lvlJc w:val="left"/>
      <w:pPr>
        <w:ind w:left="3600" w:hanging="360"/>
      </w:pPr>
      <w:rPr>
        <w:rFonts w:ascii="Symbol" w:hAnsi="Symbol" w:hint="default"/>
      </w:rPr>
    </w:lvl>
    <w:lvl w:ilvl="4" w:tplc="300A0003" w:tentative="1">
      <w:start w:val="1"/>
      <w:numFmt w:val="bullet"/>
      <w:lvlText w:val="o"/>
      <w:lvlJc w:val="left"/>
      <w:pPr>
        <w:ind w:left="4320" w:hanging="360"/>
      </w:pPr>
      <w:rPr>
        <w:rFonts w:ascii="Courier New" w:hAnsi="Courier New" w:cs="Courier New" w:hint="default"/>
      </w:rPr>
    </w:lvl>
    <w:lvl w:ilvl="5" w:tplc="300A0005" w:tentative="1">
      <w:start w:val="1"/>
      <w:numFmt w:val="bullet"/>
      <w:lvlText w:val=""/>
      <w:lvlJc w:val="left"/>
      <w:pPr>
        <w:ind w:left="5040" w:hanging="360"/>
      </w:pPr>
      <w:rPr>
        <w:rFonts w:ascii="Wingdings" w:hAnsi="Wingdings" w:hint="default"/>
      </w:rPr>
    </w:lvl>
    <w:lvl w:ilvl="6" w:tplc="300A0001" w:tentative="1">
      <w:start w:val="1"/>
      <w:numFmt w:val="bullet"/>
      <w:lvlText w:val=""/>
      <w:lvlJc w:val="left"/>
      <w:pPr>
        <w:ind w:left="5760" w:hanging="360"/>
      </w:pPr>
      <w:rPr>
        <w:rFonts w:ascii="Symbol" w:hAnsi="Symbol" w:hint="default"/>
      </w:rPr>
    </w:lvl>
    <w:lvl w:ilvl="7" w:tplc="300A0003" w:tentative="1">
      <w:start w:val="1"/>
      <w:numFmt w:val="bullet"/>
      <w:lvlText w:val="o"/>
      <w:lvlJc w:val="left"/>
      <w:pPr>
        <w:ind w:left="6480" w:hanging="360"/>
      </w:pPr>
      <w:rPr>
        <w:rFonts w:ascii="Courier New" w:hAnsi="Courier New" w:cs="Courier New" w:hint="default"/>
      </w:rPr>
    </w:lvl>
    <w:lvl w:ilvl="8" w:tplc="300A0005" w:tentative="1">
      <w:start w:val="1"/>
      <w:numFmt w:val="bullet"/>
      <w:lvlText w:val=""/>
      <w:lvlJc w:val="left"/>
      <w:pPr>
        <w:ind w:left="7200" w:hanging="360"/>
      </w:pPr>
      <w:rPr>
        <w:rFonts w:ascii="Wingdings" w:hAnsi="Wingdings" w:hint="default"/>
      </w:rPr>
    </w:lvl>
  </w:abstractNum>
  <w:abstractNum w:abstractNumId="8" w15:restartNumberingAfterBreak="0">
    <w:nsid w:val="1BE54F13"/>
    <w:multiLevelType w:val="hybridMultilevel"/>
    <w:tmpl w:val="982E9AD4"/>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C49548A"/>
    <w:multiLevelType w:val="hybridMultilevel"/>
    <w:tmpl w:val="179883A0"/>
    <w:lvl w:ilvl="0" w:tplc="0C0A0001">
      <w:start w:val="1"/>
      <w:numFmt w:val="bullet"/>
      <w:lvlText w:val=""/>
      <w:lvlJc w:val="left"/>
      <w:pPr>
        <w:ind w:left="1080" w:hanging="360"/>
      </w:pPr>
      <w:rPr>
        <w:rFonts w:ascii="Symbol" w:hAnsi="Symbol" w:hint="default"/>
      </w:rPr>
    </w:lvl>
    <w:lvl w:ilvl="1" w:tplc="0C0A0003">
      <w:start w:val="1"/>
      <w:numFmt w:val="bullet"/>
      <w:lvlText w:val="o"/>
      <w:lvlJc w:val="left"/>
      <w:pPr>
        <w:ind w:left="1800" w:hanging="360"/>
      </w:pPr>
      <w:rPr>
        <w:rFonts w:ascii="Courier New" w:hAnsi="Courier New" w:cs="Courier New" w:hint="default"/>
      </w:rPr>
    </w:lvl>
    <w:lvl w:ilvl="2" w:tplc="0C0A0005">
      <w:start w:val="1"/>
      <w:numFmt w:val="bullet"/>
      <w:lvlText w:val=""/>
      <w:lvlJc w:val="left"/>
      <w:pPr>
        <w:ind w:left="2520" w:hanging="360"/>
      </w:pPr>
      <w:rPr>
        <w:rFonts w:ascii="Wingdings" w:hAnsi="Wingdings" w:hint="default"/>
      </w:rPr>
    </w:lvl>
    <w:lvl w:ilvl="3" w:tplc="0C0A0001">
      <w:start w:val="1"/>
      <w:numFmt w:val="bullet"/>
      <w:lvlText w:val=""/>
      <w:lvlJc w:val="left"/>
      <w:pPr>
        <w:ind w:left="3240" w:hanging="360"/>
      </w:pPr>
      <w:rPr>
        <w:rFonts w:ascii="Symbol" w:hAnsi="Symbol" w:hint="default"/>
      </w:rPr>
    </w:lvl>
    <w:lvl w:ilvl="4" w:tplc="0C0A0003">
      <w:start w:val="1"/>
      <w:numFmt w:val="bullet"/>
      <w:lvlText w:val="o"/>
      <w:lvlJc w:val="left"/>
      <w:pPr>
        <w:ind w:left="3960" w:hanging="360"/>
      </w:pPr>
      <w:rPr>
        <w:rFonts w:ascii="Courier New" w:hAnsi="Courier New" w:cs="Courier New" w:hint="default"/>
      </w:rPr>
    </w:lvl>
    <w:lvl w:ilvl="5" w:tplc="0C0A0005">
      <w:start w:val="1"/>
      <w:numFmt w:val="bullet"/>
      <w:lvlText w:val=""/>
      <w:lvlJc w:val="left"/>
      <w:pPr>
        <w:ind w:left="4680" w:hanging="360"/>
      </w:pPr>
      <w:rPr>
        <w:rFonts w:ascii="Wingdings" w:hAnsi="Wingdings" w:hint="default"/>
      </w:rPr>
    </w:lvl>
    <w:lvl w:ilvl="6" w:tplc="0C0A0001">
      <w:start w:val="1"/>
      <w:numFmt w:val="bullet"/>
      <w:lvlText w:val=""/>
      <w:lvlJc w:val="left"/>
      <w:pPr>
        <w:ind w:left="5400" w:hanging="360"/>
      </w:pPr>
      <w:rPr>
        <w:rFonts w:ascii="Symbol" w:hAnsi="Symbol" w:hint="default"/>
      </w:rPr>
    </w:lvl>
    <w:lvl w:ilvl="7" w:tplc="0C0A0003">
      <w:start w:val="1"/>
      <w:numFmt w:val="bullet"/>
      <w:lvlText w:val="o"/>
      <w:lvlJc w:val="left"/>
      <w:pPr>
        <w:ind w:left="6120" w:hanging="360"/>
      </w:pPr>
      <w:rPr>
        <w:rFonts w:ascii="Courier New" w:hAnsi="Courier New" w:cs="Courier New" w:hint="default"/>
      </w:rPr>
    </w:lvl>
    <w:lvl w:ilvl="8" w:tplc="0C0A0005">
      <w:start w:val="1"/>
      <w:numFmt w:val="bullet"/>
      <w:lvlText w:val=""/>
      <w:lvlJc w:val="left"/>
      <w:pPr>
        <w:ind w:left="6840" w:hanging="360"/>
      </w:pPr>
      <w:rPr>
        <w:rFonts w:ascii="Wingdings" w:hAnsi="Wingdings" w:hint="default"/>
      </w:rPr>
    </w:lvl>
  </w:abstractNum>
  <w:abstractNum w:abstractNumId="10" w15:restartNumberingAfterBreak="0">
    <w:nsid w:val="1F937C4C"/>
    <w:multiLevelType w:val="hybridMultilevel"/>
    <w:tmpl w:val="765E7B7E"/>
    <w:lvl w:ilvl="0" w:tplc="300A0003">
      <w:start w:val="1"/>
      <w:numFmt w:val="bullet"/>
      <w:lvlText w:val="o"/>
      <w:lvlJc w:val="left"/>
      <w:pPr>
        <w:ind w:left="1440" w:hanging="360"/>
      </w:pPr>
      <w:rPr>
        <w:rFonts w:ascii="Courier New" w:hAnsi="Courier New" w:cs="Courier New" w:hint="default"/>
      </w:rPr>
    </w:lvl>
    <w:lvl w:ilvl="1" w:tplc="300A0003" w:tentative="1">
      <w:start w:val="1"/>
      <w:numFmt w:val="bullet"/>
      <w:lvlText w:val="o"/>
      <w:lvlJc w:val="left"/>
      <w:pPr>
        <w:ind w:left="2160" w:hanging="360"/>
      </w:pPr>
      <w:rPr>
        <w:rFonts w:ascii="Courier New" w:hAnsi="Courier New" w:cs="Courier New" w:hint="default"/>
      </w:rPr>
    </w:lvl>
    <w:lvl w:ilvl="2" w:tplc="300A0005" w:tentative="1">
      <w:start w:val="1"/>
      <w:numFmt w:val="bullet"/>
      <w:lvlText w:val=""/>
      <w:lvlJc w:val="left"/>
      <w:pPr>
        <w:ind w:left="2880" w:hanging="360"/>
      </w:pPr>
      <w:rPr>
        <w:rFonts w:ascii="Wingdings" w:hAnsi="Wingdings" w:hint="default"/>
      </w:rPr>
    </w:lvl>
    <w:lvl w:ilvl="3" w:tplc="300A0001" w:tentative="1">
      <w:start w:val="1"/>
      <w:numFmt w:val="bullet"/>
      <w:lvlText w:val=""/>
      <w:lvlJc w:val="left"/>
      <w:pPr>
        <w:ind w:left="3600" w:hanging="360"/>
      </w:pPr>
      <w:rPr>
        <w:rFonts w:ascii="Symbol" w:hAnsi="Symbol" w:hint="default"/>
      </w:rPr>
    </w:lvl>
    <w:lvl w:ilvl="4" w:tplc="300A0003" w:tentative="1">
      <w:start w:val="1"/>
      <w:numFmt w:val="bullet"/>
      <w:lvlText w:val="o"/>
      <w:lvlJc w:val="left"/>
      <w:pPr>
        <w:ind w:left="4320" w:hanging="360"/>
      </w:pPr>
      <w:rPr>
        <w:rFonts w:ascii="Courier New" w:hAnsi="Courier New" w:cs="Courier New" w:hint="default"/>
      </w:rPr>
    </w:lvl>
    <w:lvl w:ilvl="5" w:tplc="300A0005" w:tentative="1">
      <w:start w:val="1"/>
      <w:numFmt w:val="bullet"/>
      <w:lvlText w:val=""/>
      <w:lvlJc w:val="left"/>
      <w:pPr>
        <w:ind w:left="5040" w:hanging="360"/>
      </w:pPr>
      <w:rPr>
        <w:rFonts w:ascii="Wingdings" w:hAnsi="Wingdings" w:hint="default"/>
      </w:rPr>
    </w:lvl>
    <w:lvl w:ilvl="6" w:tplc="300A0001" w:tentative="1">
      <w:start w:val="1"/>
      <w:numFmt w:val="bullet"/>
      <w:lvlText w:val=""/>
      <w:lvlJc w:val="left"/>
      <w:pPr>
        <w:ind w:left="5760" w:hanging="360"/>
      </w:pPr>
      <w:rPr>
        <w:rFonts w:ascii="Symbol" w:hAnsi="Symbol" w:hint="default"/>
      </w:rPr>
    </w:lvl>
    <w:lvl w:ilvl="7" w:tplc="300A0003" w:tentative="1">
      <w:start w:val="1"/>
      <w:numFmt w:val="bullet"/>
      <w:lvlText w:val="o"/>
      <w:lvlJc w:val="left"/>
      <w:pPr>
        <w:ind w:left="6480" w:hanging="360"/>
      </w:pPr>
      <w:rPr>
        <w:rFonts w:ascii="Courier New" w:hAnsi="Courier New" w:cs="Courier New" w:hint="default"/>
      </w:rPr>
    </w:lvl>
    <w:lvl w:ilvl="8" w:tplc="300A0005" w:tentative="1">
      <w:start w:val="1"/>
      <w:numFmt w:val="bullet"/>
      <w:lvlText w:val=""/>
      <w:lvlJc w:val="left"/>
      <w:pPr>
        <w:ind w:left="7200" w:hanging="360"/>
      </w:pPr>
      <w:rPr>
        <w:rFonts w:ascii="Wingdings" w:hAnsi="Wingdings" w:hint="default"/>
      </w:rPr>
    </w:lvl>
  </w:abstractNum>
  <w:abstractNum w:abstractNumId="11" w15:restartNumberingAfterBreak="0">
    <w:nsid w:val="22F2468F"/>
    <w:multiLevelType w:val="hybridMultilevel"/>
    <w:tmpl w:val="16F2C73A"/>
    <w:lvl w:ilvl="0" w:tplc="0C0A0001">
      <w:start w:val="1"/>
      <w:numFmt w:val="bullet"/>
      <w:lvlText w:val=""/>
      <w:lvlJc w:val="left"/>
      <w:pPr>
        <w:ind w:left="927" w:hanging="360"/>
      </w:pPr>
      <w:rPr>
        <w:rFonts w:ascii="Symbol" w:hAnsi="Symbol" w:hint="default"/>
      </w:rPr>
    </w:lvl>
    <w:lvl w:ilvl="1" w:tplc="0C0A0003" w:tentative="1">
      <w:start w:val="1"/>
      <w:numFmt w:val="bullet"/>
      <w:lvlText w:val="o"/>
      <w:lvlJc w:val="left"/>
      <w:pPr>
        <w:ind w:left="1647" w:hanging="360"/>
      </w:pPr>
      <w:rPr>
        <w:rFonts w:ascii="Courier New" w:hAnsi="Courier New" w:cs="Courier New" w:hint="default"/>
      </w:rPr>
    </w:lvl>
    <w:lvl w:ilvl="2" w:tplc="0C0A0005" w:tentative="1">
      <w:start w:val="1"/>
      <w:numFmt w:val="bullet"/>
      <w:lvlText w:val=""/>
      <w:lvlJc w:val="left"/>
      <w:pPr>
        <w:ind w:left="2367" w:hanging="360"/>
      </w:pPr>
      <w:rPr>
        <w:rFonts w:ascii="Wingdings" w:hAnsi="Wingdings" w:hint="default"/>
      </w:rPr>
    </w:lvl>
    <w:lvl w:ilvl="3" w:tplc="0C0A0001" w:tentative="1">
      <w:start w:val="1"/>
      <w:numFmt w:val="bullet"/>
      <w:lvlText w:val=""/>
      <w:lvlJc w:val="left"/>
      <w:pPr>
        <w:ind w:left="3087" w:hanging="360"/>
      </w:pPr>
      <w:rPr>
        <w:rFonts w:ascii="Symbol" w:hAnsi="Symbol" w:hint="default"/>
      </w:rPr>
    </w:lvl>
    <w:lvl w:ilvl="4" w:tplc="0C0A0003" w:tentative="1">
      <w:start w:val="1"/>
      <w:numFmt w:val="bullet"/>
      <w:lvlText w:val="o"/>
      <w:lvlJc w:val="left"/>
      <w:pPr>
        <w:ind w:left="3807" w:hanging="360"/>
      </w:pPr>
      <w:rPr>
        <w:rFonts w:ascii="Courier New" w:hAnsi="Courier New" w:cs="Courier New" w:hint="default"/>
      </w:rPr>
    </w:lvl>
    <w:lvl w:ilvl="5" w:tplc="0C0A0005" w:tentative="1">
      <w:start w:val="1"/>
      <w:numFmt w:val="bullet"/>
      <w:lvlText w:val=""/>
      <w:lvlJc w:val="left"/>
      <w:pPr>
        <w:ind w:left="4527" w:hanging="360"/>
      </w:pPr>
      <w:rPr>
        <w:rFonts w:ascii="Wingdings" w:hAnsi="Wingdings" w:hint="default"/>
      </w:rPr>
    </w:lvl>
    <w:lvl w:ilvl="6" w:tplc="0C0A0001" w:tentative="1">
      <w:start w:val="1"/>
      <w:numFmt w:val="bullet"/>
      <w:lvlText w:val=""/>
      <w:lvlJc w:val="left"/>
      <w:pPr>
        <w:ind w:left="5247" w:hanging="360"/>
      </w:pPr>
      <w:rPr>
        <w:rFonts w:ascii="Symbol" w:hAnsi="Symbol" w:hint="default"/>
      </w:rPr>
    </w:lvl>
    <w:lvl w:ilvl="7" w:tplc="0C0A0003" w:tentative="1">
      <w:start w:val="1"/>
      <w:numFmt w:val="bullet"/>
      <w:lvlText w:val="o"/>
      <w:lvlJc w:val="left"/>
      <w:pPr>
        <w:ind w:left="5967" w:hanging="360"/>
      </w:pPr>
      <w:rPr>
        <w:rFonts w:ascii="Courier New" w:hAnsi="Courier New" w:cs="Courier New" w:hint="default"/>
      </w:rPr>
    </w:lvl>
    <w:lvl w:ilvl="8" w:tplc="0C0A0005" w:tentative="1">
      <w:start w:val="1"/>
      <w:numFmt w:val="bullet"/>
      <w:lvlText w:val=""/>
      <w:lvlJc w:val="left"/>
      <w:pPr>
        <w:ind w:left="6687" w:hanging="360"/>
      </w:pPr>
      <w:rPr>
        <w:rFonts w:ascii="Wingdings" w:hAnsi="Wingdings" w:hint="default"/>
      </w:rPr>
    </w:lvl>
  </w:abstractNum>
  <w:abstractNum w:abstractNumId="12" w15:restartNumberingAfterBreak="0">
    <w:nsid w:val="2ECF7A46"/>
    <w:multiLevelType w:val="hybridMultilevel"/>
    <w:tmpl w:val="6032C270"/>
    <w:lvl w:ilvl="0" w:tplc="300A0003">
      <w:start w:val="1"/>
      <w:numFmt w:val="bullet"/>
      <w:lvlText w:val="o"/>
      <w:lvlJc w:val="left"/>
      <w:pPr>
        <w:ind w:left="1440" w:hanging="360"/>
      </w:pPr>
      <w:rPr>
        <w:rFonts w:ascii="Courier New" w:hAnsi="Courier New" w:cs="Courier New" w:hint="default"/>
      </w:rPr>
    </w:lvl>
    <w:lvl w:ilvl="1" w:tplc="300A0003" w:tentative="1">
      <w:start w:val="1"/>
      <w:numFmt w:val="bullet"/>
      <w:lvlText w:val="o"/>
      <w:lvlJc w:val="left"/>
      <w:pPr>
        <w:ind w:left="2160" w:hanging="360"/>
      </w:pPr>
      <w:rPr>
        <w:rFonts w:ascii="Courier New" w:hAnsi="Courier New" w:cs="Courier New" w:hint="default"/>
      </w:rPr>
    </w:lvl>
    <w:lvl w:ilvl="2" w:tplc="300A0005" w:tentative="1">
      <w:start w:val="1"/>
      <w:numFmt w:val="bullet"/>
      <w:lvlText w:val=""/>
      <w:lvlJc w:val="left"/>
      <w:pPr>
        <w:ind w:left="2880" w:hanging="360"/>
      </w:pPr>
      <w:rPr>
        <w:rFonts w:ascii="Wingdings" w:hAnsi="Wingdings" w:hint="default"/>
      </w:rPr>
    </w:lvl>
    <w:lvl w:ilvl="3" w:tplc="300A0001" w:tentative="1">
      <w:start w:val="1"/>
      <w:numFmt w:val="bullet"/>
      <w:lvlText w:val=""/>
      <w:lvlJc w:val="left"/>
      <w:pPr>
        <w:ind w:left="3600" w:hanging="360"/>
      </w:pPr>
      <w:rPr>
        <w:rFonts w:ascii="Symbol" w:hAnsi="Symbol" w:hint="default"/>
      </w:rPr>
    </w:lvl>
    <w:lvl w:ilvl="4" w:tplc="300A0003" w:tentative="1">
      <w:start w:val="1"/>
      <w:numFmt w:val="bullet"/>
      <w:lvlText w:val="o"/>
      <w:lvlJc w:val="left"/>
      <w:pPr>
        <w:ind w:left="4320" w:hanging="360"/>
      </w:pPr>
      <w:rPr>
        <w:rFonts w:ascii="Courier New" w:hAnsi="Courier New" w:cs="Courier New" w:hint="default"/>
      </w:rPr>
    </w:lvl>
    <w:lvl w:ilvl="5" w:tplc="300A0005" w:tentative="1">
      <w:start w:val="1"/>
      <w:numFmt w:val="bullet"/>
      <w:lvlText w:val=""/>
      <w:lvlJc w:val="left"/>
      <w:pPr>
        <w:ind w:left="5040" w:hanging="360"/>
      </w:pPr>
      <w:rPr>
        <w:rFonts w:ascii="Wingdings" w:hAnsi="Wingdings" w:hint="default"/>
      </w:rPr>
    </w:lvl>
    <w:lvl w:ilvl="6" w:tplc="300A0001" w:tentative="1">
      <w:start w:val="1"/>
      <w:numFmt w:val="bullet"/>
      <w:lvlText w:val=""/>
      <w:lvlJc w:val="left"/>
      <w:pPr>
        <w:ind w:left="5760" w:hanging="360"/>
      </w:pPr>
      <w:rPr>
        <w:rFonts w:ascii="Symbol" w:hAnsi="Symbol" w:hint="default"/>
      </w:rPr>
    </w:lvl>
    <w:lvl w:ilvl="7" w:tplc="300A0003" w:tentative="1">
      <w:start w:val="1"/>
      <w:numFmt w:val="bullet"/>
      <w:lvlText w:val="o"/>
      <w:lvlJc w:val="left"/>
      <w:pPr>
        <w:ind w:left="6480" w:hanging="360"/>
      </w:pPr>
      <w:rPr>
        <w:rFonts w:ascii="Courier New" w:hAnsi="Courier New" w:cs="Courier New" w:hint="default"/>
      </w:rPr>
    </w:lvl>
    <w:lvl w:ilvl="8" w:tplc="300A0005" w:tentative="1">
      <w:start w:val="1"/>
      <w:numFmt w:val="bullet"/>
      <w:lvlText w:val=""/>
      <w:lvlJc w:val="left"/>
      <w:pPr>
        <w:ind w:left="7200" w:hanging="360"/>
      </w:pPr>
      <w:rPr>
        <w:rFonts w:ascii="Wingdings" w:hAnsi="Wingdings" w:hint="default"/>
      </w:rPr>
    </w:lvl>
  </w:abstractNum>
  <w:abstractNum w:abstractNumId="13" w15:restartNumberingAfterBreak="0">
    <w:nsid w:val="37ED465F"/>
    <w:multiLevelType w:val="hybridMultilevel"/>
    <w:tmpl w:val="D248C862"/>
    <w:lvl w:ilvl="0" w:tplc="300A0001">
      <w:start w:val="1"/>
      <w:numFmt w:val="bullet"/>
      <w:lvlText w:val=""/>
      <w:lvlJc w:val="left"/>
      <w:pPr>
        <w:ind w:left="855" w:hanging="360"/>
      </w:pPr>
      <w:rPr>
        <w:rFonts w:ascii="Symbol" w:hAnsi="Symbol" w:hint="default"/>
      </w:rPr>
    </w:lvl>
    <w:lvl w:ilvl="1" w:tplc="300A0003" w:tentative="1">
      <w:start w:val="1"/>
      <w:numFmt w:val="bullet"/>
      <w:lvlText w:val="o"/>
      <w:lvlJc w:val="left"/>
      <w:pPr>
        <w:ind w:left="1575" w:hanging="360"/>
      </w:pPr>
      <w:rPr>
        <w:rFonts w:ascii="Courier New" w:hAnsi="Courier New" w:cs="Courier New" w:hint="default"/>
      </w:rPr>
    </w:lvl>
    <w:lvl w:ilvl="2" w:tplc="300A0005" w:tentative="1">
      <w:start w:val="1"/>
      <w:numFmt w:val="bullet"/>
      <w:lvlText w:val=""/>
      <w:lvlJc w:val="left"/>
      <w:pPr>
        <w:ind w:left="2295" w:hanging="360"/>
      </w:pPr>
      <w:rPr>
        <w:rFonts w:ascii="Wingdings" w:hAnsi="Wingdings" w:hint="default"/>
      </w:rPr>
    </w:lvl>
    <w:lvl w:ilvl="3" w:tplc="300A0001" w:tentative="1">
      <w:start w:val="1"/>
      <w:numFmt w:val="bullet"/>
      <w:lvlText w:val=""/>
      <w:lvlJc w:val="left"/>
      <w:pPr>
        <w:ind w:left="3015" w:hanging="360"/>
      </w:pPr>
      <w:rPr>
        <w:rFonts w:ascii="Symbol" w:hAnsi="Symbol" w:hint="default"/>
      </w:rPr>
    </w:lvl>
    <w:lvl w:ilvl="4" w:tplc="300A0003" w:tentative="1">
      <w:start w:val="1"/>
      <w:numFmt w:val="bullet"/>
      <w:lvlText w:val="o"/>
      <w:lvlJc w:val="left"/>
      <w:pPr>
        <w:ind w:left="3735" w:hanging="360"/>
      </w:pPr>
      <w:rPr>
        <w:rFonts w:ascii="Courier New" w:hAnsi="Courier New" w:cs="Courier New" w:hint="default"/>
      </w:rPr>
    </w:lvl>
    <w:lvl w:ilvl="5" w:tplc="300A0005" w:tentative="1">
      <w:start w:val="1"/>
      <w:numFmt w:val="bullet"/>
      <w:lvlText w:val=""/>
      <w:lvlJc w:val="left"/>
      <w:pPr>
        <w:ind w:left="4455" w:hanging="360"/>
      </w:pPr>
      <w:rPr>
        <w:rFonts w:ascii="Wingdings" w:hAnsi="Wingdings" w:hint="default"/>
      </w:rPr>
    </w:lvl>
    <w:lvl w:ilvl="6" w:tplc="300A0001" w:tentative="1">
      <w:start w:val="1"/>
      <w:numFmt w:val="bullet"/>
      <w:lvlText w:val=""/>
      <w:lvlJc w:val="left"/>
      <w:pPr>
        <w:ind w:left="5175" w:hanging="360"/>
      </w:pPr>
      <w:rPr>
        <w:rFonts w:ascii="Symbol" w:hAnsi="Symbol" w:hint="default"/>
      </w:rPr>
    </w:lvl>
    <w:lvl w:ilvl="7" w:tplc="300A0003" w:tentative="1">
      <w:start w:val="1"/>
      <w:numFmt w:val="bullet"/>
      <w:lvlText w:val="o"/>
      <w:lvlJc w:val="left"/>
      <w:pPr>
        <w:ind w:left="5895" w:hanging="360"/>
      </w:pPr>
      <w:rPr>
        <w:rFonts w:ascii="Courier New" w:hAnsi="Courier New" w:cs="Courier New" w:hint="default"/>
      </w:rPr>
    </w:lvl>
    <w:lvl w:ilvl="8" w:tplc="300A0005" w:tentative="1">
      <w:start w:val="1"/>
      <w:numFmt w:val="bullet"/>
      <w:lvlText w:val=""/>
      <w:lvlJc w:val="left"/>
      <w:pPr>
        <w:ind w:left="6615" w:hanging="360"/>
      </w:pPr>
      <w:rPr>
        <w:rFonts w:ascii="Wingdings" w:hAnsi="Wingdings" w:hint="default"/>
      </w:rPr>
    </w:lvl>
  </w:abstractNum>
  <w:abstractNum w:abstractNumId="14" w15:restartNumberingAfterBreak="0">
    <w:nsid w:val="3B7009D0"/>
    <w:multiLevelType w:val="hybridMultilevel"/>
    <w:tmpl w:val="F5741868"/>
    <w:lvl w:ilvl="0" w:tplc="080A000D">
      <w:start w:val="1"/>
      <w:numFmt w:val="bullet"/>
      <w:lvlText w:val=""/>
      <w:lvlJc w:val="left"/>
      <w:pPr>
        <w:ind w:left="720" w:hanging="360"/>
      </w:pPr>
      <w:rPr>
        <w:rFonts w:ascii="Wingdings" w:hAnsi="Wingdings"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5" w15:restartNumberingAfterBreak="0">
    <w:nsid w:val="3CC350A5"/>
    <w:multiLevelType w:val="hybridMultilevel"/>
    <w:tmpl w:val="B4862FA6"/>
    <w:lvl w:ilvl="0" w:tplc="300A0003">
      <w:start w:val="1"/>
      <w:numFmt w:val="bullet"/>
      <w:lvlText w:val="o"/>
      <w:lvlJc w:val="left"/>
      <w:pPr>
        <w:ind w:left="1440" w:hanging="360"/>
      </w:pPr>
      <w:rPr>
        <w:rFonts w:ascii="Courier New" w:hAnsi="Courier New" w:cs="Courier New" w:hint="default"/>
      </w:rPr>
    </w:lvl>
    <w:lvl w:ilvl="1" w:tplc="300A0003" w:tentative="1">
      <w:start w:val="1"/>
      <w:numFmt w:val="bullet"/>
      <w:lvlText w:val="o"/>
      <w:lvlJc w:val="left"/>
      <w:pPr>
        <w:ind w:left="2160" w:hanging="360"/>
      </w:pPr>
      <w:rPr>
        <w:rFonts w:ascii="Courier New" w:hAnsi="Courier New" w:cs="Courier New" w:hint="default"/>
      </w:rPr>
    </w:lvl>
    <w:lvl w:ilvl="2" w:tplc="300A0005" w:tentative="1">
      <w:start w:val="1"/>
      <w:numFmt w:val="bullet"/>
      <w:lvlText w:val=""/>
      <w:lvlJc w:val="left"/>
      <w:pPr>
        <w:ind w:left="2880" w:hanging="360"/>
      </w:pPr>
      <w:rPr>
        <w:rFonts w:ascii="Wingdings" w:hAnsi="Wingdings" w:hint="default"/>
      </w:rPr>
    </w:lvl>
    <w:lvl w:ilvl="3" w:tplc="300A0001" w:tentative="1">
      <w:start w:val="1"/>
      <w:numFmt w:val="bullet"/>
      <w:lvlText w:val=""/>
      <w:lvlJc w:val="left"/>
      <w:pPr>
        <w:ind w:left="3600" w:hanging="360"/>
      </w:pPr>
      <w:rPr>
        <w:rFonts w:ascii="Symbol" w:hAnsi="Symbol" w:hint="default"/>
      </w:rPr>
    </w:lvl>
    <w:lvl w:ilvl="4" w:tplc="300A0003" w:tentative="1">
      <w:start w:val="1"/>
      <w:numFmt w:val="bullet"/>
      <w:lvlText w:val="o"/>
      <w:lvlJc w:val="left"/>
      <w:pPr>
        <w:ind w:left="4320" w:hanging="360"/>
      </w:pPr>
      <w:rPr>
        <w:rFonts w:ascii="Courier New" w:hAnsi="Courier New" w:cs="Courier New" w:hint="default"/>
      </w:rPr>
    </w:lvl>
    <w:lvl w:ilvl="5" w:tplc="300A0005" w:tentative="1">
      <w:start w:val="1"/>
      <w:numFmt w:val="bullet"/>
      <w:lvlText w:val=""/>
      <w:lvlJc w:val="left"/>
      <w:pPr>
        <w:ind w:left="5040" w:hanging="360"/>
      </w:pPr>
      <w:rPr>
        <w:rFonts w:ascii="Wingdings" w:hAnsi="Wingdings" w:hint="default"/>
      </w:rPr>
    </w:lvl>
    <w:lvl w:ilvl="6" w:tplc="300A0001" w:tentative="1">
      <w:start w:val="1"/>
      <w:numFmt w:val="bullet"/>
      <w:lvlText w:val=""/>
      <w:lvlJc w:val="left"/>
      <w:pPr>
        <w:ind w:left="5760" w:hanging="360"/>
      </w:pPr>
      <w:rPr>
        <w:rFonts w:ascii="Symbol" w:hAnsi="Symbol" w:hint="default"/>
      </w:rPr>
    </w:lvl>
    <w:lvl w:ilvl="7" w:tplc="300A0003" w:tentative="1">
      <w:start w:val="1"/>
      <w:numFmt w:val="bullet"/>
      <w:lvlText w:val="o"/>
      <w:lvlJc w:val="left"/>
      <w:pPr>
        <w:ind w:left="6480" w:hanging="360"/>
      </w:pPr>
      <w:rPr>
        <w:rFonts w:ascii="Courier New" w:hAnsi="Courier New" w:cs="Courier New" w:hint="default"/>
      </w:rPr>
    </w:lvl>
    <w:lvl w:ilvl="8" w:tplc="300A0005" w:tentative="1">
      <w:start w:val="1"/>
      <w:numFmt w:val="bullet"/>
      <w:lvlText w:val=""/>
      <w:lvlJc w:val="left"/>
      <w:pPr>
        <w:ind w:left="7200" w:hanging="360"/>
      </w:pPr>
      <w:rPr>
        <w:rFonts w:ascii="Wingdings" w:hAnsi="Wingdings" w:hint="default"/>
      </w:rPr>
    </w:lvl>
  </w:abstractNum>
  <w:abstractNum w:abstractNumId="16" w15:restartNumberingAfterBreak="0">
    <w:nsid w:val="49545B3F"/>
    <w:multiLevelType w:val="hybridMultilevel"/>
    <w:tmpl w:val="6F4C4A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CAC1B8F"/>
    <w:multiLevelType w:val="hybridMultilevel"/>
    <w:tmpl w:val="D41CD00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8" w15:restartNumberingAfterBreak="0">
    <w:nsid w:val="52833080"/>
    <w:multiLevelType w:val="hybridMultilevel"/>
    <w:tmpl w:val="A8AEC5A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99151F9"/>
    <w:multiLevelType w:val="hybridMultilevel"/>
    <w:tmpl w:val="FD9ABE4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2C866AC"/>
    <w:multiLevelType w:val="hybridMultilevel"/>
    <w:tmpl w:val="9F4811C8"/>
    <w:lvl w:ilvl="0" w:tplc="300A0003">
      <w:start w:val="1"/>
      <w:numFmt w:val="bullet"/>
      <w:lvlText w:val="o"/>
      <w:lvlJc w:val="left"/>
      <w:pPr>
        <w:ind w:left="1440" w:hanging="360"/>
      </w:pPr>
      <w:rPr>
        <w:rFonts w:ascii="Courier New" w:hAnsi="Courier New" w:cs="Courier New" w:hint="default"/>
      </w:rPr>
    </w:lvl>
    <w:lvl w:ilvl="1" w:tplc="300A0003" w:tentative="1">
      <w:start w:val="1"/>
      <w:numFmt w:val="bullet"/>
      <w:lvlText w:val="o"/>
      <w:lvlJc w:val="left"/>
      <w:pPr>
        <w:ind w:left="2160" w:hanging="360"/>
      </w:pPr>
      <w:rPr>
        <w:rFonts w:ascii="Courier New" w:hAnsi="Courier New" w:cs="Courier New" w:hint="default"/>
      </w:rPr>
    </w:lvl>
    <w:lvl w:ilvl="2" w:tplc="300A0005" w:tentative="1">
      <w:start w:val="1"/>
      <w:numFmt w:val="bullet"/>
      <w:lvlText w:val=""/>
      <w:lvlJc w:val="left"/>
      <w:pPr>
        <w:ind w:left="2880" w:hanging="360"/>
      </w:pPr>
      <w:rPr>
        <w:rFonts w:ascii="Wingdings" w:hAnsi="Wingdings" w:hint="default"/>
      </w:rPr>
    </w:lvl>
    <w:lvl w:ilvl="3" w:tplc="300A0001" w:tentative="1">
      <w:start w:val="1"/>
      <w:numFmt w:val="bullet"/>
      <w:lvlText w:val=""/>
      <w:lvlJc w:val="left"/>
      <w:pPr>
        <w:ind w:left="3600" w:hanging="360"/>
      </w:pPr>
      <w:rPr>
        <w:rFonts w:ascii="Symbol" w:hAnsi="Symbol" w:hint="default"/>
      </w:rPr>
    </w:lvl>
    <w:lvl w:ilvl="4" w:tplc="300A0003" w:tentative="1">
      <w:start w:val="1"/>
      <w:numFmt w:val="bullet"/>
      <w:lvlText w:val="o"/>
      <w:lvlJc w:val="left"/>
      <w:pPr>
        <w:ind w:left="4320" w:hanging="360"/>
      </w:pPr>
      <w:rPr>
        <w:rFonts w:ascii="Courier New" w:hAnsi="Courier New" w:cs="Courier New" w:hint="default"/>
      </w:rPr>
    </w:lvl>
    <w:lvl w:ilvl="5" w:tplc="300A0005" w:tentative="1">
      <w:start w:val="1"/>
      <w:numFmt w:val="bullet"/>
      <w:lvlText w:val=""/>
      <w:lvlJc w:val="left"/>
      <w:pPr>
        <w:ind w:left="5040" w:hanging="360"/>
      </w:pPr>
      <w:rPr>
        <w:rFonts w:ascii="Wingdings" w:hAnsi="Wingdings" w:hint="default"/>
      </w:rPr>
    </w:lvl>
    <w:lvl w:ilvl="6" w:tplc="300A0001" w:tentative="1">
      <w:start w:val="1"/>
      <w:numFmt w:val="bullet"/>
      <w:lvlText w:val=""/>
      <w:lvlJc w:val="left"/>
      <w:pPr>
        <w:ind w:left="5760" w:hanging="360"/>
      </w:pPr>
      <w:rPr>
        <w:rFonts w:ascii="Symbol" w:hAnsi="Symbol" w:hint="default"/>
      </w:rPr>
    </w:lvl>
    <w:lvl w:ilvl="7" w:tplc="300A0003" w:tentative="1">
      <w:start w:val="1"/>
      <w:numFmt w:val="bullet"/>
      <w:lvlText w:val="o"/>
      <w:lvlJc w:val="left"/>
      <w:pPr>
        <w:ind w:left="6480" w:hanging="360"/>
      </w:pPr>
      <w:rPr>
        <w:rFonts w:ascii="Courier New" w:hAnsi="Courier New" w:cs="Courier New" w:hint="default"/>
      </w:rPr>
    </w:lvl>
    <w:lvl w:ilvl="8" w:tplc="300A0005" w:tentative="1">
      <w:start w:val="1"/>
      <w:numFmt w:val="bullet"/>
      <w:lvlText w:val=""/>
      <w:lvlJc w:val="left"/>
      <w:pPr>
        <w:ind w:left="7200" w:hanging="360"/>
      </w:pPr>
      <w:rPr>
        <w:rFonts w:ascii="Wingdings" w:hAnsi="Wingdings" w:hint="default"/>
      </w:rPr>
    </w:lvl>
  </w:abstractNum>
  <w:abstractNum w:abstractNumId="21" w15:restartNumberingAfterBreak="0">
    <w:nsid w:val="65361C9F"/>
    <w:multiLevelType w:val="hybridMultilevel"/>
    <w:tmpl w:val="5E242608"/>
    <w:lvl w:ilvl="0" w:tplc="300A0001">
      <w:start w:val="1"/>
      <w:numFmt w:val="bullet"/>
      <w:lvlText w:val=""/>
      <w:lvlJc w:val="left"/>
      <w:pPr>
        <w:ind w:left="720" w:hanging="360"/>
      </w:pPr>
      <w:rPr>
        <w:rFonts w:ascii="Symbol" w:hAnsi="Symbol" w:hint="default"/>
      </w:rPr>
    </w:lvl>
    <w:lvl w:ilvl="1" w:tplc="300A0003">
      <w:start w:val="1"/>
      <w:numFmt w:val="bullet"/>
      <w:lvlText w:val="o"/>
      <w:lvlJc w:val="left"/>
      <w:pPr>
        <w:ind w:left="1440" w:hanging="360"/>
      </w:pPr>
      <w:rPr>
        <w:rFonts w:ascii="Courier New" w:hAnsi="Courier New" w:cs="Courier New" w:hint="default"/>
      </w:rPr>
    </w:lvl>
    <w:lvl w:ilvl="2" w:tplc="300A0005">
      <w:start w:val="1"/>
      <w:numFmt w:val="bullet"/>
      <w:lvlText w:val=""/>
      <w:lvlJc w:val="left"/>
      <w:pPr>
        <w:ind w:left="2160" w:hanging="360"/>
      </w:pPr>
      <w:rPr>
        <w:rFonts w:ascii="Wingdings" w:hAnsi="Wingdings" w:hint="default"/>
      </w:rPr>
    </w:lvl>
    <w:lvl w:ilvl="3" w:tplc="300A0001">
      <w:start w:val="1"/>
      <w:numFmt w:val="bullet"/>
      <w:lvlText w:val=""/>
      <w:lvlJc w:val="left"/>
      <w:pPr>
        <w:ind w:left="2880" w:hanging="360"/>
      </w:pPr>
      <w:rPr>
        <w:rFonts w:ascii="Symbol" w:hAnsi="Symbol" w:hint="default"/>
      </w:rPr>
    </w:lvl>
    <w:lvl w:ilvl="4" w:tplc="300A0003">
      <w:start w:val="1"/>
      <w:numFmt w:val="bullet"/>
      <w:lvlText w:val="o"/>
      <w:lvlJc w:val="left"/>
      <w:pPr>
        <w:ind w:left="3600" w:hanging="360"/>
      </w:pPr>
      <w:rPr>
        <w:rFonts w:ascii="Courier New" w:hAnsi="Courier New" w:cs="Courier New" w:hint="default"/>
      </w:rPr>
    </w:lvl>
    <w:lvl w:ilvl="5" w:tplc="300A0005">
      <w:start w:val="1"/>
      <w:numFmt w:val="bullet"/>
      <w:lvlText w:val=""/>
      <w:lvlJc w:val="left"/>
      <w:pPr>
        <w:ind w:left="4320" w:hanging="360"/>
      </w:pPr>
      <w:rPr>
        <w:rFonts w:ascii="Wingdings" w:hAnsi="Wingdings" w:hint="default"/>
      </w:rPr>
    </w:lvl>
    <w:lvl w:ilvl="6" w:tplc="300A0001">
      <w:start w:val="1"/>
      <w:numFmt w:val="bullet"/>
      <w:lvlText w:val=""/>
      <w:lvlJc w:val="left"/>
      <w:pPr>
        <w:ind w:left="5040" w:hanging="360"/>
      </w:pPr>
      <w:rPr>
        <w:rFonts w:ascii="Symbol" w:hAnsi="Symbol" w:hint="default"/>
      </w:rPr>
    </w:lvl>
    <w:lvl w:ilvl="7" w:tplc="300A0003">
      <w:start w:val="1"/>
      <w:numFmt w:val="bullet"/>
      <w:lvlText w:val="o"/>
      <w:lvlJc w:val="left"/>
      <w:pPr>
        <w:ind w:left="5760" w:hanging="360"/>
      </w:pPr>
      <w:rPr>
        <w:rFonts w:ascii="Courier New" w:hAnsi="Courier New" w:cs="Courier New" w:hint="default"/>
      </w:rPr>
    </w:lvl>
    <w:lvl w:ilvl="8" w:tplc="300A0005">
      <w:start w:val="1"/>
      <w:numFmt w:val="bullet"/>
      <w:lvlText w:val=""/>
      <w:lvlJc w:val="left"/>
      <w:pPr>
        <w:ind w:left="6480" w:hanging="360"/>
      </w:pPr>
      <w:rPr>
        <w:rFonts w:ascii="Wingdings" w:hAnsi="Wingdings" w:hint="default"/>
      </w:rPr>
    </w:lvl>
  </w:abstractNum>
  <w:abstractNum w:abstractNumId="22" w15:restartNumberingAfterBreak="0">
    <w:nsid w:val="678B0AB4"/>
    <w:multiLevelType w:val="hybridMultilevel"/>
    <w:tmpl w:val="6E0C50BA"/>
    <w:lvl w:ilvl="0" w:tplc="300A000D">
      <w:start w:val="1"/>
      <w:numFmt w:val="bullet"/>
      <w:lvlText w:val=""/>
      <w:lvlJc w:val="left"/>
      <w:pPr>
        <w:ind w:left="1440" w:hanging="360"/>
      </w:pPr>
      <w:rPr>
        <w:rFonts w:ascii="Wingdings" w:hAnsi="Wingdings" w:hint="default"/>
      </w:rPr>
    </w:lvl>
    <w:lvl w:ilvl="1" w:tplc="300A0003" w:tentative="1">
      <w:start w:val="1"/>
      <w:numFmt w:val="bullet"/>
      <w:lvlText w:val="o"/>
      <w:lvlJc w:val="left"/>
      <w:pPr>
        <w:ind w:left="2160" w:hanging="360"/>
      </w:pPr>
      <w:rPr>
        <w:rFonts w:ascii="Courier New" w:hAnsi="Courier New" w:cs="Courier New" w:hint="default"/>
      </w:rPr>
    </w:lvl>
    <w:lvl w:ilvl="2" w:tplc="300A0005" w:tentative="1">
      <w:start w:val="1"/>
      <w:numFmt w:val="bullet"/>
      <w:lvlText w:val=""/>
      <w:lvlJc w:val="left"/>
      <w:pPr>
        <w:ind w:left="2880" w:hanging="360"/>
      </w:pPr>
      <w:rPr>
        <w:rFonts w:ascii="Wingdings" w:hAnsi="Wingdings" w:hint="default"/>
      </w:rPr>
    </w:lvl>
    <w:lvl w:ilvl="3" w:tplc="300A0001" w:tentative="1">
      <w:start w:val="1"/>
      <w:numFmt w:val="bullet"/>
      <w:lvlText w:val=""/>
      <w:lvlJc w:val="left"/>
      <w:pPr>
        <w:ind w:left="3600" w:hanging="360"/>
      </w:pPr>
      <w:rPr>
        <w:rFonts w:ascii="Symbol" w:hAnsi="Symbol" w:hint="default"/>
      </w:rPr>
    </w:lvl>
    <w:lvl w:ilvl="4" w:tplc="300A0003" w:tentative="1">
      <w:start w:val="1"/>
      <w:numFmt w:val="bullet"/>
      <w:lvlText w:val="o"/>
      <w:lvlJc w:val="left"/>
      <w:pPr>
        <w:ind w:left="4320" w:hanging="360"/>
      </w:pPr>
      <w:rPr>
        <w:rFonts w:ascii="Courier New" w:hAnsi="Courier New" w:cs="Courier New" w:hint="default"/>
      </w:rPr>
    </w:lvl>
    <w:lvl w:ilvl="5" w:tplc="300A0005" w:tentative="1">
      <w:start w:val="1"/>
      <w:numFmt w:val="bullet"/>
      <w:lvlText w:val=""/>
      <w:lvlJc w:val="left"/>
      <w:pPr>
        <w:ind w:left="5040" w:hanging="360"/>
      </w:pPr>
      <w:rPr>
        <w:rFonts w:ascii="Wingdings" w:hAnsi="Wingdings" w:hint="default"/>
      </w:rPr>
    </w:lvl>
    <w:lvl w:ilvl="6" w:tplc="300A0001" w:tentative="1">
      <w:start w:val="1"/>
      <w:numFmt w:val="bullet"/>
      <w:lvlText w:val=""/>
      <w:lvlJc w:val="left"/>
      <w:pPr>
        <w:ind w:left="5760" w:hanging="360"/>
      </w:pPr>
      <w:rPr>
        <w:rFonts w:ascii="Symbol" w:hAnsi="Symbol" w:hint="default"/>
      </w:rPr>
    </w:lvl>
    <w:lvl w:ilvl="7" w:tplc="300A0003" w:tentative="1">
      <w:start w:val="1"/>
      <w:numFmt w:val="bullet"/>
      <w:lvlText w:val="o"/>
      <w:lvlJc w:val="left"/>
      <w:pPr>
        <w:ind w:left="6480" w:hanging="360"/>
      </w:pPr>
      <w:rPr>
        <w:rFonts w:ascii="Courier New" w:hAnsi="Courier New" w:cs="Courier New" w:hint="default"/>
      </w:rPr>
    </w:lvl>
    <w:lvl w:ilvl="8" w:tplc="300A0005" w:tentative="1">
      <w:start w:val="1"/>
      <w:numFmt w:val="bullet"/>
      <w:lvlText w:val=""/>
      <w:lvlJc w:val="left"/>
      <w:pPr>
        <w:ind w:left="7200" w:hanging="360"/>
      </w:pPr>
      <w:rPr>
        <w:rFonts w:ascii="Wingdings" w:hAnsi="Wingdings" w:hint="default"/>
      </w:rPr>
    </w:lvl>
  </w:abstractNum>
  <w:abstractNum w:abstractNumId="23" w15:restartNumberingAfterBreak="0">
    <w:nsid w:val="7DFE5FE9"/>
    <w:multiLevelType w:val="hybridMultilevel"/>
    <w:tmpl w:val="0102E6C2"/>
    <w:lvl w:ilvl="0" w:tplc="26EEC936">
      <w:start w:val="1"/>
      <w:numFmt w:val="decimal"/>
      <w:lvlText w:val="%1."/>
      <w:lvlJc w:val="left"/>
      <w:pPr>
        <w:ind w:left="644" w:hanging="360"/>
      </w:pPr>
      <w:rPr>
        <w:b/>
      </w:rPr>
    </w:lvl>
    <w:lvl w:ilvl="1" w:tplc="300A0019" w:tentative="1">
      <w:start w:val="1"/>
      <w:numFmt w:val="lowerLetter"/>
      <w:lvlText w:val="%2."/>
      <w:lvlJc w:val="left"/>
      <w:pPr>
        <w:ind w:left="1364" w:hanging="360"/>
      </w:pPr>
    </w:lvl>
    <w:lvl w:ilvl="2" w:tplc="300A001B" w:tentative="1">
      <w:start w:val="1"/>
      <w:numFmt w:val="lowerRoman"/>
      <w:lvlText w:val="%3."/>
      <w:lvlJc w:val="right"/>
      <w:pPr>
        <w:ind w:left="2084" w:hanging="180"/>
      </w:pPr>
    </w:lvl>
    <w:lvl w:ilvl="3" w:tplc="300A000F" w:tentative="1">
      <w:start w:val="1"/>
      <w:numFmt w:val="decimal"/>
      <w:lvlText w:val="%4."/>
      <w:lvlJc w:val="left"/>
      <w:pPr>
        <w:ind w:left="2804" w:hanging="360"/>
      </w:pPr>
    </w:lvl>
    <w:lvl w:ilvl="4" w:tplc="300A0019" w:tentative="1">
      <w:start w:val="1"/>
      <w:numFmt w:val="lowerLetter"/>
      <w:lvlText w:val="%5."/>
      <w:lvlJc w:val="left"/>
      <w:pPr>
        <w:ind w:left="3524" w:hanging="360"/>
      </w:pPr>
    </w:lvl>
    <w:lvl w:ilvl="5" w:tplc="300A001B" w:tentative="1">
      <w:start w:val="1"/>
      <w:numFmt w:val="lowerRoman"/>
      <w:lvlText w:val="%6."/>
      <w:lvlJc w:val="right"/>
      <w:pPr>
        <w:ind w:left="4244" w:hanging="180"/>
      </w:pPr>
    </w:lvl>
    <w:lvl w:ilvl="6" w:tplc="300A000F" w:tentative="1">
      <w:start w:val="1"/>
      <w:numFmt w:val="decimal"/>
      <w:lvlText w:val="%7."/>
      <w:lvlJc w:val="left"/>
      <w:pPr>
        <w:ind w:left="4964" w:hanging="360"/>
      </w:pPr>
    </w:lvl>
    <w:lvl w:ilvl="7" w:tplc="300A0019" w:tentative="1">
      <w:start w:val="1"/>
      <w:numFmt w:val="lowerLetter"/>
      <w:lvlText w:val="%8."/>
      <w:lvlJc w:val="left"/>
      <w:pPr>
        <w:ind w:left="5684" w:hanging="360"/>
      </w:pPr>
    </w:lvl>
    <w:lvl w:ilvl="8" w:tplc="300A001B" w:tentative="1">
      <w:start w:val="1"/>
      <w:numFmt w:val="lowerRoman"/>
      <w:lvlText w:val="%9."/>
      <w:lvlJc w:val="right"/>
      <w:pPr>
        <w:ind w:left="6404" w:hanging="180"/>
      </w:pPr>
    </w:lvl>
  </w:abstractNum>
  <w:abstractNum w:abstractNumId="24" w15:restartNumberingAfterBreak="0">
    <w:nsid w:val="7E6132D2"/>
    <w:multiLevelType w:val="hybridMultilevel"/>
    <w:tmpl w:val="D7848212"/>
    <w:lvl w:ilvl="0" w:tplc="300A0003">
      <w:start w:val="1"/>
      <w:numFmt w:val="bullet"/>
      <w:lvlText w:val="o"/>
      <w:lvlJc w:val="left"/>
      <w:pPr>
        <w:ind w:left="720" w:hanging="360"/>
      </w:pPr>
      <w:rPr>
        <w:rFonts w:ascii="Courier New" w:hAnsi="Courier New" w:cs="Courier New"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num w:numId="1">
    <w:abstractNumId w:val="6"/>
  </w:num>
  <w:num w:numId="2">
    <w:abstractNumId w:val="9"/>
  </w:num>
  <w:num w:numId="3">
    <w:abstractNumId w:val="18"/>
  </w:num>
  <w:num w:numId="4">
    <w:abstractNumId w:val="0"/>
  </w:num>
  <w:num w:numId="5">
    <w:abstractNumId w:val="8"/>
  </w:num>
  <w:num w:numId="6">
    <w:abstractNumId w:val="1"/>
  </w:num>
  <w:num w:numId="7">
    <w:abstractNumId w:val="7"/>
  </w:num>
  <w:num w:numId="8">
    <w:abstractNumId w:val="15"/>
  </w:num>
  <w:num w:numId="9">
    <w:abstractNumId w:val="20"/>
  </w:num>
  <w:num w:numId="10">
    <w:abstractNumId w:val="24"/>
  </w:num>
  <w:num w:numId="11">
    <w:abstractNumId w:val="16"/>
  </w:num>
  <w:num w:numId="12">
    <w:abstractNumId w:val="2"/>
  </w:num>
  <w:num w:numId="13">
    <w:abstractNumId w:val="14"/>
  </w:num>
  <w:num w:numId="14">
    <w:abstractNumId w:val="4"/>
  </w:num>
  <w:num w:numId="15">
    <w:abstractNumId w:val="5"/>
  </w:num>
  <w:num w:numId="16">
    <w:abstractNumId w:val="3"/>
  </w:num>
  <w:num w:numId="17">
    <w:abstractNumId w:val="12"/>
  </w:num>
  <w:num w:numId="18">
    <w:abstractNumId w:val="10"/>
  </w:num>
  <w:num w:numId="19">
    <w:abstractNumId w:val="11"/>
  </w:num>
  <w:num w:numId="20">
    <w:abstractNumId w:val="19"/>
  </w:num>
  <w:num w:numId="21">
    <w:abstractNumId w:val="22"/>
  </w:num>
  <w:num w:numId="22">
    <w:abstractNumId w:val="17"/>
  </w:num>
  <w:num w:numId="23">
    <w:abstractNumId w:val="23"/>
  </w:num>
  <w:num w:numId="24">
    <w:abstractNumId w:val="21"/>
    <w:lvlOverride w:ilvl="0"/>
    <w:lvlOverride w:ilvl="1"/>
    <w:lvlOverride w:ilvl="2"/>
    <w:lvlOverride w:ilvl="3"/>
    <w:lvlOverride w:ilvl="4"/>
    <w:lvlOverride w:ilvl="5"/>
    <w:lvlOverride w:ilvl="6"/>
    <w:lvlOverride w:ilvl="7"/>
    <w:lvlOverride w:ilvl="8"/>
  </w:num>
  <w:num w:numId="25">
    <w:abstractNumId w:val="1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Sofía Chiriboga">
    <w15:presenceInfo w15:providerId="AD" w15:userId="S-1-5-21-2202501653-3494015379-3711616101-127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15AD"/>
    <w:rsid w:val="000455D5"/>
    <w:rsid w:val="00070F08"/>
    <w:rsid w:val="00092EE9"/>
    <w:rsid w:val="001E0403"/>
    <w:rsid w:val="00207747"/>
    <w:rsid w:val="002438A9"/>
    <w:rsid w:val="00244E20"/>
    <w:rsid w:val="002A4AB0"/>
    <w:rsid w:val="00304D48"/>
    <w:rsid w:val="00331972"/>
    <w:rsid w:val="0038184B"/>
    <w:rsid w:val="00382E0C"/>
    <w:rsid w:val="00385DD8"/>
    <w:rsid w:val="00411430"/>
    <w:rsid w:val="00471CE4"/>
    <w:rsid w:val="004B4642"/>
    <w:rsid w:val="00545E3D"/>
    <w:rsid w:val="005C15AD"/>
    <w:rsid w:val="00610987"/>
    <w:rsid w:val="00631395"/>
    <w:rsid w:val="0065184D"/>
    <w:rsid w:val="00667CE7"/>
    <w:rsid w:val="00707D18"/>
    <w:rsid w:val="007130F4"/>
    <w:rsid w:val="00735D04"/>
    <w:rsid w:val="00834797"/>
    <w:rsid w:val="00834B4D"/>
    <w:rsid w:val="008A5164"/>
    <w:rsid w:val="008E3742"/>
    <w:rsid w:val="00902F22"/>
    <w:rsid w:val="00913D89"/>
    <w:rsid w:val="00925CC2"/>
    <w:rsid w:val="00956246"/>
    <w:rsid w:val="0097330F"/>
    <w:rsid w:val="009A7C42"/>
    <w:rsid w:val="009C1F21"/>
    <w:rsid w:val="009D5056"/>
    <w:rsid w:val="00A329E3"/>
    <w:rsid w:val="00AB227D"/>
    <w:rsid w:val="00AF50E6"/>
    <w:rsid w:val="00B10FDB"/>
    <w:rsid w:val="00BB2D7C"/>
    <w:rsid w:val="00C3169E"/>
    <w:rsid w:val="00C67AE1"/>
    <w:rsid w:val="00D57EA1"/>
    <w:rsid w:val="00D640CD"/>
    <w:rsid w:val="00DB5CA3"/>
    <w:rsid w:val="00DF2F12"/>
    <w:rsid w:val="00E273E7"/>
    <w:rsid w:val="00E449F0"/>
    <w:rsid w:val="00E74FB6"/>
    <w:rsid w:val="00F13E3A"/>
    <w:rsid w:val="00F2717B"/>
    <w:rsid w:val="00FA4C7E"/>
  </w:rsids>
  <m:mathPr>
    <m:mathFont m:val="Cambria Math"/>
    <m:brkBin m:val="before"/>
    <m:brkBinSub m:val="--"/>
    <m:smallFrac m:val="0"/>
    <m:dispDef/>
    <m:lMargin m:val="0"/>
    <m:rMargin m:val="0"/>
    <m:defJc m:val="centerGroup"/>
    <m:wrapIndent m:val="1440"/>
    <m:intLim m:val="subSup"/>
    <m:naryLim m:val="undOvr"/>
  </m:mathPr>
  <w:themeFontLang w:val="es-EC"/>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188F0B1"/>
  <w15:chartTrackingRefBased/>
  <w15:docId w15:val="{19F8411B-FFA9-49B1-901E-7DFDF24377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EC"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67AE1"/>
    <w:pPr>
      <w:spacing w:after="200" w:line="276" w:lineRule="auto"/>
    </w:pPr>
    <w:rPr>
      <w:rFonts w:ascii="Calibri" w:eastAsia="Calibri" w:hAnsi="Calibri" w:cs="Times New Roman"/>
    </w:rPr>
  </w:style>
  <w:style w:type="paragraph" w:styleId="Ttulo3">
    <w:name w:val="heading 3"/>
    <w:basedOn w:val="Normal"/>
    <w:next w:val="Normal"/>
    <w:link w:val="Ttulo3Car"/>
    <w:uiPriority w:val="9"/>
    <w:semiHidden/>
    <w:unhideWhenUsed/>
    <w:qFormat/>
    <w:rsid w:val="00092EE9"/>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Ttulo5">
    <w:name w:val="heading 5"/>
    <w:basedOn w:val="Normal"/>
    <w:link w:val="Ttulo5Car"/>
    <w:uiPriority w:val="9"/>
    <w:qFormat/>
    <w:rsid w:val="00C67AE1"/>
    <w:pPr>
      <w:spacing w:before="100" w:beforeAutospacing="1" w:after="100" w:afterAutospacing="1" w:line="240" w:lineRule="auto"/>
      <w:outlineLvl w:val="4"/>
    </w:pPr>
    <w:rPr>
      <w:rFonts w:ascii="Times New Roman" w:eastAsia="Times New Roman" w:hAnsi="Times New Roman"/>
      <w:b/>
      <w:bCs/>
      <w:sz w:val="20"/>
      <w:szCs w:val="20"/>
      <w:lang w:eastAsia="es-EC"/>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uiPriority w:val="1"/>
    <w:qFormat/>
    <w:rsid w:val="005C15AD"/>
    <w:pPr>
      <w:spacing w:after="0" w:line="240" w:lineRule="auto"/>
    </w:pPr>
    <w:rPr>
      <w:rFonts w:ascii="Calibri" w:eastAsia="Calibri" w:hAnsi="Calibri" w:cs="Times New Roman"/>
    </w:rPr>
  </w:style>
  <w:style w:type="paragraph" w:customStyle="1" w:styleId="Default">
    <w:name w:val="Default"/>
    <w:rsid w:val="005C15AD"/>
    <w:pPr>
      <w:autoSpaceDE w:val="0"/>
      <w:autoSpaceDN w:val="0"/>
      <w:adjustRightInd w:val="0"/>
      <w:spacing w:after="0" w:line="240" w:lineRule="auto"/>
    </w:pPr>
    <w:rPr>
      <w:rFonts w:ascii="Calibri" w:eastAsia="Calibri" w:hAnsi="Calibri" w:cs="Calibri"/>
      <w:color w:val="000000"/>
      <w:sz w:val="24"/>
      <w:szCs w:val="24"/>
      <w:lang w:val="es-ES"/>
    </w:rPr>
  </w:style>
  <w:style w:type="character" w:styleId="Hipervnculo">
    <w:name w:val="Hyperlink"/>
    <w:basedOn w:val="Fuentedeprrafopredeter"/>
    <w:uiPriority w:val="99"/>
    <w:unhideWhenUsed/>
    <w:rsid w:val="00C67AE1"/>
    <w:rPr>
      <w:color w:val="0563C1" w:themeColor="hyperlink"/>
      <w:u w:val="single"/>
    </w:rPr>
  </w:style>
  <w:style w:type="character" w:customStyle="1" w:styleId="Ttulo5Car">
    <w:name w:val="Título 5 Car"/>
    <w:basedOn w:val="Fuentedeprrafopredeter"/>
    <w:link w:val="Ttulo5"/>
    <w:uiPriority w:val="9"/>
    <w:rsid w:val="00C67AE1"/>
    <w:rPr>
      <w:rFonts w:ascii="Times New Roman" w:eastAsia="Times New Roman" w:hAnsi="Times New Roman" w:cs="Times New Roman"/>
      <w:b/>
      <w:bCs/>
      <w:sz w:val="20"/>
      <w:szCs w:val="20"/>
      <w:lang w:eastAsia="es-EC"/>
    </w:rPr>
  </w:style>
  <w:style w:type="character" w:customStyle="1" w:styleId="Ttulo3Car">
    <w:name w:val="Título 3 Car"/>
    <w:basedOn w:val="Fuentedeprrafopredeter"/>
    <w:link w:val="Ttulo3"/>
    <w:uiPriority w:val="9"/>
    <w:semiHidden/>
    <w:rsid w:val="00092EE9"/>
    <w:rPr>
      <w:rFonts w:asciiTheme="majorHAnsi" w:eastAsiaTheme="majorEastAsia" w:hAnsiTheme="majorHAnsi" w:cstheme="majorBidi"/>
      <w:color w:val="1F3763" w:themeColor="accent1" w:themeShade="7F"/>
      <w:sz w:val="24"/>
      <w:szCs w:val="24"/>
    </w:rPr>
  </w:style>
  <w:style w:type="paragraph" w:styleId="Prrafodelista">
    <w:name w:val="List Paragraph"/>
    <w:basedOn w:val="Normal"/>
    <w:uiPriority w:val="34"/>
    <w:qFormat/>
    <w:rsid w:val="00092EE9"/>
    <w:pPr>
      <w:ind w:left="720"/>
      <w:contextualSpacing/>
    </w:pPr>
  </w:style>
  <w:style w:type="paragraph" w:customStyle="1" w:styleId="MediumList2-Accent41">
    <w:name w:val="Medium List 2 - Accent 41"/>
    <w:basedOn w:val="Normal"/>
    <w:uiPriority w:val="34"/>
    <w:rsid w:val="00207747"/>
    <w:pPr>
      <w:ind w:left="720"/>
    </w:pPr>
    <w:rPr>
      <w:rFonts w:eastAsiaTheme="minorHAnsi"/>
      <w:lang w:val="es-ES" w:eastAsia="es-ES"/>
    </w:rPr>
  </w:style>
  <w:style w:type="paragraph" w:styleId="Encabezado">
    <w:name w:val="header"/>
    <w:basedOn w:val="Normal"/>
    <w:link w:val="EncabezadoCar"/>
    <w:uiPriority w:val="99"/>
    <w:unhideWhenUsed/>
    <w:rsid w:val="00207747"/>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207747"/>
    <w:rPr>
      <w:rFonts w:ascii="Calibri" w:eastAsia="Calibri" w:hAnsi="Calibri" w:cs="Times New Roman"/>
    </w:rPr>
  </w:style>
  <w:style w:type="paragraph" w:styleId="Textodeglobo">
    <w:name w:val="Balloon Text"/>
    <w:basedOn w:val="Normal"/>
    <w:link w:val="TextodegloboCar"/>
    <w:uiPriority w:val="99"/>
    <w:semiHidden/>
    <w:unhideWhenUsed/>
    <w:rsid w:val="00385DD8"/>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385DD8"/>
    <w:rPr>
      <w:rFonts w:ascii="Segoe UI" w:eastAsia="Calibri" w:hAnsi="Segoe UI" w:cs="Segoe UI"/>
      <w:sz w:val="18"/>
      <w:szCs w:val="18"/>
    </w:rPr>
  </w:style>
  <w:style w:type="character" w:styleId="Textoennegrita">
    <w:name w:val="Strong"/>
    <w:basedOn w:val="Fuentedeprrafopredeter"/>
    <w:uiPriority w:val="22"/>
    <w:qFormat/>
    <w:rsid w:val="008E3742"/>
    <w:rPr>
      <w:b/>
      <w:bCs/>
    </w:rPr>
  </w:style>
  <w:style w:type="paragraph" w:styleId="Piedepgina">
    <w:name w:val="footer"/>
    <w:basedOn w:val="Normal"/>
    <w:link w:val="PiedepginaCar"/>
    <w:uiPriority w:val="99"/>
    <w:unhideWhenUsed/>
    <w:rsid w:val="004B4642"/>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B4642"/>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3810207">
      <w:bodyDiv w:val="1"/>
      <w:marLeft w:val="0"/>
      <w:marRight w:val="0"/>
      <w:marTop w:val="0"/>
      <w:marBottom w:val="0"/>
      <w:divBdr>
        <w:top w:val="none" w:sz="0" w:space="0" w:color="auto"/>
        <w:left w:val="none" w:sz="0" w:space="0" w:color="auto"/>
        <w:bottom w:val="none" w:sz="0" w:space="0" w:color="auto"/>
        <w:right w:val="none" w:sz="0" w:space="0" w:color="auto"/>
      </w:divBdr>
    </w:div>
    <w:div w:id="182743720">
      <w:bodyDiv w:val="1"/>
      <w:marLeft w:val="0"/>
      <w:marRight w:val="0"/>
      <w:marTop w:val="0"/>
      <w:marBottom w:val="0"/>
      <w:divBdr>
        <w:top w:val="none" w:sz="0" w:space="0" w:color="auto"/>
        <w:left w:val="none" w:sz="0" w:space="0" w:color="auto"/>
        <w:bottom w:val="none" w:sz="0" w:space="0" w:color="auto"/>
        <w:right w:val="none" w:sz="0" w:space="0" w:color="auto"/>
      </w:divBdr>
    </w:div>
    <w:div w:id="243220112">
      <w:bodyDiv w:val="1"/>
      <w:marLeft w:val="0"/>
      <w:marRight w:val="0"/>
      <w:marTop w:val="0"/>
      <w:marBottom w:val="0"/>
      <w:divBdr>
        <w:top w:val="none" w:sz="0" w:space="0" w:color="auto"/>
        <w:left w:val="none" w:sz="0" w:space="0" w:color="auto"/>
        <w:bottom w:val="none" w:sz="0" w:space="0" w:color="auto"/>
        <w:right w:val="none" w:sz="0" w:space="0" w:color="auto"/>
      </w:divBdr>
    </w:div>
    <w:div w:id="257638099">
      <w:bodyDiv w:val="1"/>
      <w:marLeft w:val="0"/>
      <w:marRight w:val="0"/>
      <w:marTop w:val="0"/>
      <w:marBottom w:val="0"/>
      <w:divBdr>
        <w:top w:val="none" w:sz="0" w:space="0" w:color="auto"/>
        <w:left w:val="none" w:sz="0" w:space="0" w:color="auto"/>
        <w:bottom w:val="none" w:sz="0" w:space="0" w:color="auto"/>
        <w:right w:val="none" w:sz="0" w:space="0" w:color="auto"/>
      </w:divBdr>
    </w:div>
    <w:div w:id="566694566">
      <w:bodyDiv w:val="1"/>
      <w:marLeft w:val="0"/>
      <w:marRight w:val="0"/>
      <w:marTop w:val="0"/>
      <w:marBottom w:val="0"/>
      <w:divBdr>
        <w:top w:val="none" w:sz="0" w:space="0" w:color="auto"/>
        <w:left w:val="none" w:sz="0" w:space="0" w:color="auto"/>
        <w:bottom w:val="none" w:sz="0" w:space="0" w:color="auto"/>
        <w:right w:val="none" w:sz="0" w:space="0" w:color="auto"/>
      </w:divBdr>
    </w:div>
    <w:div w:id="1683817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jpeg"/><Relationship Id="rId14" Type="http://schemas.microsoft.com/office/2011/relationships/people" Target="people.xml"/></Relationships>
</file>

<file path=word/_rels/footer1.xml.rels><?xml version="1.0" encoding="UTF-8" standalone="yes"?>
<Relationships xmlns="http://schemas.openxmlformats.org/package/2006/relationships"><Relationship Id="rId2" Type="http://schemas.openxmlformats.org/officeDocument/2006/relationships/hyperlink" Target="http://www.datasolutions.com" TargetMode="External"/><Relationship Id="rId1" Type="http://schemas.openxmlformats.org/officeDocument/2006/relationships/hyperlink" Target="http://www.datasolutions.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107</TotalTime>
  <Pages>11</Pages>
  <Words>2649</Words>
  <Characters>14575</Characters>
  <Application>Microsoft Office Word</Application>
  <DocSecurity>0</DocSecurity>
  <Lines>121</Lines>
  <Paragraphs>34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17190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Sofía Chiriboga</dc:creator>
  <cp:keywords/>
  <dc:description/>
  <cp:lastModifiedBy>Sofia Chiriboga</cp:lastModifiedBy>
  <cp:revision>200</cp:revision>
  <cp:lastPrinted>2018-07-12T13:40:00Z</cp:lastPrinted>
  <dcterms:created xsi:type="dcterms:W3CDTF">2018-09-06T15:52:00Z</dcterms:created>
  <dcterms:modified xsi:type="dcterms:W3CDTF">2018-09-07T22:10:00Z</dcterms:modified>
</cp:coreProperties>
</file>