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2838" w:rsidRPr="007F0A22" w:rsidRDefault="00182838" w:rsidP="006D4C1D">
      <w:pPr>
        <w:jc w:val="right"/>
        <w:rPr>
          <w:rFonts w:ascii="Century Gothic" w:hAnsi="Century Gothic" w:cstheme="minorHAnsi"/>
          <w:sz w:val="24"/>
          <w:szCs w:val="24"/>
        </w:rPr>
      </w:pPr>
      <w:r w:rsidRPr="007F0A22">
        <w:rPr>
          <w:rFonts w:ascii="Century Gothic" w:hAnsi="Century Gothic" w:cstheme="minorHAnsi"/>
          <w:sz w:val="24"/>
          <w:szCs w:val="24"/>
        </w:rPr>
        <w:t>Guayaquil, 0</w:t>
      </w:r>
      <w:r>
        <w:rPr>
          <w:rFonts w:ascii="Century Gothic" w:hAnsi="Century Gothic" w:cstheme="minorHAnsi"/>
          <w:sz w:val="24"/>
          <w:szCs w:val="24"/>
        </w:rPr>
        <w:t>9</w:t>
      </w:r>
      <w:r w:rsidRPr="007F0A22">
        <w:rPr>
          <w:rFonts w:ascii="Century Gothic" w:hAnsi="Century Gothic" w:cstheme="minorHAnsi"/>
          <w:sz w:val="24"/>
          <w:szCs w:val="24"/>
        </w:rPr>
        <w:t xml:space="preserve"> de Julio 2018.</w:t>
      </w:r>
    </w:p>
    <w:p w:rsidR="00182838" w:rsidRPr="007F0A22" w:rsidRDefault="00182838" w:rsidP="00182838">
      <w:pPr>
        <w:spacing w:after="0" w:line="240" w:lineRule="auto"/>
        <w:jc w:val="both"/>
        <w:rPr>
          <w:rFonts w:ascii="Century Gothic" w:eastAsia="Times New Roman" w:hAnsi="Century Gothic" w:cstheme="minorHAnsi"/>
          <w:sz w:val="24"/>
          <w:szCs w:val="24"/>
          <w:lang w:val="es-ES" w:eastAsia="es-ES"/>
        </w:rPr>
      </w:pPr>
    </w:p>
    <w:p w:rsidR="00182838" w:rsidRDefault="00182838" w:rsidP="00182838">
      <w:pPr>
        <w:spacing w:after="0" w:line="240" w:lineRule="auto"/>
        <w:jc w:val="both"/>
        <w:rPr>
          <w:rFonts w:ascii="Century Gothic" w:eastAsia="Times New Roman" w:hAnsi="Century Gothic" w:cstheme="minorHAnsi"/>
          <w:sz w:val="24"/>
          <w:szCs w:val="24"/>
          <w:lang w:val="es-ES" w:eastAsia="es-ES"/>
        </w:rPr>
      </w:pPr>
    </w:p>
    <w:p w:rsidR="00E64F49" w:rsidRDefault="00E64F49" w:rsidP="00182838">
      <w:pPr>
        <w:spacing w:after="0" w:line="240" w:lineRule="auto"/>
        <w:jc w:val="both"/>
        <w:rPr>
          <w:rFonts w:ascii="Century Gothic" w:eastAsia="Times New Roman" w:hAnsi="Century Gothic" w:cstheme="minorHAnsi"/>
          <w:sz w:val="24"/>
          <w:szCs w:val="24"/>
          <w:lang w:val="es-ES" w:eastAsia="es-ES"/>
        </w:rPr>
      </w:pPr>
    </w:p>
    <w:p w:rsidR="00182838" w:rsidRDefault="00182838" w:rsidP="00182838">
      <w:pPr>
        <w:spacing w:after="0" w:line="240" w:lineRule="auto"/>
        <w:jc w:val="both"/>
        <w:rPr>
          <w:rFonts w:ascii="Century Gothic" w:eastAsia="Times New Roman" w:hAnsi="Century Gothic" w:cstheme="minorHAnsi"/>
          <w:sz w:val="24"/>
          <w:szCs w:val="24"/>
          <w:lang w:val="es-ES" w:eastAsia="es-ES"/>
        </w:rPr>
      </w:pPr>
      <w:r>
        <w:rPr>
          <w:rFonts w:ascii="Century Gothic" w:eastAsia="Times New Roman" w:hAnsi="Century Gothic" w:cstheme="minorHAnsi"/>
          <w:sz w:val="24"/>
          <w:szCs w:val="24"/>
          <w:lang w:val="es-ES" w:eastAsia="es-ES"/>
        </w:rPr>
        <w:t xml:space="preserve">Srta. </w:t>
      </w:r>
    </w:p>
    <w:p w:rsidR="00182838" w:rsidRDefault="00182838" w:rsidP="00182838">
      <w:pPr>
        <w:spacing w:after="0" w:line="240" w:lineRule="auto"/>
        <w:jc w:val="both"/>
        <w:rPr>
          <w:rFonts w:ascii="Century Gothic" w:eastAsia="Times New Roman" w:hAnsi="Century Gothic" w:cstheme="minorHAnsi"/>
          <w:sz w:val="24"/>
          <w:szCs w:val="24"/>
          <w:lang w:val="es-ES" w:eastAsia="es-ES"/>
        </w:rPr>
      </w:pPr>
      <w:r>
        <w:rPr>
          <w:rFonts w:ascii="Century Gothic" w:eastAsia="Times New Roman" w:hAnsi="Century Gothic" w:cstheme="minorHAnsi"/>
          <w:sz w:val="24"/>
          <w:szCs w:val="24"/>
          <w:lang w:val="es-ES" w:eastAsia="es-ES"/>
        </w:rPr>
        <w:t xml:space="preserve">Ximena Carrera </w:t>
      </w:r>
    </w:p>
    <w:p w:rsidR="00182838" w:rsidRPr="007F0A22" w:rsidRDefault="00182838" w:rsidP="00182838">
      <w:pPr>
        <w:spacing w:after="0" w:line="240" w:lineRule="auto"/>
        <w:jc w:val="both"/>
        <w:rPr>
          <w:ins w:id="0" w:author="Sofía Chiriboga" w:date="2018-06-26T10:46:00Z"/>
          <w:rFonts w:ascii="Century Gothic" w:eastAsia="Times New Roman" w:hAnsi="Century Gothic" w:cstheme="minorHAnsi"/>
          <w:b/>
          <w:sz w:val="24"/>
          <w:szCs w:val="24"/>
          <w:lang w:val="es-ES" w:eastAsia="es-ES"/>
        </w:rPr>
      </w:pPr>
      <w:r>
        <w:rPr>
          <w:rFonts w:ascii="Century Gothic" w:eastAsia="Times New Roman" w:hAnsi="Century Gothic" w:cstheme="minorHAnsi"/>
          <w:b/>
          <w:sz w:val="24"/>
          <w:szCs w:val="24"/>
          <w:lang w:val="es-ES" w:eastAsia="es-ES"/>
        </w:rPr>
        <w:t xml:space="preserve">Centro de Procesamiento de Documentos </w:t>
      </w:r>
    </w:p>
    <w:p w:rsidR="00182838" w:rsidRPr="007F0A22" w:rsidRDefault="00182838" w:rsidP="00182838">
      <w:pPr>
        <w:spacing w:after="0"/>
        <w:rPr>
          <w:rFonts w:ascii="Century Gothic" w:hAnsi="Century Gothic"/>
          <w:b/>
          <w:sz w:val="24"/>
          <w:szCs w:val="24"/>
        </w:rPr>
      </w:pPr>
      <w:r>
        <w:rPr>
          <w:rFonts w:ascii="Century Gothic" w:hAnsi="Century Gothic"/>
          <w:b/>
          <w:sz w:val="24"/>
          <w:szCs w:val="24"/>
        </w:rPr>
        <w:t xml:space="preserve">A.R.S DEL ECUADOR </w:t>
      </w:r>
    </w:p>
    <w:p w:rsidR="00182838" w:rsidRPr="006D4C1D" w:rsidRDefault="00182838" w:rsidP="006D4C1D">
      <w:pPr>
        <w:spacing w:after="0"/>
        <w:rPr>
          <w:rFonts w:ascii="Century Gothic" w:hAnsi="Century Gothic"/>
          <w:b/>
          <w:sz w:val="24"/>
          <w:szCs w:val="24"/>
        </w:rPr>
      </w:pPr>
      <w:r w:rsidRPr="007F0A22">
        <w:rPr>
          <w:rFonts w:ascii="Century Gothic" w:hAnsi="Century Gothic"/>
          <w:sz w:val="24"/>
          <w:szCs w:val="24"/>
        </w:rPr>
        <w:t>Ciudad. –</w:t>
      </w:r>
    </w:p>
    <w:p w:rsidR="00182838" w:rsidRDefault="00182838" w:rsidP="00182838">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Presente. </w:t>
      </w:r>
      <w:r>
        <w:rPr>
          <w:rFonts w:ascii="Century Gothic" w:hAnsi="Century Gothic" w:cstheme="minorHAnsi"/>
          <w:sz w:val="24"/>
          <w:szCs w:val="24"/>
        </w:rPr>
        <w:t>–</w:t>
      </w:r>
      <w:r w:rsidRPr="007F0A22">
        <w:rPr>
          <w:rFonts w:ascii="Century Gothic" w:hAnsi="Century Gothic" w:cstheme="minorHAnsi"/>
          <w:sz w:val="24"/>
          <w:szCs w:val="24"/>
        </w:rPr>
        <w:t xml:space="preserve"> </w:t>
      </w:r>
    </w:p>
    <w:p w:rsidR="00182838" w:rsidRPr="007F0A22" w:rsidRDefault="00182838" w:rsidP="00182838">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De nuestra consideración: </w:t>
      </w:r>
    </w:p>
    <w:p w:rsidR="00182838" w:rsidRPr="007F0A22" w:rsidRDefault="00182838" w:rsidP="00182838">
      <w:pPr>
        <w:pStyle w:val="Default"/>
        <w:spacing w:before="100" w:beforeAutospacing="1" w:after="100" w:afterAutospacing="1"/>
        <w:jc w:val="both"/>
        <w:rPr>
          <w:rFonts w:ascii="Century Gothic" w:hAnsi="Century Gothic" w:cs="Arial"/>
        </w:rPr>
      </w:pPr>
      <w:r w:rsidRPr="007F0A22">
        <w:rPr>
          <w:rFonts w:ascii="Century Gothic" w:hAnsi="Century Gothic" w:cs="Arial"/>
        </w:rPr>
        <w:t xml:space="preserve">Reciba un cordial saludo de parte de quienes conformamos </w:t>
      </w:r>
      <w:r w:rsidRPr="007F0A22">
        <w:rPr>
          <w:rFonts w:ascii="Century Gothic" w:hAnsi="Century Gothic" w:cs="Arial"/>
          <w:bCs/>
        </w:rPr>
        <w:t>DataSolutions S.A.</w:t>
      </w:r>
      <w:r w:rsidRPr="007F0A22">
        <w:rPr>
          <w:rFonts w:ascii="Century Gothic" w:hAnsi="Century Gothic" w:cs="Arial"/>
        </w:rPr>
        <w:t xml:space="preserve">, especialistas en la Administración Integral de </w:t>
      </w:r>
      <w:r w:rsidR="0044276C">
        <w:rPr>
          <w:rFonts w:ascii="Century Gothic" w:hAnsi="Century Gothic" w:cs="Arial"/>
        </w:rPr>
        <w:t xml:space="preserve">Información </w:t>
      </w:r>
      <w:r w:rsidRPr="007F0A22">
        <w:rPr>
          <w:rFonts w:ascii="Century Gothic" w:hAnsi="Century Gothic" w:cs="Arial"/>
        </w:rPr>
        <w:t>Físic</w:t>
      </w:r>
      <w:r w:rsidR="0044276C">
        <w:rPr>
          <w:rFonts w:ascii="Century Gothic" w:hAnsi="Century Gothic" w:cs="Arial"/>
        </w:rPr>
        <w:t xml:space="preserve">a </w:t>
      </w:r>
      <w:r w:rsidRPr="007F0A22">
        <w:rPr>
          <w:rFonts w:ascii="Century Gothic" w:hAnsi="Century Gothic" w:cs="Arial"/>
        </w:rPr>
        <w:t xml:space="preserve">y Digital. Por medio de la presente nos es grato hacerle llegar nuestra propuesta por los Servicios Integrales de Gestión Documental, la misma consiste en los servicios de administración y custodia física de información. </w:t>
      </w:r>
    </w:p>
    <w:p w:rsidR="00182838" w:rsidRPr="00C67AE1" w:rsidRDefault="00182838" w:rsidP="00182838">
      <w:pPr>
        <w:pStyle w:val="Default"/>
        <w:spacing w:before="100" w:beforeAutospacing="1" w:after="100" w:afterAutospacing="1"/>
        <w:jc w:val="both"/>
        <w:rPr>
          <w:rFonts w:ascii="Century Gothic" w:hAnsi="Century Gothic" w:cstheme="minorHAnsi"/>
          <w:b/>
          <w:bCs/>
          <w:sz w:val="28"/>
          <w:szCs w:val="28"/>
        </w:rPr>
      </w:pPr>
      <w:r w:rsidRPr="00A2434E">
        <w:rPr>
          <w:rFonts w:ascii="Century Gothic" w:hAnsi="Century Gothic" w:cstheme="minorHAnsi"/>
          <w:b/>
          <w:bCs/>
          <w:sz w:val="28"/>
          <w:szCs w:val="28"/>
        </w:rPr>
        <w:t>Antecedentes:</w:t>
      </w:r>
    </w:p>
    <w:p w:rsidR="00C64D20" w:rsidRDefault="00182838" w:rsidP="00C64D20">
      <w:pPr>
        <w:pStyle w:val="NormalWeb"/>
        <w:jc w:val="both"/>
        <w:rPr>
          <w:rFonts w:ascii="Century Gothic" w:eastAsia="Calibri" w:hAnsi="Century Gothic" w:cs="Arial"/>
          <w:color w:val="000000"/>
          <w:lang w:val="es-ES" w:eastAsia="en-US"/>
        </w:rPr>
      </w:pPr>
      <w:r>
        <w:rPr>
          <w:rFonts w:ascii="Century Gothic" w:eastAsia="Calibri" w:hAnsi="Century Gothic" w:cs="Arial"/>
          <w:b/>
          <w:bCs/>
          <w:color w:val="000000"/>
          <w:lang w:val="es-ES" w:eastAsia="en-US"/>
        </w:rPr>
        <w:t xml:space="preserve">A.R.S </w:t>
      </w:r>
      <w:r w:rsidRPr="00182838">
        <w:rPr>
          <w:rFonts w:ascii="Century Gothic" w:eastAsia="Calibri" w:hAnsi="Century Gothic" w:cs="Arial"/>
          <w:bCs/>
          <w:color w:val="000000"/>
          <w:lang w:val="es-ES" w:eastAsia="en-US"/>
        </w:rPr>
        <w:t>del</w:t>
      </w:r>
      <w:r>
        <w:rPr>
          <w:rFonts w:ascii="Century Gothic" w:eastAsia="Calibri" w:hAnsi="Century Gothic" w:cs="Arial"/>
          <w:b/>
          <w:bCs/>
          <w:color w:val="000000"/>
          <w:lang w:val="es-ES" w:eastAsia="en-US"/>
        </w:rPr>
        <w:t xml:space="preserve"> </w:t>
      </w:r>
      <w:r w:rsidRPr="001F58A8">
        <w:rPr>
          <w:rFonts w:ascii="Century Gothic" w:eastAsia="Calibri" w:hAnsi="Century Gothic" w:cs="Arial"/>
          <w:color w:val="000000"/>
          <w:lang w:val="es-ES" w:eastAsia="en-US"/>
        </w:rPr>
        <w:t xml:space="preserve">Ecuador </w:t>
      </w:r>
      <w:r w:rsidRPr="00182838">
        <w:rPr>
          <w:rFonts w:ascii="Century Gothic" w:eastAsia="Calibri" w:hAnsi="Century Gothic" w:cs="Arial"/>
          <w:color w:val="000000"/>
          <w:lang w:val="es-ES" w:eastAsia="en-US"/>
        </w:rPr>
        <w:t>nace en el 2.003 fruto del emprendimiento de dos visionarios que analizaron la situación socio - económica de ese entonces en el Ecuador. La creación de ARS se dio en el momento oportuno para aprovechar la expansión del crédito en Ecuador, cuando tanto el crédito de consumo y el microcrédito se expandieron por la dolarización.</w:t>
      </w:r>
    </w:p>
    <w:p w:rsidR="006D4C1D" w:rsidRDefault="00182838" w:rsidP="006D4C1D">
      <w:pPr>
        <w:pStyle w:val="NormalWeb"/>
        <w:jc w:val="both"/>
        <w:rPr>
          <w:rFonts w:ascii="Century Gothic" w:hAnsi="Century Gothic" w:cs="Arial"/>
          <w:color w:val="000000"/>
          <w:lang w:val="es-ES"/>
        </w:rPr>
      </w:pPr>
      <w:r w:rsidRPr="00182838">
        <w:rPr>
          <w:rFonts w:ascii="Century Gothic" w:hAnsi="Century Gothic" w:cs="Arial"/>
          <w:color w:val="000000"/>
          <w:lang w:val="es-ES"/>
        </w:rPr>
        <w:t>Hoy en día, ARS del Ecuador se posiciona como una empresa sólida, confiable, transparente, formal y especializada en procesos de gestión de cartera.</w:t>
      </w:r>
    </w:p>
    <w:p w:rsidR="00182838" w:rsidRDefault="00182838" w:rsidP="006D4C1D">
      <w:pPr>
        <w:pStyle w:val="NormalWeb"/>
        <w:jc w:val="both"/>
        <w:rPr>
          <w:rFonts w:ascii="Century Gothic" w:hAnsi="Century Gothic" w:cs="Arial"/>
          <w:color w:val="000000"/>
          <w:lang w:val="es-ES"/>
        </w:rPr>
      </w:pPr>
      <w:r>
        <w:rPr>
          <w:rFonts w:ascii="Century Gothic" w:eastAsia="Calibri" w:hAnsi="Century Gothic" w:cs="Arial"/>
          <w:color w:val="000000"/>
          <w:lang w:val="es-ES"/>
        </w:rPr>
        <w:t xml:space="preserve">A.R.S del Ecuador </w:t>
      </w:r>
      <w:r>
        <w:rPr>
          <w:rFonts w:ascii="Century Gothic" w:hAnsi="Century Gothic" w:cs="Arial"/>
          <w:color w:val="000000"/>
          <w:lang w:val="es-ES"/>
        </w:rPr>
        <w:t xml:space="preserve">nos indicó que ellos necesitan que se le realice la custodia de parte de su documentación, que se encuentra actualmente en la ciudad de Quito en </w:t>
      </w:r>
      <w:r w:rsidRPr="00182838">
        <w:rPr>
          <w:rFonts w:ascii="Century Gothic" w:hAnsi="Century Gothic" w:cs="Arial"/>
          <w:color w:val="000000"/>
          <w:lang w:val="es-ES"/>
        </w:rPr>
        <w:t>Av. Amazonas N22-48 y Ramírez Dávalos</w:t>
      </w:r>
      <w:r>
        <w:rPr>
          <w:rFonts w:ascii="Century Gothic" w:hAnsi="Century Gothic" w:cs="Arial"/>
          <w:color w:val="000000"/>
          <w:lang w:val="es-ES"/>
        </w:rPr>
        <w:t xml:space="preserve"> </w:t>
      </w:r>
      <w:r w:rsidR="00EA6D55">
        <w:rPr>
          <w:rFonts w:ascii="Century Gothic" w:hAnsi="Century Gothic" w:cs="Arial"/>
          <w:color w:val="000000"/>
          <w:lang w:val="es-ES"/>
        </w:rPr>
        <w:t xml:space="preserve">debido a que </w:t>
      </w:r>
      <w:r w:rsidR="00EA6D55">
        <w:rPr>
          <w:rFonts w:ascii="Century Gothic" w:hAnsi="Century Gothic" w:cs="Arial"/>
          <w:color w:val="000000"/>
          <w:lang w:val="es-ES"/>
        </w:rPr>
        <w:lastRenderedPageBreak/>
        <w:t xml:space="preserve">la bodega donde se localizan las unidades de archivo se encuentra a tope de capacidad: </w:t>
      </w:r>
    </w:p>
    <w:p w:rsidR="00EA6D55" w:rsidRPr="006D4C1D" w:rsidRDefault="00EA6D55" w:rsidP="006D4C1D">
      <w:pPr>
        <w:pStyle w:val="NormalWeb"/>
        <w:jc w:val="both"/>
        <w:rPr>
          <w:rFonts w:ascii="Century Gothic" w:eastAsia="Calibri" w:hAnsi="Century Gothic" w:cs="Arial"/>
          <w:color w:val="000000"/>
          <w:lang w:val="es-ES" w:eastAsia="en-US"/>
        </w:rPr>
      </w:pPr>
      <w:r>
        <w:rPr>
          <w:rFonts w:ascii="Century Gothic" w:eastAsia="Calibri" w:hAnsi="Century Gothic" w:cs="Arial"/>
          <w:color w:val="000000"/>
          <w:lang w:val="es-ES" w:eastAsia="en-US"/>
        </w:rPr>
        <w:t xml:space="preserve">Aparte de que ARS actualmente carece de software de gestión documental que garantice el correcto manejo de su información. </w:t>
      </w:r>
    </w:p>
    <w:p w:rsidR="00182838" w:rsidRPr="00EA6D55" w:rsidRDefault="00182838" w:rsidP="00EA6D55">
      <w:pPr>
        <w:spacing w:after="0" w:line="240" w:lineRule="auto"/>
        <w:jc w:val="both"/>
        <w:rPr>
          <w:rFonts w:ascii="Century Gothic" w:hAnsi="Century Gothic" w:cs="Arial"/>
          <w:color w:val="000000"/>
          <w:sz w:val="24"/>
          <w:szCs w:val="24"/>
          <w:lang w:val="es-ES_tradnl"/>
        </w:rPr>
      </w:pPr>
    </w:p>
    <w:p w:rsidR="00182838" w:rsidRPr="00244E20" w:rsidRDefault="00182838" w:rsidP="00182838">
      <w:pPr>
        <w:pStyle w:val="Sinespaciado"/>
        <w:jc w:val="both"/>
        <w:rPr>
          <w:rFonts w:ascii="Century Gothic" w:hAnsi="Century Gothic" w:cs="Arial"/>
          <w:color w:val="000000"/>
          <w:sz w:val="24"/>
          <w:szCs w:val="24"/>
          <w:lang w:val="es-ES_tradnl"/>
        </w:rPr>
      </w:pPr>
    </w:p>
    <w:p w:rsidR="00182838" w:rsidRPr="005F5DB7" w:rsidRDefault="00182838" w:rsidP="00182838">
      <w:pPr>
        <w:pStyle w:val="Sinespaciado"/>
        <w:jc w:val="both"/>
        <w:rPr>
          <w:rFonts w:ascii="Century Gothic" w:hAnsi="Century Gothic" w:cstheme="minorHAnsi"/>
          <w:b/>
          <w:sz w:val="24"/>
          <w:szCs w:val="24"/>
          <w:lang w:val="es-MX"/>
        </w:rPr>
      </w:pPr>
      <w:r w:rsidRPr="005F5DB7">
        <w:rPr>
          <w:rFonts w:ascii="Century Gothic" w:hAnsi="Century Gothic" w:cstheme="minorHAnsi"/>
          <w:b/>
          <w:sz w:val="24"/>
          <w:szCs w:val="24"/>
          <w:lang w:val="es-MX"/>
        </w:rPr>
        <w:t>Propuesta de Solución</w:t>
      </w:r>
    </w:p>
    <w:p w:rsidR="00182838" w:rsidRPr="007F0A22" w:rsidRDefault="00182838" w:rsidP="00182838">
      <w:pPr>
        <w:pStyle w:val="Sinespaciado"/>
        <w:jc w:val="both"/>
        <w:rPr>
          <w:rFonts w:ascii="Century Gothic" w:hAnsi="Century Gothic" w:cstheme="minorHAnsi"/>
          <w:b/>
          <w:sz w:val="24"/>
          <w:szCs w:val="24"/>
          <w:lang w:val="es-MX"/>
        </w:rPr>
      </w:pPr>
    </w:p>
    <w:p w:rsidR="00182838" w:rsidRPr="007F0A22" w:rsidRDefault="00182838" w:rsidP="00182838">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 xml:space="preserve">La solución propuesta </w:t>
      </w:r>
      <w:r w:rsidR="00C64D20">
        <w:rPr>
          <w:rFonts w:ascii="Century Gothic" w:hAnsi="Century Gothic" w:cstheme="minorHAnsi"/>
          <w:sz w:val="24"/>
          <w:szCs w:val="24"/>
          <w:lang w:val="es-MX"/>
        </w:rPr>
        <w:t xml:space="preserve">para ARS </w:t>
      </w:r>
      <w:r w:rsidRPr="007F0A22">
        <w:rPr>
          <w:rFonts w:ascii="Century Gothic" w:hAnsi="Century Gothic" w:cstheme="minorHAnsi"/>
          <w:sz w:val="24"/>
          <w:szCs w:val="24"/>
          <w:lang w:val="es-MX"/>
        </w:rPr>
        <w:t>consiste en ofrecerles una solución que consiga de manera inmediata la liberación del espacio que actualmente lo tiene</w:t>
      </w:r>
      <w:r>
        <w:rPr>
          <w:rFonts w:ascii="Century Gothic" w:hAnsi="Century Gothic" w:cstheme="minorHAnsi"/>
          <w:sz w:val="24"/>
          <w:szCs w:val="24"/>
          <w:lang w:val="es-MX"/>
        </w:rPr>
        <w:t>n al tope dentro de sus bodegas</w:t>
      </w:r>
      <w:r w:rsidRPr="007F0A22">
        <w:rPr>
          <w:rFonts w:ascii="Century Gothic" w:hAnsi="Century Gothic" w:cstheme="minorHAnsi"/>
          <w:sz w:val="24"/>
          <w:szCs w:val="24"/>
          <w:lang w:val="es-MX"/>
        </w:rPr>
        <w:t xml:space="preserve">. Proponernos trasladar esta información a los centros de acopio de información de tal manera que con una correcta custodia garantizar mayor longevidad de la información. </w:t>
      </w:r>
    </w:p>
    <w:p w:rsidR="00182838" w:rsidRPr="007F0A22" w:rsidRDefault="00182838" w:rsidP="00182838">
      <w:pPr>
        <w:pStyle w:val="Sinespaciado"/>
        <w:jc w:val="both"/>
        <w:rPr>
          <w:rFonts w:ascii="Century Gothic" w:hAnsi="Century Gothic" w:cstheme="minorHAnsi"/>
          <w:sz w:val="24"/>
          <w:szCs w:val="24"/>
          <w:lang w:val="es-MX"/>
        </w:rPr>
      </w:pPr>
    </w:p>
    <w:p w:rsidR="00182838" w:rsidRPr="007F0A22" w:rsidRDefault="00182838" w:rsidP="00182838">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Por otro lad</w:t>
      </w:r>
      <w:r>
        <w:rPr>
          <w:rFonts w:ascii="Century Gothic" w:hAnsi="Century Gothic" w:cstheme="minorHAnsi"/>
          <w:sz w:val="24"/>
          <w:szCs w:val="24"/>
          <w:lang w:val="es-MX"/>
        </w:rPr>
        <w:t xml:space="preserve">o, la idea es dotar a </w:t>
      </w:r>
      <w:r w:rsidR="00C64D20">
        <w:rPr>
          <w:rFonts w:ascii="Century Gothic" w:hAnsi="Century Gothic" w:cstheme="minorHAnsi"/>
          <w:sz w:val="24"/>
          <w:szCs w:val="24"/>
          <w:lang w:val="es-MX"/>
        </w:rPr>
        <w:t xml:space="preserve">ARS </w:t>
      </w:r>
      <w:r w:rsidRPr="007F0A22">
        <w:rPr>
          <w:rFonts w:ascii="Century Gothic" w:hAnsi="Century Gothic" w:cstheme="minorHAnsi"/>
          <w:sz w:val="24"/>
          <w:szCs w:val="24"/>
          <w:lang w:val="es-MX"/>
        </w:rPr>
        <w:t>con tecnología de punta para el manejo eficiente de la información otorgándoles un software de gestión integral de información física que les permita lo siguiente:</w:t>
      </w:r>
    </w:p>
    <w:p w:rsidR="00182838" w:rsidRPr="007F0A22" w:rsidRDefault="00182838" w:rsidP="00182838">
      <w:pPr>
        <w:pStyle w:val="Sinespaciado"/>
        <w:jc w:val="both"/>
        <w:rPr>
          <w:rFonts w:ascii="Century Gothic" w:hAnsi="Century Gothic" w:cstheme="minorHAnsi"/>
          <w:sz w:val="24"/>
          <w:szCs w:val="24"/>
          <w:lang w:val="es-MX"/>
        </w:rPr>
      </w:pPr>
    </w:p>
    <w:p w:rsidR="00182838" w:rsidRPr="007F0A22" w:rsidRDefault="00182838" w:rsidP="00182838">
      <w:pPr>
        <w:pStyle w:val="Sinespaciado"/>
        <w:numPr>
          <w:ilvl w:val="0"/>
          <w:numId w:val="2"/>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Manejo remoto de la información a través de nuestra plataforma</w:t>
      </w:r>
    </w:p>
    <w:p w:rsidR="00182838" w:rsidRPr="007F0A22" w:rsidRDefault="00182838" w:rsidP="00182838">
      <w:pPr>
        <w:pStyle w:val="Sinespaciado"/>
        <w:numPr>
          <w:ilvl w:val="0"/>
          <w:numId w:val="2"/>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Bitácora de registro de manejo de la información</w:t>
      </w:r>
    </w:p>
    <w:p w:rsidR="00182838" w:rsidRPr="007F0A22" w:rsidRDefault="00182838" w:rsidP="00182838">
      <w:pPr>
        <w:pStyle w:val="Sinespaciado"/>
        <w:numPr>
          <w:ilvl w:val="0"/>
          <w:numId w:val="2"/>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Integral el manejo físico, digital y de destrucción en una sola herramienta</w:t>
      </w:r>
    </w:p>
    <w:p w:rsidR="00182838" w:rsidRPr="007F0A22" w:rsidRDefault="00182838" w:rsidP="00182838">
      <w:pPr>
        <w:pStyle w:val="Sinespaciado"/>
        <w:jc w:val="both"/>
        <w:rPr>
          <w:rFonts w:ascii="Century Gothic" w:hAnsi="Century Gothic" w:cstheme="minorHAnsi"/>
          <w:sz w:val="24"/>
          <w:szCs w:val="24"/>
          <w:lang w:val="es-MX"/>
        </w:rPr>
      </w:pPr>
    </w:p>
    <w:p w:rsidR="00182838" w:rsidRPr="007F0A22" w:rsidRDefault="00182838" w:rsidP="00182838">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Para poder implementar esta solución se proponen los siguientes servicios:</w:t>
      </w:r>
    </w:p>
    <w:p w:rsidR="00182838" w:rsidRPr="007F0A22" w:rsidRDefault="00182838" w:rsidP="00182838">
      <w:pPr>
        <w:pStyle w:val="Sinespaciado"/>
        <w:jc w:val="both"/>
        <w:rPr>
          <w:rFonts w:ascii="Century Gothic" w:hAnsi="Century Gothic" w:cstheme="minorHAnsi"/>
          <w:b/>
          <w:sz w:val="24"/>
          <w:szCs w:val="24"/>
          <w:lang w:val="es-MX"/>
        </w:rPr>
      </w:pPr>
    </w:p>
    <w:p w:rsidR="00182838" w:rsidRPr="007F0A22" w:rsidRDefault="00182838" w:rsidP="00182838">
      <w:pPr>
        <w:pStyle w:val="Sinespaciado"/>
        <w:numPr>
          <w:ilvl w:val="0"/>
          <w:numId w:val="3"/>
        </w:numPr>
        <w:jc w:val="both"/>
        <w:rPr>
          <w:rFonts w:ascii="Century Gothic" w:hAnsi="Century Gothic" w:cstheme="minorHAnsi"/>
          <w:sz w:val="24"/>
          <w:szCs w:val="24"/>
        </w:rPr>
      </w:pPr>
      <w:r w:rsidRPr="007F0A22">
        <w:rPr>
          <w:rFonts w:ascii="Century Gothic" w:hAnsi="Century Gothic" w:cstheme="minorHAnsi"/>
          <w:sz w:val="24"/>
          <w:szCs w:val="24"/>
        </w:rPr>
        <w:t xml:space="preserve">Kit de almacenamiento: </w:t>
      </w:r>
    </w:p>
    <w:p w:rsidR="00182838" w:rsidRPr="007F0A22" w:rsidRDefault="00182838" w:rsidP="00182838">
      <w:pPr>
        <w:pStyle w:val="Sinespaciado"/>
        <w:numPr>
          <w:ilvl w:val="1"/>
          <w:numId w:val="3"/>
        </w:numPr>
        <w:jc w:val="both"/>
        <w:rPr>
          <w:rFonts w:ascii="Century Gothic" w:hAnsi="Century Gothic" w:cstheme="minorHAnsi"/>
          <w:sz w:val="24"/>
          <w:szCs w:val="24"/>
        </w:rPr>
      </w:pPr>
      <w:r w:rsidRPr="007F0A22">
        <w:rPr>
          <w:rFonts w:ascii="Century Gothic" w:hAnsi="Century Gothic" w:cstheme="minorHAnsi"/>
          <w:sz w:val="24"/>
          <w:szCs w:val="24"/>
        </w:rPr>
        <w:t xml:space="preserve">DataSolutions propone el almacenamiento </w:t>
      </w:r>
      <w:r>
        <w:rPr>
          <w:rFonts w:ascii="Century Gothic" w:hAnsi="Century Gothic" w:cstheme="minorHAnsi"/>
          <w:sz w:val="24"/>
          <w:szCs w:val="24"/>
        </w:rPr>
        <w:t>de la información de</w:t>
      </w:r>
      <w:r w:rsidR="00C64D20">
        <w:rPr>
          <w:rFonts w:ascii="Century Gothic" w:hAnsi="Century Gothic" w:cstheme="minorHAnsi"/>
          <w:sz w:val="24"/>
          <w:szCs w:val="24"/>
        </w:rPr>
        <w:t xml:space="preserve"> ARS</w:t>
      </w:r>
      <w:r>
        <w:rPr>
          <w:rFonts w:ascii="Century Gothic" w:hAnsi="Century Gothic" w:cstheme="minorHAnsi"/>
          <w:sz w:val="24"/>
          <w:szCs w:val="24"/>
        </w:rPr>
        <w:t xml:space="preserve"> </w:t>
      </w:r>
      <w:r w:rsidRPr="007F0A22">
        <w:rPr>
          <w:rFonts w:ascii="Century Gothic" w:hAnsi="Century Gothic" w:cstheme="minorHAnsi"/>
          <w:sz w:val="24"/>
          <w:szCs w:val="24"/>
        </w:rPr>
        <w:t>dentro de nuestros dispositivos de almacenamiento de información. Estos dispositivos están hechos únicamente para el almacenamiento de información.</w:t>
      </w:r>
    </w:p>
    <w:p w:rsidR="00182838" w:rsidRPr="007F0A22" w:rsidRDefault="00182838" w:rsidP="00182838">
      <w:pPr>
        <w:pStyle w:val="Sinespaciado"/>
        <w:numPr>
          <w:ilvl w:val="0"/>
          <w:numId w:val="3"/>
        </w:numPr>
        <w:jc w:val="both"/>
        <w:rPr>
          <w:rFonts w:ascii="Century Gothic" w:hAnsi="Century Gothic" w:cstheme="minorHAnsi"/>
          <w:sz w:val="24"/>
          <w:szCs w:val="24"/>
        </w:rPr>
      </w:pPr>
      <w:r w:rsidRPr="007F0A22">
        <w:rPr>
          <w:rFonts w:ascii="Century Gothic" w:hAnsi="Century Gothic" w:cstheme="minorHAnsi"/>
          <w:sz w:val="24"/>
          <w:szCs w:val="24"/>
        </w:rPr>
        <w:t>Ordenamiento e indexación</w:t>
      </w:r>
    </w:p>
    <w:p w:rsidR="00182838" w:rsidRPr="007F0A22" w:rsidRDefault="00182838" w:rsidP="00182838">
      <w:pPr>
        <w:pStyle w:val="Sinespaciado"/>
        <w:numPr>
          <w:ilvl w:val="1"/>
          <w:numId w:val="3"/>
        </w:numPr>
        <w:jc w:val="both"/>
        <w:rPr>
          <w:rFonts w:ascii="Century Gothic" w:hAnsi="Century Gothic" w:cstheme="minorHAnsi"/>
          <w:sz w:val="24"/>
          <w:szCs w:val="24"/>
        </w:rPr>
      </w:pPr>
      <w:r w:rsidRPr="007F0A22">
        <w:rPr>
          <w:rFonts w:ascii="Century Gothic" w:hAnsi="Century Gothic" w:cstheme="minorHAnsi"/>
          <w:sz w:val="24"/>
          <w:szCs w:val="24"/>
        </w:rPr>
        <w:t>Ordenamiento por caja: Se coloca un detalle general de lo que contiene cada una de las cajas en el código de barras que se la compañía asigna a cada una de sus unidades de almacenamiento.</w:t>
      </w:r>
    </w:p>
    <w:p w:rsidR="00182838" w:rsidRPr="007F0A22" w:rsidRDefault="00182838" w:rsidP="00182838">
      <w:pPr>
        <w:pStyle w:val="Sinespaciado"/>
        <w:numPr>
          <w:ilvl w:val="1"/>
          <w:numId w:val="3"/>
        </w:numPr>
        <w:jc w:val="both"/>
        <w:rPr>
          <w:rFonts w:ascii="Century Gothic" w:hAnsi="Century Gothic" w:cstheme="minorHAnsi"/>
          <w:sz w:val="24"/>
          <w:szCs w:val="24"/>
        </w:rPr>
      </w:pPr>
      <w:r w:rsidRPr="007F0A22">
        <w:rPr>
          <w:rFonts w:ascii="Century Gothic" w:hAnsi="Century Gothic" w:cstheme="minorHAnsi"/>
          <w:sz w:val="24"/>
          <w:szCs w:val="24"/>
        </w:rPr>
        <w:lastRenderedPageBreak/>
        <w:t>Ordenamiento por File: Se coloca un detalle general de lo que contiene cad</w:t>
      </w:r>
      <w:r>
        <w:rPr>
          <w:rFonts w:ascii="Century Gothic" w:hAnsi="Century Gothic" w:cstheme="minorHAnsi"/>
          <w:sz w:val="24"/>
          <w:szCs w:val="24"/>
        </w:rPr>
        <w:t xml:space="preserve">a uno de los files de </w:t>
      </w:r>
      <w:r w:rsidR="00C64D20">
        <w:rPr>
          <w:rFonts w:ascii="Century Gothic" w:hAnsi="Century Gothic" w:cstheme="minorHAnsi"/>
          <w:sz w:val="24"/>
          <w:szCs w:val="24"/>
        </w:rPr>
        <w:t>ARS</w:t>
      </w:r>
      <w:r w:rsidRPr="007F0A22">
        <w:rPr>
          <w:rFonts w:ascii="Century Gothic" w:hAnsi="Century Gothic" w:cstheme="minorHAnsi"/>
          <w:sz w:val="24"/>
          <w:szCs w:val="24"/>
        </w:rPr>
        <w:t>.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rsidR="00182838" w:rsidRDefault="00182838" w:rsidP="00182838">
      <w:pPr>
        <w:pStyle w:val="Sinespaciado"/>
        <w:numPr>
          <w:ilvl w:val="0"/>
          <w:numId w:val="3"/>
        </w:numPr>
        <w:jc w:val="both"/>
        <w:rPr>
          <w:rFonts w:ascii="Century Gothic" w:hAnsi="Century Gothic" w:cstheme="minorHAnsi"/>
          <w:sz w:val="24"/>
          <w:szCs w:val="24"/>
        </w:rPr>
      </w:pPr>
      <w:r w:rsidRPr="007F0A22">
        <w:rPr>
          <w:rFonts w:ascii="Century Gothic" w:hAnsi="Century Gothic" w:cstheme="minorHAnsi"/>
          <w:sz w:val="24"/>
          <w:szCs w:val="24"/>
        </w:rPr>
        <w:t xml:space="preserve">Custodia de información: Se refiere a los valores que se cobran de alquiler de espacio en nuestros centros de acopio de información.  </w:t>
      </w:r>
    </w:p>
    <w:p w:rsidR="00E64F49" w:rsidRPr="007F0A22" w:rsidRDefault="00E64F49" w:rsidP="00E64F49">
      <w:pPr>
        <w:pStyle w:val="Sinespaciado"/>
        <w:ind w:left="720"/>
        <w:jc w:val="both"/>
        <w:rPr>
          <w:rFonts w:ascii="Century Gothic" w:hAnsi="Century Gothic" w:cstheme="minorHAnsi"/>
          <w:sz w:val="24"/>
          <w:szCs w:val="24"/>
        </w:rPr>
      </w:pPr>
    </w:p>
    <w:p w:rsidR="007E6717" w:rsidRDefault="007E6717" w:rsidP="007E6717">
      <w:pPr>
        <w:rPr>
          <w:rFonts w:ascii="Century Gothic" w:hAnsi="Century Gothic" w:cs="Arial"/>
          <w:color w:val="000000"/>
          <w:sz w:val="24"/>
          <w:szCs w:val="24"/>
        </w:rPr>
      </w:pPr>
    </w:p>
    <w:tbl>
      <w:tblPr>
        <w:tblW w:w="9509" w:type="dxa"/>
        <w:tblCellMar>
          <w:left w:w="70" w:type="dxa"/>
          <w:right w:w="70" w:type="dxa"/>
        </w:tblCellMar>
        <w:tblLook w:val="04A0" w:firstRow="1" w:lastRow="0" w:firstColumn="1" w:lastColumn="0" w:noHBand="0" w:noVBand="1"/>
      </w:tblPr>
      <w:tblGrid>
        <w:gridCol w:w="4810"/>
        <w:gridCol w:w="1025"/>
        <w:gridCol w:w="1495"/>
        <w:gridCol w:w="2179"/>
      </w:tblGrid>
      <w:tr w:rsidR="007E6717" w:rsidRPr="0019611A" w:rsidTr="007E6717">
        <w:trPr>
          <w:trHeight w:val="266"/>
        </w:trPr>
        <w:tc>
          <w:tcPr>
            <w:tcW w:w="9509"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7E6717" w:rsidRPr="0019611A" w:rsidRDefault="007E6717" w:rsidP="0032350F">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Administración de Información Inversión Inicial</w:t>
            </w:r>
          </w:p>
        </w:tc>
      </w:tr>
      <w:tr w:rsidR="007E6717" w:rsidRPr="0019611A" w:rsidTr="007E6717">
        <w:trPr>
          <w:trHeight w:val="350"/>
        </w:trPr>
        <w:tc>
          <w:tcPr>
            <w:tcW w:w="481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7E6717" w:rsidRPr="0019611A" w:rsidRDefault="007E6717" w:rsidP="0032350F">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025"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7E6717" w:rsidRPr="0019611A" w:rsidRDefault="007E6717" w:rsidP="0032350F">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495"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7E6717" w:rsidRPr="0019611A" w:rsidRDefault="007E6717" w:rsidP="0032350F">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2177"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7E6717" w:rsidRPr="0019611A" w:rsidRDefault="007E6717" w:rsidP="0032350F">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7E6717" w:rsidRPr="0019611A" w:rsidTr="007E6717">
        <w:trPr>
          <w:trHeight w:val="228"/>
        </w:trPr>
        <w:tc>
          <w:tcPr>
            <w:tcW w:w="48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E6717" w:rsidRPr="0019611A" w:rsidRDefault="007E6717" w:rsidP="0032350F">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Kit de Almacenamiento costo por Caja</w:t>
            </w:r>
          </w:p>
        </w:tc>
        <w:tc>
          <w:tcPr>
            <w:tcW w:w="10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E6717" w:rsidRPr="0019611A" w:rsidRDefault="007E6717" w:rsidP="0032350F">
            <w:pPr>
              <w:spacing w:after="0" w:line="240" w:lineRule="auto"/>
              <w:jc w:val="center"/>
              <w:rPr>
                <w:rFonts w:ascii="Century Gothic" w:hAnsi="Century Gothic" w:cstheme="minorHAnsi"/>
                <w:sz w:val="16"/>
                <w:szCs w:val="16"/>
              </w:rPr>
            </w:pPr>
            <w:r>
              <w:rPr>
                <w:rFonts w:ascii="Century Gothic" w:hAnsi="Century Gothic" w:cstheme="minorHAnsi"/>
                <w:sz w:val="16"/>
                <w:szCs w:val="16"/>
              </w:rPr>
              <w:t>250</w:t>
            </w:r>
          </w:p>
        </w:tc>
        <w:tc>
          <w:tcPr>
            <w:tcW w:w="149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E6717" w:rsidRPr="0019611A" w:rsidRDefault="007E6717" w:rsidP="0032350F">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1,76 </w:t>
            </w:r>
          </w:p>
        </w:tc>
        <w:tc>
          <w:tcPr>
            <w:tcW w:w="21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E6717" w:rsidRPr="0019611A" w:rsidRDefault="007E6717" w:rsidP="0032350F">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Pr>
                <w:rFonts w:ascii="Century Gothic" w:hAnsi="Century Gothic" w:cstheme="minorHAnsi"/>
                <w:sz w:val="16"/>
                <w:szCs w:val="16"/>
              </w:rPr>
              <w:t>440.00</w:t>
            </w:r>
            <w:r w:rsidRPr="0019611A">
              <w:rPr>
                <w:rFonts w:ascii="Century Gothic" w:hAnsi="Century Gothic" w:cstheme="minorHAnsi"/>
                <w:sz w:val="16"/>
                <w:szCs w:val="16"/>
              </w:rPr>
              <w:t xml:space="preserve"> </w:t>
            </w:r>
          </w:p>
        </w:tc>
      </w:tr>
      <w:tr w:rsidR="007E6717" w:rsidRPr="0019611A" w:rsidTr="007E6717">
        <w:trPr>
          <w:trHeight w:val="228"/>
        </w:trPr>
        <w:tc>
          <w:tcPr>
            <w:tcW w:w="48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E6717" w:rsidRPr="0019611A" w:rsidRDefault="007E6717" w:rsidP="0032350F">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e Indexación Normal</w:t>
            </w:r>
          </w:p>
        </w:tc>
        <w:tc>
          <w:tcPr>
            <w:tcW w:w="10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E6717" w:rsidRPr="0019611A" w:rsidRDefault="007E6717" w:rsidP="0032350F">
            <w:pPr>
              <w:spacing w:after="0" w:line="240" w:lineRule="auto"/>
              <w:jc w:val="center"/>
              <w:rPr>
                <w:rFonts w:ascii="Century Gothic" w:hAnsi="Century Gothic" w:cstheme="minorHAnsi"/>
                <w:sz w:val="16"/>
                <w:szCs w:val="16"/>
              </w:rPr>
            </w:pPr>
            <w:r>
              <w:rPr>
                <w:rFonts w:ascii="Century Gothic" w:hAnsi="Century Gothic" w:cstheme="minorHAnsi"/>
                <w:sz w:val="16"/>
                <w:szCs w:val="16"/>
              </w:rPr>
              <w:t>250</w:t>
            </w:r>
          </w:p>
        </w:tc>
        <w:tc>
          <w:tcPr>
            <w:tcW w:w="149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E6717" w:rsidRPr="0019611A" w:rsidRDefault="007E6717" w:rsidP="0032350F">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1,60 </w:t>
            </w:r>
          </w:p>
        </w:tc>
        <w:tc>
          <w:tcPr>
            <w:tcW w:w="21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E6717" w:rsidRPr="0019611A" w:rsidRDefault="007E6717" w:rsidP="0032350F">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Pr>
                <w:rFonts w:ascii="Century Gothic" w:hAnsi="Century Gothic" w:cstheme="minorHAnsi"/>
                <w:sz w:val="16"/>
                <w:szCs w:val="16"/>
              </w:rPr>
              <w:t>400.00</w:t>
            </w:r>
            <w:r w:rsidRPr="0019611A">
              <w:rPr>
                <w:rFonts w:ascii="Century Gothic" w:hAnsi="Century Gothic" w:cstheme="minorHAnsi"/>
                <w:sz w:val="16"/>
                <w:szCs w:val="16"/>
              </w:rPr>
              <w:t xml:space="preserve"> </w:t>
            </w:r>
          </w:p>
        </w:tc>
      </w:tr>
      <w:tr w:rsidR="007E6717" w:rsidRPr="0019611A" w:rsidTr="007E6717">
        <w:trPr>
          <w:trHeight w:val="228"/>
        </w:trPr>
        <w:tc>
          <w:tcPr>
            <w:tcW w:w="48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E6717" w:rsidRPr="0019611A" w:rsidRDefault="007E6717" w:rsidP="0032350F">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e Indexación File</w:t>
            </w:r>
          </w:p>
        </w:tc>
        <w:tc>
          <w:tcPr>
            <w:tcW w:w="10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E6717" w:rsidRPr="0019611A" w:rsidRDefault="007E6717" w:rsidP="0032350F">
            <w:pPr>
              <w:spacing w:after="0" w:line="240" w:lineRule="auto"/>
              <w:jc w:val="center"/>
              <w:rPr>
                <w:rFonts w:ascii="Century Gothic" w:hAnsi="Century Gothic" w:cstheme="minorHAnsi"/>
                <w:sz w:val="16"/>
                <w:szCs w:val="16"/>
              </w:rPr>
            </w:pPr>
            <w:r>
              <w:rPr>
                <w:rFonts w:ascii="Century Gothic" w:hAnsi="Century Gothic" w:cstheme="minorHAnsi"/>
                <w:sz w:val="16"/>
                <w:szCs w:val="16"/>
              </w:rPr>
              <w:t>1300</w:t>
            </w:r>
          </w:p>
        </w:tc>
        <w:tc>
          <w:tcPr>
            <w:tcW w:w="149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E6717" w:rsidRPr="0019611A" w:rsidRDefault="007E6717" w:rsidP="0032350F">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0,26 </w:t>
            </w:r>
          </w:p>
        </w:tc>
        <w:tc>
          <w:tcPr>
            <w:tcW w:w="21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E6717" w:rsidRPr="0019611A" w:rsidRDefault="007E6717" w:rsidP="0032350F">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Pr>
                <w:rFonts w:ascii="Century Gothic" w:hAnsi="Century Gothic" w:cstheme="minorHAnsi"/>
                <w:sz w:val="16"/>
                <w:szCs w:val="16"/>
              </w:rPr>
              <w:t>338.00</w:t>
            </w:r>
          </w:p>
        </w:tc>
      </w:tr>
      <w:tr w:rsidR="007E6717" w:rsidRPr="0019611A" w:rsidTr="007E6717">
        <w:trPr>
          <w:trHeight w:val="228"/>
        </w:trPr>
        <w:tc>
          <w:tcPr>
            <w:tcW w:w="48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E6717" w:rsidRPr="0019611A" w:rsidRDefault="007E6717" w:rsidP="0032350F">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Traslado Inicial </w:t>
            </w:r>
          </w:p>
        </w:tc>
        <w:tc>
          <w:tcPr>
            <w:tcW w:w="10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E6717" w:rsidRPr="0019611A" w:rsidRDefault="007E6717" w:rsidP="0032350F">
            <w:pPr>
              <w:spacing w:after="0" w:line="240" w:lineRule="auto"/>
              <w:jc w:val="center"/>
              <w:rPr>
                <w:rFonts w:ascii="Century Gothic" w:hAnsi="Century Gothic" w:cstheme="minorHAnsi"/>
                <w:sz w:val="16"/>
                <w:szCs w:val="16"/>
              </w:rPr>
            </w:pPr>
            <w:r>
              <w:rPr>
                <w:rFonts w:ascii="Century Gothic" w:hAnsi="Century Gothic" w:cstheme="minorHAnsi"/>
                <w:sz w:val="16"/>
                <w:szCs w:val="16"/>
              </w:rPr>
              <w:t>250</w:t>
            </w:r>
          </w:p>
        </w:tc>
        <w:tc>
          <w:tcPr>
            <w:tcW w:w="149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E6717" w:rsidRPr="0019611A" w:rsidRDefault="007E6717" w:rsidP="0032350F">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0,9</w:t>
            </w:r>
            <w:r>
              <w:rPr>
                <w:rFonts w:ascii="Century Gothic" w:hAnsi="Century Gothic" w:cstheme="minorHAnsi"/>
                <w:sz w:val="16"/>
                <w:szCs w:val="16"/>
              </w:rPr>
              <w:t>0</w:t>
            </w:r>
            <w:r w:rsidRPr="0019611A">
              <w:rPr>
                <w:rFonts w:ascii="Century Gothic" w:hAnsi="Century Gothic" w:cstheme="minorHAnsi"/>
                <w:sz w:val="16"/>
                <w:szCs w:val="16"/>
              </w:rPr>
              <w:t xml:space="preserve"> </w:t>
            </w:r>
          </w:p>
        </w:tc>
        <w:tc>
          <w:tcPr>
            <w:tcW w:w="21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E6717" w:rsidRPr="0019611A" w:rsidRDefault="007E6717" w:rsidP="0032350F">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Pr>
                <w:rFonts w:ascii="Century Gothic" w:hAnsi="Century Gothic" w:cstheme="minorHAnsi"/>
                <w:sz w:val="16"/>
                <w:szCs w:val="16"/>
              </w:rPr>
              <w:t>225.00</w:t>
            </w:r>
            <w:r w:rsidRPr="0019611A">
              <w:rPr>
                <w:rFonts w:ascii="Century Gothic" w:hAnsi="Century Gothic" w:cstheme="minorHAnsi"/>
                <w:sz w:val="16"/>
                <w:szCs w:val="16"/>
              </w:rPr>
              <w:t xml:space="preserve"> </w:t>
            </w:r>
          </w:p>
        </w:tc>
      </w:tr>
      <w:tr w:rsidR="007E6717" w:rsidRPr="0019611A" w:rsidTr="007E6717">
        <w:trPr>
          <w:trHeight w:val="266"/>
        </w:trPr>
        <w:tc>
          <w:tcPr>
            <w:tcW w:w="4810" w:type="dxa"/>
            <w:tcBorders>
              <w:top w:val="single" w:sz="4" w:space="0" w:color="auto"/>
              <w:left w:val="nil"/>
              <w:bottom w:val="nil"/>
              <w:right w:val="nil"/>
            </w:tcBorders>
            <w:shd w:val="clear" w:color="000000" w:fill="FFFFFF"/>
            <w:noWrap/>
            <w:vAlign w:val="bottom"/>
            <w:hideMark/>
          </w:tcPr>
          <w:p w:rsidR="007E6717" w:rsidRPr="0019611A" w:rsidRDefault="007E6717" w:rsidP="0032350F">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25" w:type="dxa"/>
            <w:tcBorders>
              <w:top w:val="single" w:sz="4" w:space="0" w:color="auto"/>
              <w:left w:val="nil"/>
              <w:bottom w:val="nil"/>
              <w:right w:val="single" w:sz="4" w:space="0" w:color="auto"/>
            </w:tcBorders>
            <w:shd w:val="clear" w:color="000000" w:fill="FFFFFF"/>
            <w:noWrap/>
            <w:vAlign w:val="bottom"/>
            <w:hideMark/>
          </w:tcPr>
          <w:p w:rsidR="007E6717" w:rsidRPr="0019611A" w:rsidRDefault="007E6717" w:rsidP="0032350F">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9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E6717" w:rsidRPr="0019611A" w:rsidRDefault="007E6717" w:rsidP="0032350F">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21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E6717" w:rsidRPr="0019611A" w:rsidRDefault="007E6717" w:rsidP="0032350F">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Pr>
                <w:rFonts w:ascii="Century Gothic" w:hAnsi="Century Gothic" w:cstheme="minorHAnsi"/>
                <w:sz w:val="16"/>
                <w:szCs w:val="16"/>
              </w:rPr>
              <w:t>1,403.00</w:t>
            </w:r>
          </w:p>
        </w:tc>
      </w:tr>
      <w:tr w:rsidR="007E6717" w:rsidRPr="0019611A" w:rsidTr="007E6717">
        <w:trPr>
          <w:trHeight w:val="266"/>
        </w:trPr>
        <w:tc>
          <w:tcPr>
            <w:tcW w:w="4810" w:type="dxa"/>
            <w:tcBorders>
              <w:top w:val="nil"/>
              <w:left w:val="nil"/>
              <w:bottom w:val="nil"/>
              <w:right w:val="nil"/>
            </w:tcBorders>
            <w:shd w:val="clear" w:color="000000" w:fill="FFFFFF"/>
            <w:noWrap/>
            <w:vAlign w:val="bottom"/>
            <w:hideMark/>
          </w:tcPr>
          <w:p w:rsidR="007E6717" w:rsidRPr="0019611A" w:rsidRDefault="007E6717" w:rsidP="0032350F">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25" w:type="dxa"/>
            <w:tcBorders>
              <w:top w:val="nil"/>
              <w:left w:val="nil"/>
              <w:bottom w:val="nil"/>
              <w:right w:val="single" w:sz="4" w:space="0" w:color="auto"/>
            </w:tcBorders>
            <w:shd w:val="clear" w:color="000000" w:fill="FFFFFF"/>
            <w:noWrap/>
            <w:vAlign w:val="bottom"/>
            <w:hideMark/>
          </w:tcPr>
          <w:p w:rsidR="007E6717" w:rsidRPr="0019611A" w:rsidRDefault="007E6717" w:rsidP="0032350F">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9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E6717" w:rsidRPr="0019611A" w:rsidRDefault="007E6717" w:rsidP="0032350F">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21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E6717" w:rsidRPr="0019611A" w:rsidRDefault="007E6717" w:rsidP="0032350F">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Pr>
                <w:rFonts w:ascii="Century Gothic" w:hAnsi="Century Gothic" w:cstheme="minorHAnsi"/>
                <w:sz w:val="16"/>
                <w:szCs w:val="16"/>
              </w:rPr>
              <w:t>168.36</w:t>
            </w:r>
          </w:p>
        </w:tc>
      </w:tr>
      <w:tr w:rsidR="007E6717" w:rsidRPr="0019611A" w:rsidTr="007E6717">
        <w:trPr>
          <w:trHeight w:val="279"/>
        </w:trPr>
        <w:tc>
          <w:tcPr>
            <w:tcW w:w="4810" w:type="dxa"/>
            <w:tcBorders>
              <w:top w:val="nil"/>
              <w:left w:val="nil"/>
              <w:bottom w:val="nil"/>
              <w:right w:val="nil"/>
            </w:tcBorders>
            <w:shd w:val="clear" w:color="000000" w:fill="FFFFFF"/>
            <w:noWrap/>
            <w:vAlign w:val="bottom"/>
            <w:hideMark/>
          </w:tcPr>
          <w:p w:rsidR="007E6717" w:rsidRPr="0019611A" w:rsidRDefault="007E6717" w:rsidP="0032350F">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25" w:type="dxa"/>
            <w:tcBorders>
              <w:top w:val="nil"/>
              <w:left w:val="nil"/>
              <w:bottom w:val="nil"/>
              <w:right w:val="single" w:sz="4" w:space="0" w:color="auto"/>
            </w:tcBorders>
            <w:shd w:val="clear" w:color="000000" w:fill="FFFFFF"/>
            <w:noWrap/>
            <w:vAlign w:val="bottom"/>
            <w:hideMark/>
          </w:tcPr>
          <w:p w:rsidR="007E6717" w:rsidRPr="0019611A" w:rsidRDefault="007E6717" w:rsidP="0032350F">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9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E6717" w:rsidRPr="0019611A" w:rsidRDefault="007E6717" w:rsidP="0032350F">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2177"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7E6717" w:rsidRPr="00D27F84" w:rsidRDefault="007E6717" w:rsidP="0032350F">
            <w:pPr>
              <w:spacing w:after="0" w:line="240" w:lineRule="auto"/>
              <w:jc w:val="center"/>
              <w:rPr>
                <w:rFonts w:ascii="Century Gothic" w:hAnsi="Century Gothic" w:cstheme="minorHAnsi"/>
                <w:b/>
                <w:sz w:val="16"/>
                <w:szCs w:val="16"/>
              </w:rPr>
            </w:pPr>
            <w:r w:rsidRPr="00D27F84">
              <w:rPr>
                <w:rFonts w:ascii="Century Gothic" w:hAnsi="Century Gothic" w:cstheme="minorHAnsi"/>
                <w:b/>
                <w:sz w:val="16"/>
                <w:szCs w:val="16"/>
              </w:rPr>
              <w:t xml:space="preserve"> $       1571.36</w:t>
            </w:r>
          </w:p>
        </w:tc>
      </w:tr>
    </w:tbl>
    <w:p w:rsidR="00182838" w:rsidRDefault="00182838" w:rsidP="00182838">
      <w:pPr>
        <w:rPr>
          <w:rFonts w:ascii="Century Gothic" w:hAnsi="Century Gothic" w:cs="Arial"/>
          <w:color w:val="000000"/>
          <w:sz w:val="24"/>
          <w:szCs w:val="24"/>
        </w:rPr>
      </w:pPr>
    </w:p>
    <w:p w:rsidR="00752CB1" w:rsidRDefault="00752CB1" w:rsidP="00182838">
      <w:pPr>
        <w:rPr>
          <w:rFonts w:ascii="Century Gothic" w:hAnsi="Century Gothic" w:cs="Arial"/>
          <w:color w:val="000000"/>
          <w:sz w:val="24"/>
          <w:szCs w:val="24"/>
        </w:rPr>
      </w:pPr>
    </w:p>
    <w:p w:rsidR="00752CB1" w:rsidRDefault="00752CB1" w:rsidP="00182838">
      <w:pPr>
        <w:rPr>
          <w:rFonts w:ascii="Century Gothic" w:hAnsi="Century Gothic" w:cs="Arial"/>
          <w:color w:val="000000"/>
          <w:sz w:val="24"/>
          <w:szCs w:val="24"/>
        </w:rPr>
      </w:pPr>
    </w:p>
    <w:tbl>
      <w:tblPr>
        <w:tblW w:w="9498" w:type="dxa"/>
        <w:tblCellMar>
          <w:left w:w="70" w:type="dxa"/>
          <w:right w:w="70" w:type="dxa"/>
        </w:tblCellMar>
        <w:tblLook w:val="04A0" w:firstRow="1" w:lastRow="0" w:firstColumn="1" w:lastColumn="0" w:noHBand="0" w:noVBand="1"/>
      </w:tblPr>
      <w:tblGrid>
        <w:gridCol w:w="5385"/>
        <w:gridCol w:w="1098"/>
        <w:gridCol w:w="1674"/>
        <w:gridCol w:w="1341"/>
      </w:tblGrid>
      <w:tr w:rsidR="00AF339A" w:rsidRPr="00565C95" w:rsidTr="00D27F84">
        <w:trPr>
          <w:trHeight w:val="70"/>
        </w:trPr>
        <w:tc>
          <w:tcPr>
            <w:tcW w:w="9498"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rsidR="00AF339A" w:rsidRPr="00D27F84" w:rsidRDefault="00AF339A" w:rsidP="008E60BD">
            <w:pPr>
              <w:spacing w:after="0" w:line="240" w:lineRule="auto"/>
              <w:jc w:val="center"/>
              <w:rPr>
                <w:rFonts w:ascii="Century Gothic" w:hAnsi="Century Gothic" w:cstheme="minorHAnsi"/>
                <w:b/>
                <w:sz w:val="20"/>
                <w:szCs w:val="20"/>
              </w:rPr>
            </w:pPr>
            <w:r w:rsidRPr="00D27F84">
              <w:rPr>
                <w:rFonts w:ascii="Century Gothic" w:hAnsi="Century Gothic" w:cstheme="minorHAnsi"/>
                <w:b/>
                <w:sz w:val="20"/>
                <w:szCs w:val="20"/>
              </w:rPr>
              <w:t xml:space="preserve">Propuesta Económica Custodia de Información en las Instalaciones de DataSolutions </w:t>
            </w:r>
          </w:p>
        </w:tc>
      </w:tr>
      <w:tr w:rsidR="00AF339A" w:rsidRPr="00565C95" w:rsidTr="00AF339A">
        <w:trPr>
          <w:trHeight w:val="172"/>
        </w:trPr>
        <w:tc>
          <w:tcPr>
            <w:tcW w:w="5385" w:type="dxa"/>
            <w:tcBorders>
              <w:top w:val="single" w:sz="4" w:space="0" w:color="auto"/>
              <w:left w:val="single" w:sz="4" w:space="0" w:color="auto"/>
              <w:bottom w:val="single" w:sz="4" w:space="0" w:color="auto"/>
              <w:right w:val="single" w:sz="4" w:space="0" w:color="auto"/>
            </w:tcBorders>
            <w:shd w:val="clear" w:color="000000" w:fill="CCCCFF"/>
            <w:noWrap/>
            <w:hideMark/>
          </w:tcPr>
          <w:p w:rsidR="00AF339A" w:rsidRPr="00D27F84" w:rsidRDefault="00AF339A" w:rsidP="008E60BD">
            <w:pPr>
              <w:spacing w:after="0" w:line="240" w:lineRule="auto"/>
              <w:jc w:val="center"/>
              <w:rPr>
                <w:rFonts w:ascii="Century Gothic" w:hAnsi="Century Gothic" w:cstheme="minorHAnsi"/>
                <w:b/>
                <w:sz w:val="20"/>
                <w:szCs w:val="20"/>
              </w:rPr>
            </w:pPr>
            <w:r w:rsidRPr="00D27F84">
              <w:rPr>
                <w:rFonts w:ascii="Century Gothic" w:hAnsi="Century Gothic" w:cstheme="minorHAnsi"/>
                <w:b/>
                <w:sz w:val="20"/>
                <w:szCs w:val="20"/>
              </w:rPr>
              <w:t xml:space="preserve">Descripción </w:t>
            </w:r>
          </w:p>
        </w:tc>
        <w:tc>
          <w:tcPr>
            <w:tcW w:w="1098" w:type="dxa"/>
            <w:tcBorders>
              <w:top w:val="single" w:sz="4" w:space="0" w:color="auto"/>
              <w:left w:val="single" w:sz="4" w:space="0" w:color="auto"/>
              <w:bottom w:val="single" w:sz="4" w:space="0" w:color="auto"/>
              <w:right w:val="single" w:sz="4" w:space="0" w:color="auto"/>
            </w:tcBorders>
            <w:shd w:val="clear" w:color="000000" w:fill="CCCCFF"/>
            <w:noWrap/>
            <w:hideMark/>
          </w:tcPr>
          <w:p w:rsidR="00AF339A" w:rsidRPr="00D27F84" w:rsidRDefault="00AF339A" w:rsidP="008E60BD">
            <w:pPr>
              <w:spacing w:after="0" w:line="240" w:lineRule="auto"/>
              <w:jc w:val="center"/>
              <w:rPr>
                <w:rFonts w:ascii="Century Gothic" w:hAnsi="Century Gothic" w:cstheme="minorHAnsi"/>
                <w:b/>
                <w:sz w:val="20"/>
                <w:szCs w:val="20"/>
              </w:rPr>
            </w:pPr>
            <w:r w:rsidRPr="00D27F84">
              <w:rPr>
                <w:rFonts w:ascii="Century Gothic" w:hAnsi="Century Gothic" w:cstheme="minorHAnsi"/>
                <w:b/>
                <w:sz w:val="20"/>
                <w:szCs w:val="20"/>
              </w:rPr>
              <w:t>Volumen</w:t>
            </w:r>
          </w:p>
        </w:tc>
        <w:tc>
          <w:tcPr>
            <w:tcW w:w="1674" w:type="dxa"/>
            <w:tcBorders>
              <w:top w:val="single" w:sz="4" w:space="0" w:color="auto"/>
              <w:left w:val="single" w:sz="4" w:space="0" w:color="auto"/>
              <w:bottom w:val="single" w:sz="4" w:space="0" w:color="auto"/>
              <w:right w:val="single" w:sz="4" w:space="0" w:color="auto"/>
            </w:tcBorders>
            <w:shd w:val="clear" w:color="000000" w:fill="CCCCFF"/>
            <w:noWrap/>
            <w:hideMark/>
          </w:tcPr>
          <w:p w:rsidR="00AF339A" w:rsidRPr="00D27F84" w:rsidRDefault="00AF339A" w:rsidP="008E60BD">
            <w:pPr>
              <w:spacing w:after="0" w:line="240" w:lineRule="auto"/>
              <w:jc w:val="center"/>
              <w:rPr>
                <w:rFonts w:ascii="Century Gothic" w:hAnsi="Century Gothic" w:cstheme="minorHAnsi"/>
                <w:b/>
                <w:sz w:val="20"/>
                <w:szCs w:val="20"/>
              </w:rPr>
            </w:pPr>
            <w:r w:rsidRPr="00D27F84">
              <w:rPr>
                <w:rFonts w:ascii="Century Gothic" w:hAnsi="Century Gothic" w:cstheme="minorHAnsi"/>
                <w:b/>
                <w:sz w:val="20"/>
                <w:szCs w:val="20"/>
              </w:rPr>
              <w:t>Precio Unitario</w:t>
            </w:r>
          </w:p>
        </w:tc>
        <w:tc>
          <w:tcPr>
            <w:tcW w:w="1340" w:type="dxa"/>
            <w:tcBorders>
              <w:top w:val="single" w:sz="4" w:space="0" w:color="auto"/>
              <w:left w:val="single" w:sz="4" w:space="0" w:color="auto"/>
              <w:bottom w:val="single" w:sz="4" w:space="0" w:color="auto"/>
              <w:right w:val="single" w:sz="4" w:space="0" w:color="auto"/>
            </w:tcBorders>
            <w:shd w:val="clear" w:color="000000" w:fill="CCCCFF"/>
            <w:noWrap/>
            <w:hideMark/>
          </w:tcPr>
          <w:p w:rsidR="00AF339A" w:rsidRPr="00D27F84" w:rsidRDefault="00AF339A" w:rsidP="008E60BD">
            <w:pPr>
              <w:spacing w:after="0" w:line="240" w:lineRule="auto"/>
              <w:jc w:val="center"/>
              <w:rPr>
                <w:rFonts w:ascii="Century Gothic" w:hAnsi="Century Gothic" w:cstheme="minorHAnsi"/>
                <w:b/>
                <w:sz w:val="20"/>
                <w:szCs w:val="20"/>
              </w:rPr>
            </w:pPr>
            <w:r w:rsidRPr="00D27F84">
              <w:rPr>
                <w:rFonts w:ascii="Century Gothic" w:hAnsi="Century Gothic" w:cstheme="minorHAnsi"/>
                <w:b/>
                <w:sz w:val="20"/>
                <w:szCs w:val="20"/>
              </w:rPr>
              <w:t>Precio Total</w:t>
            </w:r>
          </w:p>
        </w:tc>
      </w:tr>
      <w:tr w:rsidR="00AF339A" w:rsidRPr="00565C95" w:rsidTr="00AF339A">
        <w:trPr>
          <w:trHeight w:val="155"/>
        </w:trPr>
        <w:tc>
          <w:tcPr>
            <w:tcW w:w="5385" w:type="dxa"/>
            <w:tcBorders>
              <w:top w:val="single" w:sz="4" w:space="0" w:color="auto"/>
              <w:left w:val="single" w:sz="4" w:space="0" w:color="auto"/>
              <w:bottom w:val="single" w:sz="4" w:space="0" w:color="auto"/>
              <w:right w:val="single" w:sz="4" w:space="0" w:color="auto"/>
            </w:tcBorders>
            <w:shd w:val="clear" w:color="000000" w:fill="FFFFFF"/>
            <w:noWrap/>
            <w:hideMark/>
          </w:tcPr>
          <w:p w:rsidR="00AF339A" w:rsidRPr="00D27F84" w:rsidRDefault="00AF339A" w:rsidP="008E60BD">
            <w:pPr>
              <w:spacing w:after="0" w:line="240" w:lineRule="auto"/>
              <w:jc w:val="center"/>
              <w:rPr>
                <w:rFonts w:eastAsia="Times New Roman" w:cs="Arial"/>
                <w:color w:val="000000"/>
                <w:sz w:val="16"/>
                <w:szCs w:val="16"/>
                <w:lang w:eastAsia="es-EC"/>
              </w:rPr>
            </w:pPr>
            <w:r w:rsidRPr="00D27F84">
              <w:rPr>
                <w:rFonts w:eastAsia="Times New Roman" w:cs="Arial"/>
                <w:color w:val="000000"/>
                <w:sz w:val="16"/>
                <w:szCs w:val="16"/>
                <w:lang w:eastAsia="es-EC"/>
              </w:rPr>
              <w:t>Custodia Mensual</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hideMark/>
          </w:tcPr>
          <w:p w:rsidR="00AF339A" w:rsidRPr="00D27F84" w:rsidRDefault="00AF339A" w:rsidP="00AF339A">
            <w:pPr>
              <w:spacing w:after="0" w:line="240" w:lineRule="auto"/>
              <w:jc w:val="center"/>
              <w:rPr>
                <w:rFonts w:eastAsia="Times New Roman" w:cs="Arial"/>
                <w:color w:val="000000"/>
                <w:sz w:val="16"/>
                <w:szCs w:val="16"/>
                <w:lang w:eastAsia="es-EC"/>
              </w:rPr>
            </w:pPr>
            <w:r w:rsidRPr="00D27F84">
              <w:rPr>
                <w:rFonts w:eastAsia="Times New Roman" w:cs="Arial"/>
                <w:color w:val="000000"/>
                <w:sz w:val="16"/>
                <w:szCs w:val="16"/>
                <w:lang w:eastAsia="es-EC"/>
              </w:rPr>
              <w:t>250</w:t>
            </w:r>
          </w:p>
        </w:tc>
        <w:tc>
          <w:tcPr>
            <w:tcW w:w="1674" w:type="dxa"/>
            <w:tcBorders>
              <w:top w:val="single" w:sz="4" w:space="0" w:color="auto"/>
              <w:left w:val="single" w:sz="4" w:space="0" w:color="auto"/>
              <w:bottom w:val="single" w:sz="4" w:space="0" w:color="auto"/>
              <w:right w:val="single" w:sz="4" w:space="0" w:color="auto"/>
            </w:tcBorders>
            <w:shd w:val="clear" w:color="000000" w:fill="FFFFFF"/>
            <w:noWrap/>
            <w:hideMark/>
          </w:tcPr>
          <w:p w:rsidR="00C64D20" w:rsidRPr="00D27F84" w:rsidRDefault="00AF339A" w:rsidP="00C64D20">
            <w:pPr>
              <w:spacing w:after="0" w:line="240" w:lineRule="auto"/>
              <w:jc w:val="center"/>
              <w:rPr>
                <w:rFonts w:eastAsia="Times New Roman" w:cs="Arial"/>
                <w:color w:val="000000"/>
                <w:sz w:val="16"/>
                <w:szCs w:val="16"/>
                <w:lang w:eastAsia="es-EC"/>
              </w:rPr>
            </w:pPr>
            <w:r w:rsidRPr="00D27F84">
              <w:rPr>
                <w:rFonts w:eastAsia="Times New Roman" w:cs="Arial"/>
                <w:color w:val="000000"/>
                <w:sz w:val="16"/>
                <w:szCs w:val="16"/>
                <w:lang w:eastAsia="es-EC"/>
              </w:rPr>
              <w:t xml:space="preserve"> $                 0,</w:t>
            </w:r>
            <w:r w:rsidR="00C64D20" w:rsidRPr="00D27F84">
              <w:rPr>
                <w:rFonts w:eastAsia="Times New Roman" w:cs="Arial"/>
                <w:color w:val="000000"/>
                <w:sz w:val="16"/>
                <w:szCs w:val="16"/>
                <w:lang w:eastAsia="es-EC"/>
              </w:rPr>
              <w:t>55</w:t>
            </w:r>
          </w:p>
        </w:tc>
        <w:tc>
          <w:tcPr>
            <w:tcW w:w="1340" w:type="dxa"/>
            <w:tcBorders>
              <w:top w:val="single" w:sz="4" w:space="0" w:color="auto"/>
              <w:left w:val="single" w:sz="4" w:space="0" w:color="auto"/>
              <w:bottom w:val="single" w:sz="4" w:space="0" w:color="auto"/>
              <w:right w:val="single" w:sz="4" w:space="0" w:color="auto"/>
            </w:tcBorders>
            <w:shd w:val="clear" w:color="000000" w:fill="FFFFFF"/>
            <w:noWrap/>
            <w:hideMark/>
          </w:tcPr>
          <w:p w:rsidR="00AF339A" w:rsidRPr="00D27F84" w:rsidRDefault="00AF339A" w:rsidP="008E60BD">
            <w:pPr>
              <w:spacing w:after="0" w:line="240" w:lineRule="auto"/>
              <w:jc w:val="center"/>
              <w:rPr>
                <w:rFonts w:eastAsia="Times New Roman" w:cs="Arial"/>
                <w:color w:val="000000"/>
                <w:sz w:val="16"/>
                <w:szCs w:val="16"/>
                <w:lang w:eastAsia="es-EC"/>
              </w:rPr>
            </w:pPr>
            <w:r w:rsidRPr="00D27F84">
              <w:rPr>
                <w:rFonts w:eastAsia="Times New Roman" w:cs="Arial"/>
                <w:color w:val="000000"/>
                <w:sz w:val="16"/>
                <w:szCs w:val="16"/>
                <w:lang w:eastAsia="es-EC"/>
              </w:rPr>
              <w:t xml:space="preserve"> $        1</w:t>
            </w:r>
            <w:r w:rsidR="00C64D20" w:rsidRPr="00D27F84">
              <w:rPr>
                <w:rFonts w:eastAsia="Times New Roman" w:cs="Arial"/>
                <w:color w:val="000000"/>
                <w:sz w:val="16"/>
                <w:szCs w:val="16"/>
                <w:lang w:eastAsia="es-EC"/>
              </w:rPr>
              <w:t>37</w:t>
            </w:r>
            <w:r w:rsidRPr="00D27F84">
              <w:rPr>
                <w:rFonts w:eastAsia="Times New Roman" w:cs="Arial"/>
                <w:color w:val="000000"/>
                <w:sz w:val="16"/>
                <w:szCs w:val="16"/>
                <w:lang w:eastAsia="es-EC"/>
              </w:rPr>
              <w:t xml:space="preserve">.50 </w:t>
            </w:r>
          </w:p>
        </w:tc>
      </w:tr>
      <w:tr w:rsidR="00AF339A" w:rsidRPr="00565C95" w:rsidTr="00AF339A">
        <w:trPr>
          <w:trHeight w:val="155"/>
        </w:trPr>
        <w:tc>
          <w:tcPr>
            <w:tcW w:w="5385" w:type="dxa"/>
            <w:tcBorders>
              <w:top w:val="single" w:sz="4" w:space="0" w:color="auto"/>
              <w:left w:val="single" w:sz="8" w:space="0" w:color="auto"/>
              <w:bottom w:val="nil"/>
              <w:right w:val="single" w:sz="4" w:space="0" w:color="auto"/>
            </w:tcBorders>
            <w:shd w:val="clear" w:color="000000" w:fill="FFFFFF"/>
            <w:noWrap/>
            <w:hideMark/>
          </w:tcPr>
          <w:p w:rsidR="00AF339A" w:rsidRPr="00D27F84" w:rsidRDefault="00AF339A" w:rsidP="008E60BD">
            <w:pPr>
              <w:spacing w:after="0" w:line="240" w:lineRule="auto"/>
              <w:jc w:val="center"/>
              <w:rPr>
                <w:rFonts w:eastAsia="Times New Roman" w:cs="Arial"/>
                <w:color w:val="000000"/>
                <w:sz w:val="16"/>
                <w:szCs w:val="16"/>
                <w:lang w:eastAsia="es-EC"/>
              </w:rPr>
            </w:pPr>
            <w:r w:rsidRPr="00D27F84">
              <w:rPr>
                <w:rFonts w:eastAsia="Times New Roman" w:cs="Arial"/>
                <w:color w:val="000000"/>
                <w:sz w:val="16"/>
                <w:szCs w:val="16"/>
                <w:lang w:eastAsia="es-EC"/>
              </w:rPr>
              <w:t>Fee Mensual Licencia de Interface Web que Incluye</w:t>
            </w:r>
          </w:p>
        </w:tc>
        <w:tc>
          <w:tcPr>
            <w:tcW w:w="1098"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339A" w:rsidRPr="00D27F84" w:rsidRDefault="00AF339A" w:rsidP="008E60BD">
            <w:pPr>
              <w:spacing w:after="0" w:line="240" w:lineRule="auto"/>
              <w:jc w:val="center"/>
              <w:rPr>
                <w:rFonts w:eastAsia="Times New Roman" w:cs="Arial"/>
                <w:color w:val="000000"/>
                <w:sz w:val="16"/>
                <w:szCs w:val="16"/>
                <w:lang w:eastAsia="es-EC"/>
              </w:rPr>
            </w:pPr>
            <w:r w:rsidRPr="00D27F84">
              <w:rPr>
                <w:rFonts w:eastAsia="Times New Roman" w:cs="Arial"/>
                <w:color w:val="000000"/>
                <w:sz w:val="16"/>
                <w:szCs w:val="16"/>
                <w:lang w:eastAsia="es-EC"/>
              </w:rPr>
              <w:t>1</w:t>
            </w:r>
          </w:p>
        </w:tc>
        <w:tc>
          <w:tcPr>
            <w:tcW w:w="167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339A" w:rsidRPr="00D27F84" w:rsidRDefault="00AF339A" w:rsidP="008E60BD">
            <w:pPr>
              <w:spacing w:after="0" w:line="240" w:lineRule="auto"/>
              <w:jc w:val="center"/>
              <w:rPr>
                <w:rFonts w:eastAsia="Times New Roman" w:cs="Arial"/>
                <w:color w:val="000000"/>
                <w:sz w:val="16"/>
                <w:szCs w:val="16"/>
                <w:lang w:eastAsia="es-EC"/>
              </w:rPr>
            </w:pPr>
            <w:r w:rsidRPr="00D27F84">
              <w:rPr>
                <w:rFonts w:eastAsia="Times New Roman" w:cs="Arial"/>
                <w:color w:val="000000"/>
                <w:sz w:val="16"/>
                <w:szCs w:val="16"/>
                <w:lang w:eastAsia="es-EC"/>
              </w:rPr>
              <w:t xml:space="preserve"> $              20,90 </w:t>
            </w:r>
          </w:p>
        </w:tc>
        <w:tc>
          <w:tcPr>
            <w:tcW w:w="134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339A" w:rsidRPr="00D27F84" w:rsidRDefault="00AF339A" w:rsidP="008E60BD">
            <w:pPr>
              <w:spacing w:after="0" w:line="240" w:lineRule="auto"/>
              <w:jc w:val="center"/>
              <w:rPr>
                <w:rFonts w:eastAsia="Times New Roman" w:cs="Arial"/>
                <w:color w:val="000000"/>
                <w:sz w:val="16"/>
                <w:szCs w:val="16"/>
                <w:lang w:eastAsia="es-EC"/>
              </w:rPr>
            </w:pPr>
            <w:r w:rsidRPr="00D27F84">
              <w:rPr>
                <w:rFonts w:eastAsia="Times New Roman" w:cs="Arial"/>
                <w:color w:val="000000"/>
                <w:sz w:val="16"/>
                <w:szCs w:val="16"/>
                <w:lang w:eastAsia="es-EC"/>
              </w:rPr>
              <w:t xml:space="preserve"> $          20,90 </w:t>
            </w:r>
          </w:p>
        </w:tc>
      </w:tr>
      <w:tr w:rsidR="00AF339A" w:rsidRPr="00565C95" w:rsidTr="00AF339A">
        <w:trPr>
          <w:trHeight w:val="155"/>
        </w:trPr>
        <w:tc>
          <w:tcPr>
            <w:tcW w:w="5385" w:type="dxa"/>
            <w:tcBorders>
              <w:top w:val="nil"/>
              <w:left w:val="single" w:sz="8" w:space="0" w:color="auto"/>
              <w:bottom w:val="single" w:sz="8" w:space="0" w:color="auto"/>
              <w:right w:val="single" w:sz="4" w:space="0" w:color="auto"/>
            </w:tcBorders>
            <w:shd w:val="clear" w:color="000000" w:fill="FFFFFF"/>
            <w:noWrap/>
            <w:hideMark/>
          </w:tcPr>
          <w:p w:rsidR="00AF339A" w:rsidRPr="00565C95" w:rsidRDefault="00AF339A" w:rsidP="008E60BD">
            <w:pPr>
              <w:spacing w:after="0" w:line="240" w:lineRule="auto"/>
              <w:jc w:val="center"/>
              <w:rPr>
                <w:rFonts w:eastAsia="Times New Roman" w:cs="Arial"/>
                <w:color w:val="000000"/>
                <w:sz w:val="20"/>
                <w:szCs w:val="20"/>
                <w:lang w:eastAsia="es-EC"/>
              </w:rPr>
            </w:pPr>
            <w:r w:rsidRPr="00565C95">
              <w:rPr>
                <w:rFonts w:eastAsia="Times New Roman" w:cs="Arial"/>
                <w:color w:val="000000"/>
                <w:sz w:val="20"/>
                <w:szCs w:val="20"/>
                <w:lang w:eastAsia="es-EC"/>
              </w:rPr>
              <w:t>Digitalización Máximo 50 Imágenes o páginas por Mes</w:t>
            </w:r>
          </w:p>
        </w:tc>
        <w:tc>
          <w:tcPr>
            <w:tcW w:w="1098" w:type="dxa"/>
            <w:vMerge/>
            <w:tcBorders>
              <w:top w:val="single" w:sz="4" w:space="0" w:color="auto"/>
              <w:left w:val="single" w:sz="4" w:space="0" w:color="auto"/>
              <w:bottom w:val="single" w:sz="4" w:space="0" w:color="auto"/>
              <w:right w:val="single" w:sz="4" w:space="0" w:color="auto"/>
            </w:tcBorders>
            <w:vAlign w:val="center"/>
            <w:hideMark/>
          </w:tcPr>
          <w:p w:rsidR="00AF339A" w:rsidRPr="00565C95" w:rsidRDefault="00AF339A" w:rsidP="008E60BD">
            <w:pPr>
              <w:spacing w:after="0" w:line="240" w:lineRule="auto"/>
              <w:rPr>
                <w:rFonts w:eastAsia="Times New Roman" w:cs="Arial"/>
                <w:color w:val="000000"/>
                <w:sz w:val="20"/>
                <w:szCs w:val="20"/>
                <w:lang w:eastAsia="es-EC"/>
              </w:rPr>
            </w:pPr>
          </w:p>
        </w:tc>
        <w:tc>
          <w:tcPr>
            <w:tcW w:w="1674" w:type="dxa"/>
            <w:vMerge/>
            <w:tcBorders>
              <w:top w:val="single" w:sz="4" w:space="0" w:color="auto"/>
              <w:left w:val="single" w:sz="4" w:space="0" w:color="auto"/>
              <w:bottom w:val="single" w:sz="4" w:space="0" w:color="auto"/>
              <w:right w:val="single" w:sz="4" w:space="0" w:color="auto"/>
            </w:tcBorders>
            <w:vAlign w:val="center"/>
            <w:hideMark/>
          </w:tcPr>
          <w:p w:rsidR="00AF339A" w:rsidRPr="00565C95" w:rsidRDefault="00AF339A" w:rsidP="008E60BD">
            <w:pPr>
              <w:spacing w:after="0" w:line="240" w:lineRule="auto"/>
              <w:rPr>
                <w:rFonts w:eastAsia="Times New Roman" w:cs="Arial"/>
                <w:color w:val="000000"/>
                <w:sz w:val="20"/>
                <w:szCs w:val="20"/>
                <w:lang w:eastAsia="es-EC"/>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rsidR="00AF339A" w:rsidRPr="00565C95" w:rsidRDefault="00AF339A" w:rsidP="008E60BD">
            <w:pPr>
              <w:spacing w:after="0" w:line="240" w:lineRule="auto"/>
              <w:rPr>
                <w:rFonts w:eastAsia="Times New Roman" w:cs="Arial"/>
                <w:color w:val="000000"/>
                <w:sz w:val="20"/>
                <w:szCs w:val="20"/>
                <w:lang w:eastAsia="es-EC"/>
              </w:rPr>
            </w:pPr>
          </w:p>
        </w:tc>
      </w:tr>
      <w:tr w:rsidR="00AF339A" w:rsidRPr="00565C95" w:rsidTr="00AF339A">
        <w:trPr>
          <w:trHeight w:val="190"/>
        </w:trPr>
        <w:tc>
          <w:tcPr>
            <w:tcW w:w="5385" w:type="dxa"/>
            <w:tcBorders>
              <w:top w:val="nil"/>
              <w:left w:val="nil"/>
              <w:bottom w:val="nil"/>
              <w:right w:val="nil"/>
            </w:tcBorders>
            <w:shd w:val="clear" w:color="000000" w:fill="FFFFFF"/>
            <w:noWrap/>
            <w:hideMark/>
          </w:tcPr>
          <w:p w:rsidR="00AF339A" w:rsidRPr="00565C95" w:rsidRDefault="00AF339A" w:rsidP="008E60BD">
            <w:pPr>
              <w:spacing w:after="0" w:line="240" w:lineRule="auto"/>
              <w:rPr>
                <w:rFonts w:eastAsia="Times New Roman" w:cs="Arial"/>
                <w:color w:val="000000"/>
                <w:sz w:val="24"/>
                <w:szCs w:val="24"/>
                <w:lang w:eastAsia="es-EC"/>
              </w:rPr>
            </w:pPr>
            <w:r w:rsidRPr="00565C95">
              <w:rPr>
                <w:rFonts w:eastAsia="Times New Roman" w:cs="Arial"/>
                <w:color w:val="000000"/>
                <w:sz w:val="24"/>
                <w:szCs w:val="24"/>
                <w:lang w:eastAsia="es-EC"/>
              </w:rPr>
              <w:t> </w:t>
            </w:r>
          </w:p>
        </w:tc>
        <w:tc>
          <w:tcPr>
            <w:tcW w:w="1098" w:type="dxa"/>
            <w:tcBorders>
              <w:top w:val="single" w:sz="4" w:space="0" w:color="auto"/>
              <w:left w:val="nil"/>
              <w:bottom w:val="nil"/>
              <w:right w:val="single" w:sz="4" w:space="0" w:color="auto"/>
            </w:tcBorders>
            <w:shd w:val="clear" w:color="000000" w:fill="FFFFFF"/>
            <w:noWrap/>
            <w:hideMark/>
          </w:tcPr>
          <w:p w:rsidR="00AF339A" w:rsidRPr="00565C95" w:rsidRDefault="00AF339A" w:rsidP="008E60BD">
            <w:pPr>
              <w:spacing w:after="0" w:line="240" w:lineRule="auto"/>
              <w:rPr>
                <w:rFonts w:eastAsia="Times New Roman" w:cs="Arial"/>
                <w:color w:val="000000"/>
                <w:lang w:eastAsia="es-EC"/>
              </w:rPr>
            </w:pPr>
            <w:r w:rsidRPr="00565C95">
              <w:rPr>
                <w:rFonts w:eastAsia="Times New Roman" w:cs="Arial"/>
                <w:color w:val="000000"/>
                <w:lang w:eastAsia="es-EC"/>
              </w:rPr>
              <w:t> </w:t>
            </w:r>
          </w:p>
        </w:tc>
        <w:tc>
          <w:tcPr>
            <w:tcW w:w="1674" w:type="dxa"/>
            <w:tcBorders>
              <w:top w:val="single" w:sz="4" w:space="0" w:color="auto"/>
              <w:left w:val="single" w:sz="4" w:space="0" w:color="auto"/>
              <w:bottom w:val="single" w:sz="4" w:space="0" w:color="auto"/>
              <w:right w:val="single" w:sz="4" w:space="0" w:color="auto"/>
            </w:tcBorders>
            <w:shd w:val="clear" w:color="000000" w:fill="FFFFFF"/>
            <w:noWrap/>
            <w:hideMark/>
          </w:tcPr>
          <w:p w:rsidR="00AF339A" w:rsidRPr="00D27F84" w:rsidRDefault="00AF339A" w:rsidP="008E60BD">
            <w:pPr>
              <w:spacing w:after="0" w:line="240" w:lineRule="auto"/>
              <w:rPr>
                <w:rFonts w:ascii="Century Gothic" w:hAnsi="Century Gothic" w:cstheme="minorHAnsi"/>
                <w:b/>
                <w:sz w:val="20"/>
                <w:szCs w:val="20"/>
              </w:rPr>
            </w:pPr>
            <w:r w:rsidRPr="00D27F84">
              <w:rPr>
                <w:rFonts w:ascii="Century Gothic" w:hAnsi="Century Gothic" w:cstheme="minorHAnsi"/>
                <w:b/>
                <w:sz w:val="20"/>
                <w:szCs w:val="20"/>
              </w:rPr>
              <w:t>Sub-Total</w:t>
            </w:r>
          </w:p>
        </w:tc>
        <w:tc>
          <w:tcPr>
            <w:tcW w:w="1340" w:type="dxa"/>
            <w:tcBorders>
              <w:top w:val="single" w:sz="4" w:space="0" w:color="auto"/>
              <w:left w:val="single" w:sz="4" w:space="0" w:color="auto"/>
              <w:bottom w:val="single" w:sz="4" w:space="0" w:color="auto"/>
              <w:right w:val="single" w:sz="4" w:space="0" w:color="auto"/>
            </w:tcBorders>
            <w:shd w:val="clear" w:color="000000" w:fill="FFFFFF"/>
            <w:noWrap/>
            <w:hideMark/>
          </w:tcPr>
          <w:p w:rsidR="00AF339A" w:rsidRPr="00D27F84" w:rsidRDefault="00AF339A" w:rsidP="008E60BD">
            <w:pPr>
              <w:spacing w:after="0" w:line="240" w:lineRule="auto"/>
              <w:jc w:val="center"/>
              <w:rPr>
                <w:rFonts w:eastAsia="Times New Roman" w:cs="Arial"/>
                <w:color w:val="000000"/>
                <w:sz w:val="16"/>
                <w:szCs w:val="16"/>
                <w:lang w:eastAsia="es-EC"/>
              </w:rPr>
            </w:pPr>
            <w:r w:rsidRPr="00D27F84">
              <w:rPr>
                <w:rFonts w:eastAsia="Times New Roman" w:cs="Arial"/>
                <w:color w:val="000000"/>
                <w:sz w:val="16"/>
                <w:szCs w:val="16"/>
                <w:lang w:eastAsia="es-EC"/>
              </w:rPr>
              <w:t xml:space="preserve"> $        </w:t>
            </w:r>
            <w:r w:rsidR="00C64D20" w:rsidRPr="00D27F84">
              <w:rPr>
                <w:rFonts w:eastAsia="Times New Roman" w:cs="Arial"/>
                <w:color w:val="000000"/>
                <w:sz w:val="16"/>
                <w:szCs w:val="16"/>
                <w:lang w:eastAsia="es-EC"/>
              </w:rPr>
              <w:t>15</w:t>
            </w:r>
            <w:r w:rsidRPr="00D27F84">
              <w:rPr>
                <w:rFonts w:eastAsia="Times New Roman" w:cs="Arial"/>
                <w:color w:val="000000"/>
                <w:sz w:val="16"/>
                <w:szCs w:val="16"/>
                <w:lang w:eastAsia="es-EC"/>
              </w:rPr>
              <w:t xml:space="preserve">8.40 </w:t>
            </w:r>
          </w:p>
        </w:tc>
      </w:tr>
      <w:tr w:rsidR="00AF339A" w:rsidRPr="00565C95" w:rsidTr="00AF339A">
        <w:trPr>
          <w:trHeight w:val="190"/>
        </w:trPr>
        <w:tc>
          <w:tcPr>
            <w:tcW w:w="5385" w:type="dxa"/>
            <w:tcBorders>
              <w:top w:val="nil"/>
              <w:left w:val="nil"/>
              <w:bottom w:val="nil"/>
              <w:right w:val="nil"/>
            </w:tcBorders>
            <w:shd w:val="clear" w:color="000000" w:fill="FFFFFF"/>
            <w:noWrap/>
            <w:hideMark/>
          </w:tcPr>
          <w:p w:rsidR="00AF339A" w:rsidRPr="00565C95" w:rsidRDefault="00AF339A" w:rsidP="008E60BD">
            <w:pPr>
              <w:spacing w:after="0" w:line="240" w:lineRule="auto"/>
              <w:rPr>
                <w:rFonts w:eastAsia="Times New Roman" w:cs="Arial"/>
                <w:color w:val="000000"/>
                <w:sz w:val="24"/>
                <w:szCs w:val="24"/>
                <w:lang w:eastAsia="es-EC"/>
              </w:rPr>
            </w:pPr>
            <w:r w:rsidRPr="00565C95">
              <w:rPr>
                <w:rFonts w:eastAsia="Times New Roman" w:cs="Arial"/>
                <w:color w:val="000000"/>
                <w:sz w:val="24"/>
                <w:szCs w:val="24"/>
                <w:lang w:eastAsia="es-EC"/>
              </w:rPr>
              <w:t> </w:t>
            </w:r>
          </w:p>
        </w:tc>
        <w:tc>
          <w:tcPr>
            <w:tcW w:w="1098" w:type="dxa"/>
            <w:tcBorders>
              <w:top w:val="nil"/>
              <w:left w:val="nil"/>
              <w:bottom w:val="nil"/>
              <w:right w:val="single" w:sz="4" w:space="0" w:color="auto"/>
            </w:tcBorders>
            <w:shd w:val="clear" w:color="000000" w:fill="FFFFFF"/>
            <w:noWrap/>
            <w:hideMark/>
          </w:tcPr>
          <w:p w:rsidR="00AF339A" w:rsidRPr="00565C95" w:rsidRDefault="00AF339A" w:rsidP="008E60BD">
            <w:pPr>
              <w:spacing w:after="0" w:line="240" w:lineRule="auto"/>
              <w:rPr>
                <w:rFonts w:eastAsia="Times New Roman" w:cs="Arial"/>
                <w:color w:val="000000"/>
                <w:lang w:eastAsia="es-EC"/>
              </w:rPr>
            </w:pPr>
            <w:r w:rsidRPr="00565C95">
              <w:rPr>
                <w:rFonts w:eastAsia="Times New Roman" w:cs="Arial"/>
                <w:color w:val="000000"/>
                <w:lang w:eastAsia="es-EC"/>
              </w:rPr>
              <w:t> </w:t>
            </w:r>
          </w:p>
        </w:tc>
        <w:tc>
          <w:tcPr>
            <w:tcW w:w="1674" w:type="dxa"/>
            <w:tcBorders>
              <w:top w:val="single" w:sz="4" w:space="0" w:color="auto"/>
              <w:left w:val="single" w:sz="4" w:space="0" w:color="auto"/>
              <w:bottom w:val="single" w:sz="4" w:space="0" w:color="auto"/>
              <w:right w:val="single" w:sz="4" w:space="0" w:color="auto"/>
            </w:tcBorders>
            <w:shd w:val="clear" w:color="000000" w:fill="FFFFFF"/>
            <w:noWrap/>
            <w:hideMark/>
          </w:tcPr>
          <w:p w:rsidR="00AF339A" w:rsidRPr="00D27F84" w:rsidRDefault="00AF339A" w:rsidP="008E60BD">
            <w:pPr>
              <w:spacing w:after="0" w:line="240" w:lineRule="auto"/>
              <w:rPr>
                <w:rFonts w:ascii="Century Gothic" w:hAnsi="Century Gothic" w:cstheme="minorHAnsi"/>
                <w:b/>
                <w:sz w:val="20"/>
                <w:szCs w:val="20"/>
              </w:rPr>
            </w:pPr>
            <w:r w:rsidRPr="00D27F84">
              <w:rPr>
                <w:rFonts w:ascii="Century Gothic" w:hAnsi="Century Gothic" w:cstheme="minorHAnsi"/>
                <w:b/>
                <w:sz w:val="20"/>
                <w:szCs w:val="20"/>
              </w:rPr>
              <w:t>Descuento</w:t>
            </w:r>
          </w:p>
        </w:tc>
        <w:tc>
          <w:tcPr>
            <w:tcW w:w="1340" w:type="dxa"/>
            <w:tcBorders>
              <w:top w:val="single" w:sz="4" w:space="0" w:color="auto"/>
              <w:left w:val="single" w:sz="4" w:space="0" w:color="auto"/>
              <w:bottom w:val="single" w:sz="4" w:space="0" w:color="auto"/>
              <w:right w:val="single" w:sz="4" w:space="0" w:color="auto"/>
            </w:tcBorders>
            <w:shd w:val="clear" w:color="000000" w:fill="FFFFFF"/>
            <w:noWrap/>
            <w:hideMark/>
          </w:tcPr>
          <w:p w:rsidR="00AF339A" w:rsidRPr="00D27F84" w:rsidRDefault="00AF339A" w:rsidP="008E60BD">
            <w:pPr>
              <w:spacing w:after="0" w:line="240" w:lineRule="auto"/>
              <w:jc w:val="center"/>
              <w:rPr>
                <w:rFonts w:eastAsia="Times New Roman" w:cs="Arial"/>
                <w:color w:val="000000"/>
                <w:sz w:val="16"/>
                <w:szCs w:val="16"/>
                <w:lang w:eastAsia="es-EC"/>
              </w:rPr>
            </w:pPr>
            <w:r w:rsidRPr="00D27F84">
              <w:rPr>
                <w:rFonts w:eastAsia="Times New Roman" w:cs="Arial"/>
                <w:color w:val="000000"/>
                <w:sz w:val="16"/>
                <w:szCs w:val="16"/>
                <w:lang w:eastAsia="es-EC"/>
              </w:rPr>
              <w:t xml:space="preserve"> $          20,90 </w:t>
            </w:r>
          </w:p>
        </w:tc>
      </w:tr>
      <w:tr w:rsidR="00AF339A" w:rsidRPr="00565C95" w:rsidTr="00AF339A">
        <w:trPr>
          <w:trHeight w:val="181"/>
        </w:trPr>
        <w:tc>
          <w:tcPr>
            <w:tcW w:w="5385" w:type="dxa"/>
            <w:tcBorders>
              <w:top w:val="nil"/>
              <w:left w:val="nil"/>
              <w:bottom w:val="nil"/>
              <w:right w:val="nil"/>
            </w:tcBorders>
            <w:shd w:val="clear" w:color="000000" w:fill="FFFFFF"/>
            <w:noWrap/>
            <w:hideMark/>
          </w:tcPr>
          <w:p w:rsidR="00AF339A" w:rsidRPr="00565C95" w:rsidRDefault="00AF339A" w:rsidP="008E60BD">
            <w:pPr>
              <w:spacing w:after="0" w:line="240" w:lineRule="auto"/>
              <w:rPr>
                <w:rFonts w:eastAsia="Times New Roman" w:cs="Arial"/>
                <w:color w:val="000000"/>
                <w:lang w:eastAsia="es-EC"/>
              </w:rPr>
            </w:pPr>
            <w:r w:rsidRPr="00565C95">
              <w:rPr>
                <w:rFonts w:eastAsia="Times New Roman" w:cs="Arial"/>
                <w:color w:val="000000"/>
                <w:lang w:eastAsia="es-EC"/>
              </w:rPr>
              <w:t> </w:t>
            </w:r>
          </w:p>
        </w:tc>
        <w:tc>
          <w:tcPr>
            <w:tcW w:w="1098" w:type="dxa"/>
            <w:tcBorders>
              <w:top w:val="nil"/>
              <w:left w:val="nil"/>
              <w:bottom w:val="nil"/>
              <w:right w:val="single" w:sz="4" w:space="0" w:color="auto"/>
            </w:tcBorders>
            <w:shd w:val="clear" w:color="000000" w:fill="FFFFFF"/>
            <w:noWrap/>
            <w:hideMark/>
          </w:tcPr>
          <w:p w:rsidR="00AF339A" w:rsidRPr="00565C95" w:rsidRDefault="00AF339A" w:rsidP="008E60BD">
            <w:pPr>
              <w:spacing w:after="0" w:line="240" w:lineRule="auto"/>
              <w:rPr>
                <w:rFonts w:eastAsia="Times New Roman" w:cs="Arial"/>
                <w:color w:val="000000"/>
                <w:lang w:eastAsia="es-EC"/>
              </w:rPr>
            </w:pPr>
            <w:r w:rsidRPr="00565C95">
              <w:rPr>
                <w:rFonts w:eastAsia="Times New Roman" w:cs="Arial"/>
                <w:color w:val="000000"/>
                <w:lang w:eastAsia="es-EC"/>
              </w:rPr>
              <w:t> </w:t>
            </w:r>
          </w:p>
        </w:tc>
        <w:tc>
          <w:tcPr>
            <w:tcW w:w="1674" w:type="dxa"/>
            <w:tcBorders>
              <w:top w:val="single" w:sz="4" w:space="0" w:color="auto"/>
              <w:left w:val="single" w:sz="4" w:space="0" w:color="auto"/>
              <w:bottom w:val="single" w:sz="4" w:space="0" w:color="auto"/>
              <w:right w:val="single" w:sz="4" w:space="0" w:color="auto"/>
            </w:tcBorders>
            <w:shd w:val="clear" w:color="000000" w:fill="FFFFFF"/>
            <w:noWrap/>
            <w:hideMark/>
          </w:tcPr>
          <w:p w:rsidR="00AF339A" w:rsidRPr="00D27F84" w:rsidRDefault="00AF339A" w:rsidP="008E60BD">
            <w:pPr>
              <w:spacing w:after="0" w:line="240" w:lineRule="auto"/>
              <w:rPr>
                <w:rFonts w:ascii="Century Gothic" w:hAnsi="Century Gothic" w:cstheme="minorHAnsi"/>
                <w:b/>
                <w:sz w:val="20"/>
                <w:szCs w:val="20"/>
              </w:rPr>
            </w:pPr>
            <w:r w:rsidRPr="00D27F84">
              <w:rPr>
                <w:rFonts w:ascii="Century Gothic" w:hAnsi="Century Gothic" w:cstheme="minorHAnsi"/>
                <w:b/>
                <w:sz w:val="20"/>
                <w:szCs w:val="20"/>
              </w:rPr>
              <w:t>IVA</w:t>
            </w:r>
          </w:p>
        </w:tc>
        <w:tc>
          <w:tcPr>
            <w:tcW w:w="1340" w:type="dxa"/>
            <w:tcBorders>
              <w:top w:val="single" w:sz="4" w:space="0" w:color="auto"/>
              <w:left w:val="single" w:sz="4" w:space="0" w:color="auto"/>
              <w:bottom w:val="single" w:sz="4" w:space="0" w:color="auto"/>
              <w:right w:val="single" w:sz="4" w:space="0" w:color="auto"/>
            </w:tcBorders>
            <w:shd w:val="clear" w:color="000000" w:fill="FFFFFF"/>
            <w:noWrap/>
            <w:hideMark/>
          </w:tcPr>
          <w:p w:rsidR="00AF339A" w:rsidRPr="00D27F84" w:rsidRDefault="00AF339A" w:rsidP="008E60BD">
            <w:pPr>
              <w:spacing w:after="0" w:line="240" w:lineRule="auto"/>
              <w:jc w:val="center"/>
              <w:rPr>
                <w:rFonts w:eastAsia="Times New Roman" w:cs="Arial"/>
                <w:color w:val="000000"/>
                <w:sz w:val="16"/>
                <w:szCs w:val="16"/>
                <w:lang w:eastAsia="es-EC"/>
              </w:rPr>
            </w:pPr>
            <w:r w:rsidRPr="00D27F84">
              <w:rPr>
                <w:rFonts w:eastAsia="Times New Roman" w:cs="Arial"/>
                <w:color w:val="000000"/>
                <w:sz w:val="16"/>
                <w:szCs w:val="16"/>
                <w:lang w:eastAsia="es-EC"/>
              </w:rPr>
              <w:t xml:space="preserve"> $         </w:t>
            </w:r>
            <w:r w:rsidR="00C64D20" w:rsidRPr="00D27F84">
              <w:rPr>
                <w:rFonts w:eastAsia="Times New Roman" w:cs="Arial"/>
                <w:color w:val="000000"/>
                <w:sz w:val="16"/>
                <w:szCs w:val="16"/>
                <w:lang w:eastAsia="es-EC"/>
              </w:rPr>
              <w:t>16</w:t>
            </w:r>
            <w:r w:rsidRPr="00D27F84">
              <w:rPr>
                <w:rFonts w:eastAsia="Times New Roman" w:cs="Arial"/>
                <w:color w:val="000000"/>
                <w:sz w:val="16"/>
                <w:szCs w:val="16"/>
                <w:lang w:eastAsia="es-EC"/>
              </w:rPr>
              <w:t xml:space="preserve">.50 </w:t>
            </w:r>
          </w:p>
        </w:tc>
      </w:tr>
      <w:tr w:rsidR="00AF339A" w:rsidRPr="00565C95" w:rsidTr="00AF339A">
        <w:trPr>
          <w:trHeight w:val="181"/>
        </w:trPr>
        <w:tc>
          <w:tcPr>
            <w:tcW w:w="5385" w:type="dxa"/>
            <w:tcBorders>
              <w:top w:val="nil"/>
              <w:left w:val="nil"/>
              <w:bottom w:val="nil"/>
              <w:right w:val="nil"/>
            </w:tcBorders>
            <w:shd w:val="clear" w:color="000000" w:fill="FFFFFF"/>
            <w:noWrap/>
            <w:hideMark/>
          </w:tcPr>
          <w:p w:rsidR="00AF339A" w:rsidRPr="00565C95" w:rsidRDefault="00AF339A" w:rsidP="008E60BD">
            <w:pPr>
              <w:spacing w:after="0" w:line="240" w:lineRule="auto"/>
              <w:rPr>
                <w:rFonts w:eastAsia="Times New Roman" w:cs="Arial"/>
                <w:color w:val="000000"/>
                <w:lang w:eastAsia="es-EC"/>
              </w:rPr>
            </w:pPr>
            <w:r w:rsidRPr="00565C95">
              <w:rPr>
                <w:rFonts w:eastAsia="Times New Roman" w:cs="Arial"/>
                <w:color w:val="000000"/>
                <w:lang w:eastAsia="es-EC"/>
              </w:rPr>
              <w:t> </w:t>
            </w:r>
          </w:p>
        </w:tc>
        <w:tc>
          <w:tcPr>
            <w:tcW w:w="1098" w:type="dxa"/>
            <w:tcBorders>
              <w:top w:val="nil"/>
              <w:left w:val="nil"/>
              <w:bottom w:val="nil"/>
              <w:right w:val="single" w:sz="4" w:space="0" w:color="auto"/>
            </w:tcBorders>
            <w:shd w:val="clear" w:color="000000" w:fill="FFFFFF"/>
            <w:noWrap/>
            <w:hideMark/>
          </w:tcPr>
          <w:p w:rsidR="00AF339A" w:rsidRPr="00565C95" w:rsidRDefault="00AF339A" w:rsidP="008E60BD">
            <w:pPr>
              <w:spacing w:after="0" w:line="240" w:lineRule="auto"/>
              <w:rPr>
                <w:rFonts w:eastAsia="Times New Roman" w:cs="Arial"/>
                <w:color w:val="000000"/>
                <w:lang w:eastAsia="es-EC"/>
              </w:rPr>
            </w:pPr>
            <w:r w:rsidRPr="00565C95">
              <w:rPr>
                <w:rFonts w:eastAsia="Times New Roman" w:cs="Arial"/>
                <w:color w:val="000000"/>
                <w:lang w:eastAsia="es-EC"/>
              </w:rPr>
              <w:t> </w:t>
            </w:r>
          </w:p>
        </w:tc>
        <w:tc>
          <w:tcPr>
            <w:tcW w:w="1674" w:type="dxa"/>
            <w:tcBorders>
              <w:top w:val="single" w:sz="4" w:space="0" w:color="auto"/>
              <w:left w:val="single" w:sz="4" w:space="0" w:color="auto"/>
              <w:bottom w:val="single" w:sz="4" w:space="0" w:color="auto"/>
              <w:right w:val="single" w:sz="4" w:space="0" w:color="auto"/>
            </w:tcBorders>
            <w:shd w:val="clear" w:color="000000" w:fill="FFFFFF"/>
            <w:noWrap/>
            <w:hideMark/>
          </w:tcPr>
          <w:p w:rsidR="00AF339A" w:rsidRPr="00D27F84" w:rsidRDefault="00AF339A" w:rsidP="008E60BD">
            <w:pPr>
              <w:spacing w:after="0" w:line="240" w:lineRule="auto"/>
              <w:rPr>
                <w:rFonts w:ascii="Century Gothic" w:hAnsi="Century Gothic" w:cstheme="minorHAnsi"/>
                <w:b/>
                <w:sz w:val="20"/>
                <w:szCs w:val="20"/>
              </w:rPr>
            </w:pPr>
            <w:r w:rsidRPr="00D27F84">
              <w:rPr>
                <w:rFonts w:ascii="Century Gothic" w:hAnsi="Century Gothic" w:cstheme="minorHAnsi"/>
                <w:b/>
                <w:sz w:val="20"/>
                <w:szCs w:val="20"/>
              </w:rPr>
              <w:t>Total</w:t>
            </w:r>
          </w:p>
        </w:tc>
        <w:tc>
          <w:tcPr>
            <w:tcW w:w="1340" w:type="dxa"/>
            <w:tcBorders>
              <w:top w:val="single" w:sz="4" w:space="0" w:color="auto"/>
              <w:left w:val="single" w:sz="4" w:space="0" w:color="auto"/>
              <w:bottom w:val="single" w:sz="4" w:space="0" w:color="auto"/>
              <w:right w:val="single" w:sz="4" w:space="0" w:color="auto"/>
            </w:tcBorders>
            <w:shd w:val="clear" w:color="000000" w:fill="CCCCFF"/>
            <w:noWrap/>
            <w:hideMark/>
          </w:tcPr>
          <w:p w:rsidR="00AF339A" w:rsidRPr="00D27F84" w:rsidRDefault="00AF339A" w:rsidP="008E60BD">
            <w:pPr>
              <w:spacing w:after="0" w:line="240" w:lineRule="auto"/>
              <w:jc w:val="center"/>
              <w:rPr>
                <w:rFonts w:eastAsia="Times New Roman" w:cs="Arial"/>
                <w:b/>
                <w:bCs/>
                <w:color w:val="000000"/>
                <w:sz w:val="16"/>
                <w:szCs w:val="16"/>
                <w:lang w:eastAsia="es-EC"/>
              </w:rPr>
            </w:pPr>
            <w:r w:rsidRPr="00D27F84">
              <w:rPr>
                <w:rFonts w:eastAsia="Times New Roman" w:cs="Arial"/>
                <w:b/>
                <w:bCs/>
                <w:color w:val="000000"/>
                <w:sz w:val="16"/>
                <w:szCs w:val="16"/>
                <w:lang w:eastAsia="es-EC"/>
              </w:rPr>
              <w:t xml:space="preserve"> $        </w:t>
            </w:r>
            <w:r w:rsidR="00C64D20" w:rsidRPr="00D27F84">
              <w:rPr>
                <w:rFonts w:eastAsia="Times New Roman" w:cs="Arial"/>
                <w:b/>
                <w:bCs/>
                <w:color w:val="000000"/>
                <w:sz w:val="16"/>
                <w:szCs w:val="16"/>
                <w:lang w:eastAsia="es-EC"/>
              </w:rPr>
              <w:t>154</w:t>
            </w:r>
            <w:r w:rsidRPr="00D27F84">
              <w:rPr>
                <w:rFonts w:eastAsia="Times New Roman" w:cs="Arial"/>
                <w:b/>
                <w:bCs/>
                <w:color w:val="000000"/>
                <w:sz w:val="16"/>
                <w:szCs w:val="16"/>
                <w:lang w:eastAsia="es-EC"/>
              </w:rPr>
              <w:t xml:space="preserve">.00 </w:t>
            </w:r>
          </w:p>
        </w:tc>
      </w:tr>
    </w:tbl>
    <w:p w:rsidR="00752CB1" w:rsidRDefault="00752CB1" w:rsidP="00182838">
      <w:pPr>
        <w:rPr>
          <w:rFonts w:ascii="Century Gothic" w:hAnsi="Century Gothic" w:cs="Arial"/>
          <w:color w:val="000000"/>
          <w:sz w:val="24"/>
          <w:szCs w:val="24"/>
        </w:rPr>
      </w:pPr>
    </w:p>
    <w:tbl>
      <w:tblPr>
        <w:tblW w:w="9390" w:type="dxa"/>
        <w:tblCellMar>
          <w:left w:w="70" w:type="dxa"/>
          <w:right w:w="70" w:type="dxa"/>
        </w:tblCellMar>
        <w:tblLook w:val="04A0" w:firstRow="1" w:lastRow="0" w:firstColumn="1" w:lastColumn="0" w:noHBand="0" w:noVBand="1"/>
      </w:tblPr>
      <w:tblGrid>
        <w:gridCol w:w="4750"/>
        <w:gridCol w:w="1013"/>
        <w:gridCol w:w="1477"/>
        <w:gridCol w:w="2150"/>
      </w:tblGrid>
      <w:tr w:rsidR="00752CB1" w:rsidRPr="0019611A" w:rsidTr="0032350F">
        <w:trPr>
          <w:trHeight w:val="315"/>
        </w:trPr>
        <w:tc>
          <w:tcPr>
            <w:tcW w:w="9390"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752CB1" w:rsidRPr="0019611A" w:rsidRDefault="00752CB1" w:rsidP="0032350F">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lastRenderedPageBreak/>
              <w:t>Propuesta Económica Destrucción de Archivos</w:t>
            </w:r>
          </w:p>
        </w:tc>
      </w:tr>
      <w:tr w:rsidR="00752CB1" w:rsidRPr="0019611A" w:rsidTr="0032350F">
        <w:trPr>
          <w:trHeight w:val="315"/>
        </w:trPr>
        <w:tc>
          <w:tcPr>
            <w:tcW w:w="47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752CB1" w:rsidRDefault="00752CB1" w:rsidP="0032350F">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p w:rsidR="00752CB1" w:rsidRPr="0019611A" w:rsidRDefault="00752CB1" w:rsidP="0032350F">
            <w:pPr>
              <w:spacing w:after="0" w:line="240" w:lineRule="auto"/>
              <w:jc w:val="center"/>
              <w:rPr>
                <w:rFonts w:ascii="Century Gothic" w:hAnsi="Century Gothic" w:cstheme="minorHAnsi"/>
                <w:b/>
                <w:sz w:val="20"/>
                <w:szCs w:val="20"/>
              </w:rPr>
            </w:pPr>
          </w:p>
        </w:tc>
        <w:tc>
          <w:tcPr>
            <w:tcW w:w="101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752CB1" w:rsidRDefault="00752CB1" w:rsidP="0032350F">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p w:rsidR="00752CB1" w:rsidRPr="0019611A" w:rsidRDefault="00752CB1" w:rsidP="0032350F">
            <w:pPr>
              <w:spacing w:after="0" w:line="240" w:lineRule="auto"/>
              <w:jc w:val="center"/>
              <w:rPr>
                <w:rFonts w:ascii="Century Gothic" w:hAnsi="Century Gothic" w:cstheme="minorHAnsi"/>
                <w:b/>
                <w:sz w:val="20"/>
                <w:szCs w:val="20"/>
              </w:rPr>
            </w:pPr>
          </w:p>
        </w:tc>
        <w:tc>
          <w:tcPr>
            <w:tcW w:w="1477"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752CB1" w:rsidRPr="0019611A" w:rsidRDefault="00752CB1" w:rsidP="0032350F">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21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752CB1" w:rsidRDefault="00752CB1" w:rsidP="0032350F">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p w:rsidR="00752CB1" w:rsidRPr="0019611A" w:rsidRDefault="00752CB1" w:rsidP="0032350F">
            <w:pPr>
              <w:spacing w:after="0" w:line="240" w:lineRule="auto"/>
              <w:jc w:val="center"/>
              <w:rPr>
                <w:rFonts w:ascii="Century Gothic" w:hAnsi="Century Gothic" w:cstheme="minorHAnsi"/>
                <w:b/>
                <w:sz w:val="20"/>
                <w:szCs w:val="20"/>
              </w:rPr>
            </w:pPr>
          </w:p>
        </w:tc>
      </w:tr>
      <w:tr w:rsidR="00752CB1" w:rsidRPr="0019611A" w:rsidTr="0032350F">
        <w:trPr>
          <w:trHeight w:val="270"/>
        </w:trPr>
        <w:tc>
          <w:tcPr>
            <w:tcW w:w="4750" w:type="dxa"/>
            <w:tcBorders>
              <w:top w:val="single" w:sz="4" w:space="0" w:color="auto"/>
              <w:left w:val="single" w:sz="8" w:space="0" w:color="auto"/>
              <w:bottom w:val="single" w:sz="8" w:space="0" w:color="auto"/>
              <w:right w:val="single" w:sz="4" w:space="0" w:color="auto"/>
            </w:tcBorders>
            <w:shd w:val="clear" w:color="000000" w:fill="FFFFFF"/>
            <w:noWrap/>
            <w:vAlign w:val="bottom"/>
            <w:hideMark/>
          </w:tcPr>
          <w:p w:rsidR="00752CB1" w:rsidRPr="0019611A" w:rsidRDefault="00752CB1" w:rsidP="0032350F">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Destrucción de Archivos</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52CB1" w:rsidRPr="0019611A" w:rsidRDefault="00752CB1" w:rsidP="0032350F">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50</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52CB1" w:rsidRPr="0019611A" w:rsidRDefault="00752CB1" w:rsidP="0032350F">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2,30 </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52CB1" w:rsidRPr="0019611A" w:rsidRDefault="00752CB1" w:rsidP="0032350F">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115,00 </w:t>
            </w:r>
          </w:p>
        </w:tc>
      </w:tr>
      <w:tr w:rsidR="00752CB1" w:rsidRPr="0019611A" w:rsidTr="0032350F">
        <w:trPr>
          <w:trHeight w:val="300"/>
        </w:trPr>
        <w:tc>
          <w:tcPr>
            <w:tcW w:w="4750" w:type="dxa"/>
            <w:tcBorders>
              <w:top w:val="nil"/>
              <w:left w:val="nil"/>
              <w:bottom w:val="nil"/>
              <w:right w:val="nil"/>
            </w:tcBorders>
            <w:shd w:val="clear" w:color="000000" w:fill="FFFFFF"/>
            <w:noWrap/>
            <w:vAlign w:val="bottom"/>
            <w:hideMark/>
          </w:tcPr>
          <w:p w:rsidR="00752CB1" w:rsidRPr="0019611A" w:rsidRDefault="00752CB1" w:rsidP="0032350F">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single" w:sz="4" w:space="0" w:color="auto"/>
              <w:left w:val="nil"/>
              <w:bottom w:val="nil"/>
              <w:right w:val="single" w:sz="4" w:space="0" w:color="auto"/>
            </w:tcBorders>
            <w:shd w:val="clear" w:color="000000" w:fill="FFFFFF"/>
            <w:noWrap/>
            <w:vAlign w:val="bottom"/>
            <w:hideMark/>
          </w:tcPr>
          <w:p w:rsidR="00752CB1" w:rsidRPr="0019611A" w:rsidRDefault="00752CB1" w:rsidP="0032350F">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52CB1" w:rsidRPr="0019611A" w:rsidRDefault="00752CB1" w:rsidP="0032350F">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52CB1" w:rsidRPr="0019611A" w:rsidRDefault="00752CB1" w:rsidP="0032350F">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115,00 </w:t>
            </w:r>
          </w:p>
        </w:tc>
      </w:tr>
      <w:tr w:rsidR="00752CB1" w:rsidRPr="0019611A" w:rsidTr="0032350F">
        <w:trPr>
          <w:trHeight w:val="315"/>
        </w:trPr>
        <w:tc>
          <w:tcPr>
            <w:tcW w:w="4750" w:type="dxa"/>
            <w:tcBorders>
              <w:top w:val="nil"/>
              <w:left w:val="nil"/>
              <w:bottom w:val="nil"/>
              <w:right w:val="nil"/>
            </w:tcBorders>
            <w:shd w:val="clear" w:color="000000" w:fill="FFFFFF"/>
            <w:noWrap/>
            <w:vAlign w:val="bottom"/>
            <w:hideMark/>
          </w:tcPr>
          <w:p w:rsidR="00752CB1" w:rsidRPr="0019611A" w:rsidRDefault="00752CB1" w:rsidP="0032350F">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nil"/>
              <w:left w:val="nil"/>
              <w:bottom w:val="nil"/>
              <w:right w:val="single" w:sz="4" w:space="0" w:color="auto"/>
            </w:tcBorders>
            <w:shd w:val="clear" w:color="000000" w:fill="FFFFFF"/>
            <w:noWrap/>
            <w:vAlign w:val="bottom"/>
            <w:hideMark/>
          </w:tcPr>
          <w:p w:rsidR="00752CB1" w:rsidRPr="0019611A" w:rsidRDefault="00752CB1" w:rsidP="0032350F">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52CB1" w:rsidRPr="0019611A" w:rsidRDefault="00752CB1" w:rsidP="0032350F">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52CB1" w:rsidRPr="0019611A" w:rsidRDefault="00752CB1" w:rsidP="0032350F">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13,80 </w:t>
            </w:r>
          </w:p>
        </w:tc>
      </w:tr>
      <w:tr w:rsidR="00752CB1" w:rsidRPr="0019611A" w:rsidTr="0032350F">
        <w:trPr>
          <w:trHeight w:val="330"/>
        </w:trPr>
        <w:tc>
          <w:tcPr>
            <w:tcW w:w="4750" w:type="dxa"/>
            <w:tcBorders>
              <w:top w:val="nil"/>
              <w:left w:val="nil"/>
              <w:bottom w:val="nil"/>
              <w:right w:val="nil"/>
            </w:tcBorders>
            <w:shd w:val="clear" w:color="000000" w:fill="FFFFFF"/>
            <w:noWrap/>
            <w:vAlign w:val="bottom"/>
            <w:hideMark/>
          </w:tcPr>
          <w:p w:rsidR="00752CB1" w:rsidRPr="0019611A" w:rsidRDefault="00752CB1" w:rsidP="0032350F">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nil"/>
              <w:left w:val="nil"/>
              <w:bottom w:val="nil"/>
              <w:right w:val="single" w:sz="4" w:space="0" w:color="auto"/>
            </w:tcBorders>
            <w:shd w:val="clear" w:color="000000" w:fill="FFFFFF"/>
            <w:noWrap/>
            <w:vAlign w:val="bottom"/>
            <w:hideMark/>
          </w:tcPr>
          <w:p w:rsidR="00752CB1" w:rsidRPr="0019611A" w:rsidRDefault="00752CB1" w:rsidP="0032350F">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52CB1" w:rsidRPr="0019611A" w:rsidRDefault="00752CB1" w:rsidP="0032350F">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21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752CB1" w:rsidRPr="0019611A" w:rsidRDefault="00752CB1" w:rsidP="0032350F">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128,80 </w:t>
            </w:r>
          </w:p>
        </w:tc>
      </w:tr>
      <w:tr w:rsidR="00752CB1" w:rsidRPr="0019611A" w:rsidTr="0032350F">
        <w:trPr>
          <w:trHeight w:val="255"/>
        </w:trPr>
        <w:tc>
          <w:tcPr>
            <w:tcW w:w="4750" w:type="dxa"/>
            <w:tcBorders>
              <w:top w:val="nil"/>
              <w:left w:val="nil"/>
              <w:bottom w:val="nil"/>
              <w:right w:val="nil"/>
            </w:tcBorders>
            <w:shd w:val="clear" w:color="auto" w:fill="auto"/>
            <w:noWrap/>
            <w:vAlign w:val="bottom"/>
            <w:hideMark/>
          </w:tcPr>
          <w:p w:rsidR="00752CB1" w:rsidRPr="0019611A" w:rsidRDefault="00752CB1" w:rsidP="0032350F">
            <w:pPr>
              <w:spacing w:after="0" w:line="240" w:lineRule="auto"/>
              <w:jc w:val="center"/>
              <w:rPr>
                <w:rFonts w:ascii="Century Gothic" w:hAnsi="Century Gothic" w:cstheme="minorHAnsi"/>
                <w:sz w:val="16"/>
                <w:szCs w:val="16"/>
              </w:rPr>
            </w:pPr>
          </w:p>
        </w:tc>
        <w:tc>
          <w:tcPr>
            <w:tcW w:w="1013" w:type="dxa"/>
            <w:tcBorders>
              <w:top w:val="nil"/>
              <w:left w:val="nil"/>
              <w:bottom w:val="nil"/>
              <w:right w:val="nil"/>
            </w:tcBorders>
            <w:shd w:val="clear" w:color="auto" w:fill="auto"/>
            <w:noWrap/>
            <w:vAlign w:val="bottom"/>
            <w:hideMark/>
          </w:tcPr>
          <w:p w:rsidR="00752CB1" w:rsidRPr="0019611A" w:rsidRDefault="00752CB1" w:rsidP="0032350F">
            <w:pPr>
              <w:spacing w:after="0" w:line="240" w:lineRule="auto"/>
              <w:rPr>
                <w:rFonts w:ascii="Century Gothic" w:hAnsi="Century Gothic" w:cstheme="minorHAnsi"/>
                <w:sz w:val="16"/>
                <w:szCs w:val="16"/>
              </w:rPr>
            </w:pPr>
          </w:p>
        </w:tc>
        <w:tc>
          <w:tcPr>
            <w:tcW w:w="1477" w:type="dxa"/>
            <w:tcBorders>
              <w:top w:val="single" w:sz="4" w:space="0" w:color="auto"/>
              <w:left w:val="nil"/>
              <w:bottom w:val="nil"/>
              <w:right w:val="nil"/>
            </w:tcBorders>
            <w:shd w:val="clear" w:color="auto" w:fill="auto"/>
            <w:noWrap/>
            <w:vAlign w:val="bottom"/>
            <w:hideMark/>
          </w:tcPr>
          <w:p w:rsidR="00752CB1" w:rsidRPr="0019611A" w:rsidRDefault="00752CB1" w:rsidP="0032350F">
            <w:pPr>
              <w:spacing w:after="0" w:line="240" w:lineRule="auto"/>
              <w:rPr>
                <w:rFonts w:ascii="Century Gothic" w:hAnsi="Century Gothic" w:cstheme="minorHAnsi"/>
                <w:sz w:val="16"/>
                <w:szCs w:val="16"/>
              </w:rPr>
            </w:pPr>
          </w:p>
        </w:tc>
        <w:tc>
          <w:tcPr>
            <w:tcW w:w="2150" w:type="dxa"/>
            <w:tcBorders>
              <w:top w:val="single" w:sz="4" w:space="0" w:color="auto"/>
              <w:left w:val="nil"/>
              <w:bottom w:val="nil"/>
              <w:right w:val="nil"/>
            </w:tcBorders>
            <w:shd w:val="clear" w:color="auto" w:fill="auto"/>
            <w:noWrap/>
            <w:vAlign w:val="bottom"/>
            <w:hideMark/>
          </w:tcPr>
          <w:p w:rsidR="00752CB1" w:rsidRPr="0019611A" w:rsidRDefault="00752CB1" w:rsidP="0032350F">
            <w:pPr>
              <w:spacing w:after="0" w:line="240" w:lineRule="auto"/>
              <w:rPr>
                <w:rFonts w:ascii="Century Gothic" w:hAnsi="Century Gothic" w:cstheme="minorHAnsi"/>
                <w:sz w:val="16"/>
                <w:szCs w:val="16"/>
              </w:rPr>
            </w:pPr>
          </w:p>
        </w:tc>
      </w:tr>
    </w:tbl>
    <w:p w:rsidR="00752CB1" w:rsidRDefault="00752CB1" w:rsidP="00182838">
      <w:pPr>
        <w:rPr>
          <w:rFonts w:ascii="Century Gothic" w:hAnsi="Century Gothic" w:cs="Arial"/>
          <w:color w:val="000000"/>
          <w:sz w:val="24"/>
          <w:szCs w:val="24"/>
        </w:rPr>
      </w:pPr>
    </w:p>
    <w:p w:rsidR="00E64F49" w:rsidRDefault="00E64F49" w:rsidP="00182838">
      <w:pPr>
        <w:rPr>
          <w:rFonts w:ascii="Century Gothic" w:hAnsi="Century Gothic" w:cs="Arial"/>
          <w:color w:val="000000"/>
          <w:sz w:val="24"/>
          <w:szCs w:val="24"/>
        </w:rPr>
      </w:pPr>
    </w:p>
    <w:p w:rsidR="00182838" w:rsidRPr="005F5DB7" w:rsidRDefault="00182838" w:rsidP="00182838">
      <w:pPr>
        <w:jc w:val="center"/>
        <w:rPr>
          <w:rFonts w:ascii="Century Gothic" w:hAnsi="Century Gothic"/>
          <w:b/>
          <w:sz w:val="20"/>
          <w:szCs w:val="20"/>
          <w:lang w:val="es-MX"/>
        </w:rPr>
      </w:pPr>
      <w:r w:rsidRPr="005F5DB7">
        <w:rPr>
          <w:rFonts w:ascii="Century Gothic" w:hAnsi="Century Gothic"/>
          <w:b/>
          <w:sz w:val="20"/>
          <w:szCs w:val="20"/>
          <w:lang w:val="es-MX"/>
        </w:rPr>
        <w:t xml:space="preserve">SERVICIOS ADICIONALES </w:t>
      </w: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182838" w:rsidRPr="00E64F49" w:rsidTr="008E60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182838" w:rsidRPr="00E64F49" w:rsidRDefault="00182838" w:rsidP="008E60BD">
            <w:pPr>
              <w:spacing w:after="0" w:line="240" w:lineRule="auto"/>
              <w:jc w:val="center"/>
              <w:rPr>
                <w:rFonts w:ascii="Century Gothic" w:eastAsia="Times New Roman" w:hAnsi="Century Gothic" w:cstheme="minorHAnsi"/>
                <w:b/>
                <w:bCs/>
                <w:color w:val="000000"/>
                <w:sz w:val="16"/>
                <w:szCs w:val="16"/>
                <w:lang w:eastAsia="es-EC"/>
              </w:rPr>
            </w:pPr>
            <w:r w:rsidRPr="00E64F49">
              <w:rPr>
                <w:rFonts w:ascii="Century Gothic" w:eastAsia="Times New Roman" w:hAnsi="Century Gothic" w:cstheme="minorHAnsi"/>
                <w:b/>
                <w:bCs/>
                <w:color w:val="000000"/>
                <w:sz w:val="16"/>
                <w:szCs w:val="16"/>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182838" w:rsidRPr="00E64F49" w:rsidRDefault="00182838" w:rsidP="008E60BD">
            <w:pPr>
              <w:spacing w:after="0" w:line="240" w:lineRule="auto"/>
              <w:jc w:val="center"/>
              <w:rPr>
                <w:rFonts w:ascii="Century Gothic" w:eastAsia="Times New Roman" w:hAnsi="Century Gothic" w:cstheme="minorHAnsi"/>
                <w:b/>
                <w:bCs/>
                <w:color w:val="000000"/>
                <w:sz w:val="16"/>
                <w:szCs w:val="16"/>
                <w:lang w:eastAsia="es-EC"/>
              </w:rPr>
            </w:pPr>
            <w:r w:rsidRPr="00E64F49">
              <w:rPr>
                <w:rFonts w:ascii="Century Gothic" w:eastAsia="Times New Roman" w:hAnsi="Century Gothic" w:cstheme="minorHAnsi"/>
                <w:b/>
                <w:bCs/>
                <w:color w:val="000000"/>
                <w:sz w:val="16"/>
                <w:szCs w:val="16"/>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182838" w:rsidRPr="00E64F49" w:rsidRDefault="00182838" w:rsidP="008E60BD">
            <w:pPr>
              <w:spacing w:after="0" w:line="240" w:lineRule="auto"/>
              <w:jc w:val="center"/>
              <w:rPr>
                <w:rFonts w:ascii="Century Gothic" w:eastAsia="Times New Roman" w:hAnsi="Century Gothic" w:cstheme="minorHAnsi"/>
                <w:b/>
                <w:bCs/>
                <w:color w:val="000000"/>
                <w:sz w:val="16"/>
                <w:szCs w:val="16"/>
                <w:lang w:eastAsia="es-EC"/>
              </w:rPr>
            </w:pPr>
            <w:r w:rsidRPr="00E64F49">
              <w:rPr>
                <w:rFonts w:ascii="Century Gothic" w:eastAsia="Times New Roman" w:hAnsi="Century Gothic" w:cstheme="minorHAnsi"/>
                <w:b/>
                <w:bCs/>
                <w:color w:val="000000"/>
                <w:sz w:val="16"/>
                <w:szCs w:val="16"/>
                <w:lang w:eastAsia="es-EC"/>
              </w:rPr>
              <w:t>Costos</w:t>
            </w:r>
          </w:p>
        </w:tc>
      </w:tr>
      <w:tr w:rsidR="00182838" w:rsidRPr="00E64F49" w:rsidTr="008E60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$1.60</w:t>
            </w:r>
          </w:p>
        </w:tc>
      </w:tr>
      <w:tr w:rsidR="00182838" w:rsidRPr="00E64F49" w:rsidTr="008E60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ORFNR-917B</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Ordenamiento por File Normal (4 Carpetas Bennet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$0.26</w:t>
            </w:r>
          </w:p>
        </w:tc>
      </w:tr>
      <w:tr w:rsidR="00182838" w:rsidRPr="00E64F49" w:rsidTr="008E60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ORFNR-917C</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Ordenamiento por File Normal (50 Carpetas Cartón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$0.24</w:t>
            </w:r>
          </w:p>
        </w:tc>
      </w:tr>
      <w:tr w:rsidR="00182838" w:rsidRPr="00E64F49" w:rsidTr="008E60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$0.10</w:t>
            </w:r>
          </w:p>
        </w:tc>
      </w:tr>
      <w:tr w:rsidR="00182838" w:rsidRPr="00E64F49" w:rsidTr="008E60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$0.30</w:t>
            </w:r>
          </w:p>
        </w:tc>
      </w:tr>
      <w:tr w:rsidR="00182838" w:rsidRPr="00E64F49" w:rsidTr="008E60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$1.10</w:t>
            </w:r>
          </w:p>
        </w:tc>
      </w:tr>
      <w:tr w:rsidR="00182838" w:rsidRPr="00E64F49" w:rsidTr="008E60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$3.32</w:t>
            </w:r>
          </w:p>
        </w:tc>
      </w:tr>
      <w:tr w:rsidR="00182838" w:rsidRPr="00E64F49" w:rsidTr="008E60BD">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Envío de Cajas y/o File normal (Tiempo de Respuesta 24 Horas)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$6.51</w:t>
            </w:r>
          </w:p>
        </w:tc>
      </w:tr>
      <w:tr w:rsidR="00182838" w:rsidRPr="00E64F49" w:rsidTr="008E60BD">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Envío de Cajas y o File Urgente (Tiempo de Respuesta el mismo día hasta las 16H30)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$10.82</w:t>
            </w:r>
          </w:p>
        </w:tc>
      </w:tr>
      <w:tr w:rsidR="00182838" w:rsidRPr="00E64F49" w:rsidTr="008E60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Envío de Cajas y/o File Extra (Tiempo de Respuesta 24 Horas) después de las 5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$1.25</w:t>
            </w:r>
          </w:p>
        </w:tc>
      </w:tr>
      <w:tr w:rsidR="00182838" w:rsidRPr="00E64F49" w:rsidTr="008E60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$1.30</w:t>
            </w:r>
          </w:p>
        </w:tc>
      </w:tr>
      <w:tr w:rsidR="00182838" w:rsidRPr="00E64F49" w:rsidTr="008E60BD">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$1.60</w:t>
            </w:r>
          </w:p>
        </w:tc>
      </w:tr>
      <w:tr w:rsidR="00182838" w:rsidRPr="00E64F49" w:rsidTr="008E60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 xml:space="preserve">Consulta y/o Pedidos no hechos por el Sistema costo por Ítem solicitado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$4.65</w:t>
            </w:r>
          </w:p>
        </w:tc>
      </w:tr>
      <w:tr w:rsidR="00182838" w:rsidRPr="00E64F49" w:rsidTr="008E60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Almacenamiento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$150.00</w:t>
            </w:r>
          </w:p>
        </w:tc>
      </w:tr>
      <w:tr w:rsidR="00182838" w:rsidRPr="00E64F49" w:rsidTr="008E60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$2.35</w:t>
            </w:r>
          </w:p>
        </w:tc>
      </w:tr>
      <w:tr w:rsidR="00182838" w:rsidRPr="00E64F49" w:rsidTr="008E60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$1.76</w:t>
            </w:r>
          </w:p>
        </w:tc>
      </w:tr>
      <w:tr w:rsidR="00182838" w:rsidRPr="00E64F49" w:rsidTr="008E60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$1.25</w:t>
            </w:r>
          </w:p>
        </w:tc>
      </w:tr>
      <w:tr w:rsidR="00182838" w:rsidRPr="00E64F49" w:rsidTr="008E60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lastRenderedPageBreak/>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$0.05</w:t>
            </w:r>
          </w:p>
        </w:tc>
      </w:tr>
      <w:tr w:rsidR="00182838" w:rsidRPr="00E64F49" w:rsidTr="008E60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$0.20</w:t>
            </w:r>
          </w:p>
        </w:tc>
      </w:tr>
      <w:tr w:rsidR="00182838" w:rsidRPr="00E64F49" w:rsidTr="008E60B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838" w:rsidRPr="00E64F49" w:rsidRDefault="00182838" w:rsidP="008E60BD">
            <w:pPr>
              <w:spacing w:after="0" w:line="240" w:lineRule="auto"/>
              <w:jc w:val="center"/>
              <w:rPr>
                <w:rFonts w:ascii="Century Gothic" w:eastAsia="Times New Roman" w:hAnsi="Century Gothic" w:cstheme="minorHAnsi"/>
                <w:color w:val="000000"/>
                <w:sz w:val="16"/>
                <w:szCs w:val="16"/>
                <w:lang w:eastAsia="es-EC"/>
              </w:rPr>
            </w:pPr>
            <w:r w:rsidRPr="00E64F49">
              <w:rPr>
                <w:rFonts w:ascii="Century Gothic" w:eastAsia="Times New Roman" w:hAnsi="Century Gothic" w:cstheme="minorHAnsi"/>
                <w:color w:val="000000"/>
                <w:sz w:val="16"/>
                <w:szCs w:val="16"/>
                <w:lang w:eastAsia="es-EC"/>
              </w:rPr>
              <w:t>$0.96</w:t>
            </w:r>
          </w:p>
        </w:tc>
      </w:tr>
    </w:tbl>
    <w:p w:rsidR="00182838" w:rsidRDefault="00182838" w:rsidP="00182838">
      <w:pPr>
        <w:rPr>
          <w:rFonts w:ascii="Century Gothic" w:hAnsi="Century Gothic" w:cs="Arial"/>
          <w:color w:val="000000"/>
          <w:sz w:val="24"/>
          <w:szCs w:val="24"/>
        </w:rPr>
      </w:pPr>
    </w:p>
    <w:p w:rsidR="00EA6D55" w:rsidRDefault="00EA6D55" w:rsidP="00182838">
      <w:pPr>
        <w:rPr>
          <w:rFonts w:ascii="Century Gothic" w:hAnsi="Century Gothic" w:cs="Arial"/>
          <w:color w:val="000000"/>
          <w:sz w:val="24"/>
          <w:szCs w:val="24"/>
        </w:rPr>
      </w:pPr>
    </w:p>
    <w:p w:rsidR="00182838" w:rsidRPr="005F5DB7" w:rsidRDefault="00182838" w:rsidP="00182838">
      <w:pPr>
        <w:pStyle w:val="Sinespaciado"/>
        <w:tabs>
          <w:tab w:val="left" w:pos="5670"/>
        </w:tabs>
        <w:ind w:right="4"/>
        <w:jc w:val="both"/>
        <w:rPr>
          <w:rFonts w:ascii="Century Gothic" w:hAnsi="Century Gothic" w:cs="Arial"/>
          <w:b/>
          <w:sz w:val="24"/>
          <w:szCs w:val="24"/>
        </w:rPr>
      </w:pPr>
      <w:r w:rsidRPr="005F5DB7">
        <w:rPr>
          <w:rFonts w:ascii="Century Gothic" w:hAnsi="Century Gothic" w:cs="Arial"/>
          <w:b/>
          <w:sz w:val="24"/>
          <w:szCs w:val="24"/>
        </w:rPr>
        <w:t>Propuesta de Pago</w:t>
      </w:r>
    </w:p>
    <w:p w:rsidR="00182838" w:rsidRPr="007F0A22" w:rsidRDefault="00182838" w:rsidP="00182838">
      <w:pPr>
        <w:pStyle w:val="Sinespaciado"/>
        <w:tabs>
          <w:tab w:val="left" w:pos="5670"/>
        </w:tabs>
        <w:ind w:left="360" w:right="4"/>
        <w:jc w:val="both"/>
        <w:rPr>
          <w:rFonts w:ascii="Century Gothic" w:hAnsi="Century Gothic" w:cs="Arial"/>
          <w:sz w:val="24"/>
          <w:szCs w:val="24"/>
        </w:rPr>
      </w:pPr>
    </w:p>
    <w:p w:rsidR="00182838" w:rsidRPr="007F0A22" w:rsidRDefault="00182838" w:rsidP="00182838">
      <w:pPr>
        <w:pStyle w:val="Sinespaciado"/>
        <w:tabs>
          <w:tab w:val="left" w:pos="5670"/>
        </w:tabs>
        <w:ind w:right="4"/>
        <w:jc w:val="both"/>
        <w:rPr>
          <w:rFonts w:ascii="Century Gothic" w:hAnsi="Century Gothic" w:cs="Arial"/>
          <w:sz w:val="24"/>
          <w:szCs w:val="24"/>
        </w:rPr>
      </w:pPr>
      <w:r w:rsidRPr="007F0A22">
        <w:rPr>
          <w:rFonts w:ascii="Century Gothic" w:hAnsi="Century Gothic" w:cs="Arial"/>
          <w:b/>
          <w:sz w:val="24"/>
          <w:szCs w:val="24"/>
        </w:rPr>
        <w:t>Inversión Inicial. -</w:t>
      </w:r>
      <w:r w:rsidRPr="007F0A22">
        <w:rPr>
          <w:rFonts w:ascii="Century Gothic" w:hAnsi="Century Gothic" w:cs="Arial"/>
          <w:sz w:val="24"/>
          <w:szCs w:val="24"/>
        </w:rPr>
        <w:t xml:space="preserve"> Se elaborar</w:t>
      </w:r>
      <w:r>
        <w:rPr>
          <w:rFonts w:ascii="Century Gothic" w:hAnsi="Century Gothic" w:cs="Arial"/>
          <w:sz w:val="24"/>
          <w:szCs w:val="24"/>
        </w:rPr>
        <w:t>a</w:t>
      </w:r>
      <w:r w:rsidRPr="007F0A22">
        <w:rPr>
          <w:rFonts w:ascii="Century Gothic" w:hAnsi="Century Gothic" w:cs="Arial"/>
          <w:sz w:val="24"/>
          <w:szCs w:val="24"/>
        </w:rPr>
        <w:t xml:space="preserve"> una Factura por el 100% la misma que será cancelada de la siguiente manera.</w:t>
      </w:r>
    </w:p>
    <w:p w:rsidR="00182838" w:rsidRPr="007F0A22" w:rsidRDefault="00182838" w:rsidP="00182838">
      <w:pPr>
        <w:pStyle w:val="Sinespaciado"/>
        <w:numPr>
          <w:ilvl w:val="0"/>
          <w:numId w:val="5"/>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Aprobación de propuesta</w:t>
      </w:r>
    </w:p>
    <w:p w:rsidR="00182838" w:rsidRPr="007F0A22" w:rsidRDefault="00182838" w:rsidP="00182838">
      <w:pPr>
        <w:pStyle w:val="Sinespaciado"/>
        <w:numPr>
          <w:ilvl w:val="0"/>
          <w:numId w:val="5"/>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Una vez terminado el ordenamiento y cargado en el sistema.</w:t>
      </w:r>
    </w:p>
    <w:p w:rsidR="00182838" w:rsidRPr="007F0A22" w:rsidRDefault="00182838" w:rsidP="00182838">
      <w:pPr>
        <w:pStyle w:val="Sinespaciado"/>
        <w:rPr>
          <w:rFonts w:ascii="Century Gothic" w:hAnsi="Century Gothic" w:cstheme="minorHAnsi"/>
          <w:b/>
          <w:sz w:val="24"/>
          <w:szCs w:val="24"/>
          <w:lang w:val="es-MX"/>
        </w:rPr>
      </w:pPr>
    </w:p>
    <w:p w:rsidR="00182838" w:rsidRPr="005F5DB7" w:rsidRDefault="00182838" w:rsidP="00182838">
      <w:pPr>
        <w:pStyle w:val="MediumList2-Accent41"/>
        <w:spacing w:after="0" w:line="240" w:lineRule="auto"/>
        <w:ind w:left="0"/>
        <w:jc w:val="both"/>
        <w:rPr>
          <w:rFonts w:ascii="Century Gothic" w:hAnsi="Century Gothic" w:cstheme="minorHAnsi"/>
          <w:b/>
          <w:sz w:val="24"/>
          <w:szCs w:val="24"/>
        </w:rPr>
      </w:pPr>
      <w:r w:rsidRPr="005F5DB7">
        <w:rPr>
          <w:rFonts w:ascii="Century Gothic" w:hAnsi="Century Gothic" w:cstheme="minorHAnsi"/>
          <w:b/>
          <w:sz w:val="24"/>
          <w:szCs w:val="24"/>
          <w:lang w:val="es-EC"/>
        </w:rPr>
        <w:t>BENEFICIOS DE LA ADMINISTRACION DE LA INFORMACION CON DATASOLUTIONS</w:t>
      </w:r>
    </w:p>
    <w:p w:rsidR="00182838" w:rsidRPr="007F0A22" w:rsidRDefault="00182838" w:rsidP="00182838">
      <w:pPr>
        <w:pStyle w:val="MediumList2-Accent41"/>
        <w:spacing w:after="0" w:line="240" w:lineRule="auto"/>
        <w:ind w:left="0"/>
        <w:jc w:val="both"/>
        <w:rPr>
          <w:rFonts w:ascii="Century Gothic" w:hAnsi="Century Gothic" w:cstheme="minorHAnsi"/>
          <w:sz w:val="24"/>
          <w:szCs w:val="24"/>
          <w:lang w:val="es-EC"/>
        </w:rPr>
      </w:pPr>
    </w:p>
    <w:p w:rsidR="00182838" w:rsidRPr="007F0A22" w:rsidRDefault="00182838" w:rsidP="00182838">
      <w:pPr>
        <w:pStyle w:val="MediumList2-Accent41"/>
        <w:numPr>
          <w:ilvl w:val="0"/>
          <w:numId w:val="6"/>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Lugar de almacenamiento</w:t>
      </w:r>
      <w:r w:rsidRPr="007F0A22">
        <w:rPr>
          <w:rFonts w:ascii="Century Gothic" w:hAnsi="Century Gothic" w:cstheme="minorHAnsi"/>
          <w:sz w:val="24"/>
          <w:szCs w:val="24"/>
          <w:lang w:val="es-EC"/>
        </w:rPr>
        <w:t>– Contamos con la mejor infraestructura para operar la información de cada uno de nuestros clientes. Nuestras ubicaciones tienen los siguientes beneficios:</w:t>
      </w:r>
    </w:p>
    <w:p w:rsidR="00182838" w:rsidRPr="007F0A22" w:rsidRDefault="00182838" w:rsidP="00182838">
      <w:pPr>
        <w:pStyle w:val="MediumList2-Accent41"/>
        <w:numPr>
          <w:ilvl w:val="1"/>
          <w:numId w:val="6"/>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Detectores de humo </w:t>
      </w:r>
    </w:p>
    <w:p w:rsidR="00182838" w:rsidRPr="007F0A22" w:rsidRDefault="00182838" w:rsidP="00182838">
      <w:pPr>
        <w:pStyle w:val="MediumList2-Accent41"/>
        <w:numPr>
          <w:ilvl w:val="1"/>
          <w:numId w:val="6"/>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Extintores </w:t>
      </w:r>
    </w:p>
    <w:p w:rsidR="00182838" w:rsidRPr="007F0A22" w:rsidRDefault="00182838" w:rsidP="00182838">
      <w:pPr>
        <w:pStyle w:val="MediumList2-Accent41"/>
        <w:numPr>
          <w:ilvl w:val="1"/>
          <w:numId w:val="6"/>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Alarmas contra robo e incendio</w:t>
      </w:r>
    </w:p>
    <w:p w:rsidR="00182838" w:rsidRPr="007F0A22" w:rsidRDefault="00182838" w:rsidP="00182838">
      <w:pPr>
        <w:pStyle w:val="MediumList2-Accent41"/>
        <w:numPr>
          <w:ilvl w:val="1"/>
          <w:numId w:val="6"/>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Seguridad 24 horas</w:t>
      </w:r>
    </w:p>
    <w:p w:rsidR="00182838" w:rsidRPr="007F0A22" w:rsidRDefault="00182838" w:rsidP="00182838">
      <w:pPr>
        <w:pStyle w:val="MediumList2-Accent41"/>
        <w:numPr>
          <w:ilvl w:val="1"/>
          <w:numId w:val="6"/>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Cisterna propia de incendios (Solo Gye)</w:t>
      </w:r>
    </w:p>
    <w:p w:rsidR="00182838" w:rsidRPr="007F0A22" w:rsidRDefault="00182838" w:rsidP="00182838">
      <w:pPr>
        <w:pStyle w:val="MediumList2-Accent41"/>
        <w:numPr>
          <w:ilvl w:val="1"/>
          <w:numId w:val="6"/>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Ubicación estratégica dentro de la ciudad</w:t>
      </w:r>
    </w:p>
    <w:p w:rsidR="00182838" w:rsidRPr="007F0A22" w:rsidRDefault="00182838" w:rsidP="00182838">
      <w:pPr>
        <w:pStyle w:val="MediumList2-Accent41"/>
        <w:spacing w:after="0" w:line="240" w:lineRule="auto"/>
        <w:jc w:val="both"/>
        <w:rPr>
          <w:rFonts w:ascii="Century Gothic" w:hAnsi="Century Gothic" w:cstheme="minorHAnsi"/>
          <w:sz w:val="24"/>
          <w:szCs w:val="24"/>
          <w:lang w:val="es-EC"/>
        </w:rPr>
      </w:pPr>
    </w:p>
    <w:p w:rsidR="00182838" w:rsidRPr="007F0A22" w:rsidRDefault="00182838" w:rsidP="00182838">
      <w:pPr>
        <w:pStyle w:val="MediumList2-Accent41"/>
        <w:numPr>
          <w:ilvl w:val="0"/>
          <w:numId w:val="4"/>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Capacidad. -</w:t>
      </w:r>
      <w:r w:rsidRPr="007F0A22">
        <w:rPr>
          <w:rFonts w:ascii="Century Gothic" w:hAnsi="Century Gothic" w:cstheme="minorHAnsi"/>
          <w:sz w:val="24"/>
          <w:szCs w:val="24"/>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rsidR="00182838" w:rsidRPr="007F0A22" w:rsidRDefault="00182838" w:rsidP="00182838">
      <w:pPr>
        <w:pStyle w:val="MediumList2-Accent41"/>
        <w:spacing w:after="0" w:line="240" w:lineRule="auto"/>
        <w:jc w:val="both"/>
        <w:rPr>
          <w:rFonts w:ascii="Century Gothic" w:hAnsi="Century Gothic" w:cstheme="minorHAnsi"/>
          <w:sz w:val="24"/>
          <w:szCs w:val="24"/>
          <w:lang w:val="es-EC"/>
        </w:rPr>
      </w:pPr>
    </w:p>
    <w:p w:rsidR="00182838" w:rsidRPr="007F0A22" w:rsidRDefault="00182838" w:rsidP="00182838">
      <w:pPr>
        <w:pStyle w:val="MediumList2-Accent41"/>
        <w:numPr>
          <w:ilvl w:val="0"/>
          <w:numId w:val="4"/>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 xml:space="preserve">Plataforma de Sistemas para Administración de Archivos. - </w:t>
      </w:r>
      <w:r w:rsidRPr="007F0A22">
        <w:rPr>
          <w:rFonts w:ascii="Century Gothic" w:hAnsi="Century Gothic" w:cstheme="minorHAnsi"/>
          <w:sz w:val="24"/>
          <w:szCs w:val="24"/>
          <w:lang w:val="es-EC"/>
        </w:rPr>
        <w:t xml:space="preserve">DataSolutions cuenta con el software EDC, desarrollado por la empresa canadiense DocuData, especializada en desarrollos </w:t>
      </w:r>
      <w:r w:rsidRPr="007F0A22">
        <w:rPr>
          <w:rFonts w:ascii="Century Gothic" w:hAnsi="Century Gothic" w:cstheme="minorHAnsi"/>
          <w:sz w:val="24"/>
          <w:szCs w:val="24"/>
          <w:lang w:val="es-EC"/>
        </w:rPr>
        <w:lastRenderedPageBreak/>
        <w:t>tecnológicos para necesidades de manejo de archivo. En el área digital contamos con la plataforma Alemana Windream que permite un manejo integral de la información digital a todos nuestros clientes.</w:t>
      </w:r>
    </w:p>
    <w:p w:rsidR="00182838" w:rsidRPr="007F0A22" w:rsidRDefault="00182838" w:rsidP="00182838">
      <w:pPr>
        <w:pStyle w:val="MediumList2-Accent41"/>
        <w:spacing w:after="0" w:line="240" w:lineRule="auto"/>
        <w:jc w:val="both"/>
        <w:rPr>
          <w:rFonts w:ascii="Century Gothic" w:hAnsi="Century Gothic" w:cstheme="minorHAnsi"/>
          <w:sz w:val="24"/>
          <w:szCs w:val="24"/>
          <w:lang w:val="es-EC"/>
        </w:rPr>
      </w:pPr>
    </w:p>
    <w:p w:rsidR="00182838" w:rsidRDefault="00182838" w:rsidP="00182838">
      <w:pPr>
        <w:pStyle w:val="MediumList2-Accent41"/>
        <w:numPr>
          <w:ilvl w:val="0"/>
          <w:numId w:val="4"/>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Administración del archivo. -</w:t>
      </w:r>
      <w:r w:rsidRPr="007F0A22">
        <w:rPr>
          <w:rFonts w:ascii="Century Gothic" w:hAnsi="Century Gothic" w:cstheme="minorHAnsi"/>
          <w:sz w:val="24"/>
          <w:szCs w:val="24"/>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rsidR="00182838" w:rsidRPr="00D97A74" w:rsidRDefault="00182838" w:rsidP="00182838">
      <w:pPr>
        <w:pStyle w:val="MediumList2-Accent41"/>
        <w:spacing w:after="0" w:line="240" w:lineRule="auto"/>
        <w:ind w:left="0"/>
        <w:jc w:val="both"/>
        <w:rPr>
          <w:rFonts w:ascii="Century Gothic" w:hAnsi="Century Gothic" w:cstheme="minorHAnsi"/>
          <w:sz w:val="24"/>
          <w:szCs w:val="24"/>
          <w:lang w:val="es-EC"/>
        </w:rPr>
      </w:pPr>
    </w:p>
    <w:p w:rsidR="00182838" w:rsidRPr="007F0A22" w:rsidRDefault="00182838" w:rsidP="00182838">
      <w:pPr>
        <w:pStyle w:val="MediumList2-Accent41"/>
        <w:numPr>
          <w:ilvl w:val="0"/>
          <w:numId w:val="4"/>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Reducción de Costos. -</w:t>
      </w:r>
      <w:r w:rsidRPr="007F0A22">
        <w:rPr>
          <w:rFonts w:ascii="Century Gothic" w:hAnsi="Century Gothic" w:cstheme="minorHAnsi"/>
          <w:sz w:val="24"/>
          <w:szCs w:val="24"/>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 del personal. Nuestros servicios permiten eficientizar la estructura de costos en las empresas.</w:t>
      </w:r>
    </w:p>
    <w:p w:rsidR="00182838" w:rsidRPr="007F0A22" w:rsidRDefault="00182838" w:rsidP="00182838">
      <w:pPr>
        <w:pStyle w:val="MediumList2-Accent41"/>
        <w:spacing w:after="0" w:line="240" w:lineRule="auto"/>
        <w:jc w:val="both"/>
        <w:rPr>
          <w:rFonts w:ascii="Century Gothic" w:hAnsi="Century Gothic" w:cstheme="minorHAnsi"/>
          <w:sz w:val="24"/>
          <w:szCs w:val="24"/>
          <w:lang w:val="es-EC"/>
        </w:rPr>
      </w:pPr>
    </w:p>
    <w:p w:rsidR="00182838" w:rsidRDefault="00182838" w:rsidP="00182838">
      <w:pPr>
        <w:pStyle w:val="MediumList2-Accent41"/>
        <w:numPr>
          <w:ilvl w:val="0"/>
          <w:numId w:val="4"/>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Productividad. –</w:t>
      </w:r>
      <w:r w:rsidRPr="007F0A22">
        <w:rPr>
          <w:rFonts w:ascii="Century Gothic" w:hAnsi="Century Gothic" w:cstheme="minorHAnsi"/>
          <w:sz w:val="24"/>
          <w:szCs w:val="24"/>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rsidR="00182838" w:rsidRDefault="00182838" w:rsidP="00182838">
      <w:pPr>
        <w:pStyle w:val="MediumList2-Accent41"/>
        <w:spacing w:after="0" w:line="240" w:lineRule="auto"/>
        <w:ind w:left="0"/>
        <w:jc w:val="both"/>
        <w:rPr>
          <w:rFonts w:ascii="Century Gothic" w:hAnsi="Century Gothic" w:cstheme="minorHAnsi"/>
          <w:sz w:val="24"/>
          <w:szCs w:val="24"/>
          <w:lang w:val="es-EC"/>
        </w:rPr>
      </w:pPr>
    </w:p>
    <w:p w:rsidR="00E64F49" w:rsidRDefault="00E64F49" w:rsidP="00182838">
      <w:pPr>
        <w:pStyle w:val="MediumList2-Accent41"/>
        <w:spacing w:after="0" w:line="240" w:lineRule="auto"/>
        <w:ind w:left="0"/>
        <w:jc w:val="both"/>
        <w:rPr>
          <w:rFonts w:ascii="Century Gothic" w:hAnsi="Century Gothic" w:cstheme="minorHAnsi"/>
          <w:sz w:val="24"/>
          <w:szCs w:val="24"/>
          <w:lang w:val="es-EC"/>
        </w:rPr>
      </w:pPr>
    </w:p>
    <w:p w:rsidR="00E64F49" w:rsidRDefault="00E64F49" w:rsidP="00182838">
      <w:pPr>
        <w:pStyle w:val="MediumList2-Accent41"/>
        <w:spacing w:after="0" w:line="240" w:lineRule="auto"/>
        <w:ind w:left="0"/>
        <w:jc w:val="both"/>
        <w:rPr>
          <w:rFonts w:ascii="Century Gothic" w:hAnsi="Century Gothic" w:cstheme="minorHAnsi"/>
          <w:sz w:val="24"/>
          <w:szCs w:val="24"/>
          <w:lang w:val="es-EC"/>
        </w:rPr>
      </w:pPr>
    </w:p>
    <w:p w:rsidR="00E64F49" w:rsidRDefault="00E64F49" w:rsidP="00182838">
      <w:pPr>
        <w:pStyle w:val="MediumList2-Accent41"/>
        <w:spacing w:after="0" w:line="240" w:lineRule="auto"/>
        <w:ind w:left="0"/>
        <w:jc w:val="both"/>
        <w:rPr>
          <w:rFonts w:ascii="Century Gothic" w:hAnsi="Century Gothic" w:cstheme="minorHAnsi"/>
          <w:sz w:val="24"/>
          <w:szCs w:val="24"/>
          <w:lang w:val="es-EC"/>
        </w:rPr>
      </w:pPr>
    </w:p>
    <w:p w:rsidR="00182838" w:rsidRDefault="00182838" w:rsidP="00182838">
      <w:pPr>
        <w:pStyle w:val="MediumList2-Accent41"/>
        <w:spacing w:after="0" w:line="240" w:lineRule="auto"/>
        <w:ind w:left="0"/>
        <w:jc w:val="both"/>
        <w:rPr>
          <w:rFonts w:ascii="Century Gothic" w:hAnsi="Century Gothic" w:cstheme="minorHAnsi"/>
          <w:sz w:val="24"/>
          <w:szCs w:val="24"/>
          <w:lang w:val="es-EC"/>
        </w:rPr>
      </w:pPr>
    </w:p>
    <w:p w:rsidR="00182838" w:rsidRPr="00022ED1" w:rsidRDefault="00182838" w:rsidP="00182838">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182838" w:rsidRPr="00022ED1" w:rsidTr="008E60BD">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182838" w:rsidRPr="00022ED1" w:rsidRDefault="00182838" w:rsidP="008E60BD">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PEDIDOS NORMALES</w:t>
            </w:r>
          </w:p>
        </w:tc>
      </w:tr>
      <w:tr w:rsidR="00182838" w:rsidRPr="00022ED1" w:rsidTr="008E60BD">
        <w:trPr>
          <w:trHeight w:val="221"/>
          <w:jc w:val="center"/>
        </w:trPr>
        <w:tc>
          <w:tcPr>
            <w:tcW w:w="1185" w:type="dxa"/>
            <w:tcBorders>
              <w:top w:val="nil"/>
              <w:left w:val="nil"/>
              <w:bottom w:val="nil"/>
              <w:right w:val="nil"/>
            </w:tcBorders>
            <w:shd w:val="clear" w:color="auto" w:fill="auto"/>
            <w:noWrap/>
            <w:vAlign w:val="bottom"/>
            <w:hideMark/>
          </w:tcPr>
          <w:p w:rsidR="00182838" w:rsidRPr="00022ED1" w:rsidRDefault="00182838" w:rsidP="008E60BD">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rsidR="00182838" w:rsidRPr="00022ED1" w:rsidRDefault="00182838" w:rsidP="008E60BD">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rsidR="00182838" w:rsidRPr="00022ED1" w:rsidRDefault="00182838" w:rsidP="008E60BD">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182838" w:rsidRPr="00022ED1" w:rsidRDefault="00182838" w:rsidP="008E60BD">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182838" w:rsidRPr="00022ED1" w:rsidRDefault="00182838" w:rsidP="008E60BD">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rsidR="00182838" w:rsidRPr="00022ED1" w:rsidRDefault="00182838" w:rsidP="008E60BD">
            <w:pPr>
              <w:spacing w:after="0" w:line="240" w:lineRule="auto"/>
              <w:jc w:val="both"/>
              <w:rPr>
                <w:rFonts w:ascii="Century Gothic" w:eastAsia="Times New Roman" w:hAnsi="Century Gothic" w:cstheme="minorHAnsi"/>
                <w:color w:val="000000"/>
                <w:sz w:val="20"/>
                <w:szCs w:val="20"/>
                <w:lang w:val="es-ES" w:eastAsia="es-ES"/>
              </w:rPr>
            </w:pPr>
          </w:p>
        </w:tc>
      </w:tr>
      <w:tr w:rsidR="00182838" w:rsidRPr="00022ED1" w:rsidTr="008E60BD">
        <w:trPr>
          <w:trHeight w:val="221"/>
          <w:jc w:val="center"/>
        </w:trPr>
        <w:tc>
          <w:tcPr>
            <w:tcW w:w="1185" w:type="dxa"/>
            <w:tcBorders>
              <w:top w:val="nil"/>
              <w:left w:val="nil"/>
              <w:bottom w:val="single" w:sz="4" w:space="0" w:color="auto"/>
              <w:right w:val="nil"/>
            </w:tcBorders>
            <w:shd w:val="clear" w:color="auto" w:fill="auto"/>
            <w:noWrap/>
            <w:vAlign w:val="bottom"/>
            <w:hideMark/>
          </w:tcPr>
          <w:p w:rsidR="00182838" w:rsidRPr="00022ED1" w:rsidRDefault="00182838" w:rsidP="008E60BD">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82838" w:rsidRPr="00022ED1" w:rsidRDefault="00182838" w:rsidP="008E60BD">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rsidR="00182838" w:rsidRPr="00022ED1" w:rsidRDefault="00182838" w:rsidP="008E60BD">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rsidR="00182838" w:rsidRPr="00022ED1" w:rsidRDefault="00182838" w:rsidP="008E60BD">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82838" w:rsidRPr="00022ED1" w:rsidRDefault="00182838" w:rsidP="008E60BD">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rsidR="00182838" w:rsidRPr="00022ED1" w:rsidRDefault="00182838" w:rsidP="008E60BD">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182838" w:rsidRPr="00022ED1" w:rsidTr="008E60BD">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82838" w:rsidRPr="00022ED1" w:rsidRDefault="00182838" w:rsidP="008E60BD">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182838" w:rsidRPr="00022ED1" w:rsidRDefault="00182838" w:rsidP="008E60BD">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rsidR="00182838" w:rsidRPr="00022ED1" w:rsidRDefault="00182838" w:rsidP="008E60BD">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rsidR="00182838" w:rsidRPr="00022ED1" w:rsidRDefault="00182838" w:rsidP="008E60BD">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rsidR="00182838" w:rsidRPr="00022ED1" w:rsidRDefault="00182838" w:rsidP="008E60BD">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rsidR="00182838" w:rsidRPr="00022ED1" w:rsidRDefault="00182838" w:rsidP="008E60BD">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182838" w:rsidRPr="00022ED1" w:rsidRDefault="00182838" w:rsidP="00182838">
      <w:pPr>
        <w:pStyle w:val="Sinespaciado"/>
        <w:ind w:right="4"/>
        <w:jc w:val="both"/>
        <w:rPr>
          <w:rFonts w:ascii="Century Gothic" w:hAnsi="Century Gothic" w:cstheme="minorHAnsi"/>
          <w:b/>
          <w:sz w:val="20"/>
          <w:szCs w:val="20"/>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182838" w:rsidRPr="00022ED1" w:rsidTr="008E60BD">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82838" w:rsidRPr="00022ED1" w:rsidRDefault="00182838" w:rsidP="008E60BD">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ENTREGA DE PEDIDOS URGENTES</w:t>
            </w:r>
          </w:p>
        </w:tc>
      </w:tr>
      <w:tr w:rsidR="00182838" w:rsidRPr="00022ED1" w:rsidTr="008E60BD">
        <w:trPr>
          <w:trHeight w:val="246"/>
          <w:jc w:val="center"/>
        </w:trPr>
        <w:tc>
          <w:tcPr>
            <w:tcW w:w="1330" w:type="dxa"/>
            <w:tcBorders>
              <w:top w:val="nil"/>
              <w:left w:val="nil"/>
              <w:bottom w:val="nil"/>
              <w:right w:val="nil"/>
            </w:tcBorders>
            <w:shd w:val="clear" w:color="auto" w:fill="auto"/>
            <w:noWrap/>
            <w:vAlign w:val="bottom"/>
            <w:hideMark/>
          </w:tcPr>
          <w:p w:rsidR="00182838" w:rsidRPr="00022ED1" w:rsidRDefault="00182838" w:rsidP="008E60BD">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182838" w:rsidRPr="00022ED1" w:rsidRDefault="00182838" w:rsidP="008E60BD">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rsidR="00182838" w:rsidRPr="00022ED1" w:rsidRDefault="00182838" w:rsidP="008E60BD">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rsidR="00182838" w:rsidRPr="00022ED1" w:rsidRDefault="00182838" w:rsidP="008E60BD">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182838" w:rsidRPr="00022ED1" w:rsidRDefault="00182838" w:rsidP="008E60BD">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rsidR="00182838" w:rsidRPr="00022ED1" w:rsidRDefault="00182838" w:rsidP="008E60BD">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182838" w:rsidRPr="00022ED1" w:rsidTr="008E60BD">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82838" w:rsidRPr="00022ED1" w:rsidRDefault="00182838" w:rsidP="008E60BD">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rsidR="00182838" w:rsidRPr="00022ED1" w:rsidRDefault="00182838" w:rsidP="008E60BD">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rsidR="00182838" w:rsidRPr="00022ED1" w:rsidRDefault="00182838" w:rsidP="008E60BD">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rsidR="00182838" w:rsidRPr="00022ED1" w:rsidRDefault="00182838" w:rsidP="008E60BD">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rsidR="00182838" w:rsidRPr="00022ED1" w:rsidRDefault="00182838" w:rsidP="008E60BD">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rsidR="00182838" w:rsidRPr="00022ED1" w:rsidRDefault="00182838" w:rsidP="008E60BD">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182838" w:rsidRDefault="00182838" w:rsidP="00182838">
      <w:pPr>
        <w:pStyle w:val="Sinespaciado"/>
        <w:ind w:right="-720"/>
        <w:jc w:val="both"/>
        <w:rPr>
          <w:rFonts w:ascii="Century Gothic" w:hAnsi="Century Gothic" w:cstheme="minorHAnsi"/>
          <w:b/>
          <w:sz w:val="24"/>
          <w:szCs w:val="24"/>
        </w:rPr>
      </w:pPr>
    </w:p>
    <w:p w:rsidR="00E64F49" w:rsidRDefault="00E64F49" w:rsidP="00182838">
      <w:pPr>
        <w:pStyle w:val="Sinespaciado"/>
        <w:ind w:right="-720"/>
        <w:jc w:val="both"/>
        <w:rPr>
          <w:rFonts w:ascii="Century Gothic" w:hAnsi="Century Gothic" w:cstheme="minorHAnsi"/>
          <w:b/>
          <w:sz w:val="24"/>
          <w:szCs w:val="24"/>
        </w:rPr>
      </w:pPr>
    </w:p>
    <w:p w:rsidR="00182838" w:rsidRDefault="00182838" w:rsidP="00182838">
      <w:pPr>
        <w:pStyle w:val="Sinespaciado"/>
        <w:ind w:right="-720"/>
        <w:jc w:val="both"/>
        <w:rPr>
          <w:rFonts w:ascii="Century Gothic" w:hAnsi="Century Gothic" w:cstheme="minorHAnsi"/>
          <w:b/>
          <w:sz w:val="24"/>
          <w:szCs w:val="24"/>
        </w:rPr>
      </w:pPr>
      <w:r w:rsidRPr="007F0A22">
        <w:rPr>
          <w:rFonts w:ascii="Century Gothic" w:hAnsi="Century Gothic" w:cstheme="minorHAnsi"/>
          <w:b/>
          <w:sz w:val="24"/>
          <w:szCs w:val="24"/>
        </w:rPr>
        <w:t>Atentamente,</w:t>
      </w:r>
    </w:p>
    <w:p w:rsidR="00182838" w:rsidRDefault="00182838" w:rsidP="00182838">
      <w:pPr>
        <w:pStyle w:val="Sinespaciado"/>
        <w:ind w:right="-720"/>
        <w:jc w:val="both"/>
        <w:rPr>
          <w:rFonts w:ascii="Century Gothic" w:hAnsi="Century Gothic" w:cstheme="minorHAnsi"/>
          <w:b/>
          <w:sz w:val="24"/>
          <w:szCs w:val="24"/>
        </w:rPr>
      </w:pPr>
    </w:p>
    <w:p w:rsidR="00182838" w:rsidRDefault="00E64F49" w:rsidP="00182838">
      <w:pPr>
        <w:pStyle w:val="Sinespaciado"/>
        <w:ind w:right="-720"/>
        <w:jc w:val="both"/>
        <w:rPr>
          <w:rFonts w:ascii="Century Gothic" w:hAnsi="Century Gothic" w:cstheme="minorHAnsi"/>
          <w:b/>
          <w:sz w:val="24"/>
          <w:szCs w:val="24"/>
        </w:rPr>
      </w:pPr>
      <w:r>
        <w:rPr>
          <w:rFonts w:ascii="Century Gothic" w:hAnsi="Century Gothic" w:cstheme="minorHAnsi"/>
          <w:b/>
          <w:noProof/>
          <w:sz w:val="24"/>
          <w:szCs w:val="24"/>
        </w:rPr>
        <w:drawing>
          <wp:inline distT="0" distB="0" distL="0" distR="0">
            <wp:extent cx="1609725" cy="723885"/>
            <wp:effectExtent l="0" t="0" r="0" b="63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44216" cy="739395"/>
                    </a:xfrm>
                    <a:prstGeom prst="rect">
                      <a:avLst/>
                    </a:prstGeom>
                    <a:noFill/>
                    <a:ln>
                      <a:noFill/>
                    </a:ln>
                  </pic:spPr>
                </pic:pic>
              </a:graphicData>
            </a:graphic>
          </wp:inline>
        </w:drawing>
      </w:r>
    </w:p>
    <w:p w:rsidR="00752CB1" w:rsidRDefault="00752CB1" w:rsidP="00182838">
      <w:pPr>
        <w:pStyle w:val="Sinespaciado"/>
        <w:ind w:right="-720"/>
        <w:jc w:val="both"/>
        <w:rPr>
          <w:rFonts w:ascii="Century Gothic" w:hAnsi="Century Gothic" w:cstheme="minorHAnsi"/>
          <w:b/>
          <w:sz w:val="24"/>
          <w:szCs w:val="24"/>
        </w:rPr>
      </w:pPr>
    </w:p>
    <w:p w:rsidR="00752CB1" w:rsidRPr="00752CB1" w:rsidRDefault="00752CB1" w:rsidP="00752CB1">
      <w:pPr>
        <w:spacing w:after="0"/>
        <w:jc w:val="both"/>
        <w:rPr>
          <w:rFonts w:ascii="Century Gothic" w:eastAsiaTheme="minorHAnsi" w:hAnsi="Century Gothic" w:cstheme="minorHAnsi"/>
          <w:sz w:val="20"/>
          <w:szCs w:val="20"/>
          <w:lang w:eastAsia="es-ES"/>
        </w:rPr>
      </w:pPr>
      <w:r w:rsidRPr="00752CB1">
        <w:rPr>
          <w:rFonts w:ascii="Century Gothic" w:eastAsiaTheme="minorHAnsi" w:hAnsi="Century Gothic" w:cstheme="minorHAnsi"/>
          <w:sz w:val="20"/>
          <w:szCs w:val="20"/>
          <w:lang w:eastAsia="es-ES"/>
        </w:rPr>
        <w:t xml:space="preserve">Tcnlg. Sofía Chiriboga C.  </w:t>
      </w:r>
    </w:p>
    <w:p w:rsidR="00752CB1" w:rsidRPr="00E64F49" w:rsidRDefault="00752CB1" w:rsidP="00752CB1">
      <w:pPr>
        <w:spacing w:after="0"/>
        <w:jc w:val="both"/>
        <w:rPr>
          <w:rFonts w:ascii="Century Gothic" w:eastAsiaTheme="minorHAnsi" w:hAnsi="Century Gothic" w:cstheme="minorHAnsi"/>
          <w:b/>
          <w:sz w:val="20"/>
          <w:szCs w:val="20"/>
          <w:lang w:eastAsia="es-ES"/>
        </w:rPr>
      </w:pPr>
      <w:r w:rsidRPr="00E64F49">
        <w:rPr>
          <w:rFonts w:ascii="Century Gothic" w:eastAsiaTheme="minorHAnsi" w:hAnsi="Century Gothic" w:cstheme="minorHAnsi"/>
          <w:b/>
          <w:sz w:val="20"/>
          <w:szCs w:val="20"/>
          <w:lang w:eastAsia="es-ES"/>
        </w:rPr>
        <w:t>ASISTENTE COMERCIAL</w:t>
      </w:r>
    </w:p>
    <w:p w:rsidR="00752CB1" w:rsidRPr="00752CB1" w:rsidRDefault="00752CB1" w:rsidP="00752CB1">
      <w:pPr>
        <w:spacing w:after="0"/>
        <w:jc w:val="both"/>
        <w:rPr>
          <w:rFonts w:ascii="Century Gothic" w:eastAsiaTheme="minorHAnsi" w:hAnsi="Century Gothic" w:cstheme="minorHAnsi"/>
          <w:sz w:val="20"/>
          <w:szCs w:val="20"/>
          <w:lang w:eastAsia="es-ES"/>
        </w:rPr>
      </w:pPr>
      <w:r w:rsidRPr="00752CB1">
        <w:rPr>
          <w:rFonts w:ascii="Century Gothic" w:eastAsiaTheme="minorHAnsi" w:hAnsi="Century Gothic" w:cstheme="minorHAnsi"/>
          <w:sz w:val="20"/>
          <w:szCs w:val="20"/>
          <w:lang w:eastAsia="es-ES"/>
        </w:rPr>
        <w:t>DataSolutions S.A.</w:t>
      </w:r>
    </w:p>
    <w:p w:rsidR="00752CB1" w:rsidRPr="00752CB1" w:rsidRDefault="00752CB1" w:rsidP="00752CB1">
      <w:pPr>
        <w:spacing w:after="0"/>
        <w:jc w:val="both"/>
        <w:rPr>
          <w:rFonts w:ascii="Century Gothic" w:eastAsiaTheme="minorHAnsi" w:hAnsi="Century Gothic" w:cstheme="minorHAnsi"/>
          <w:sz w:val="20"/>
          <w:szCs w:val="20"/>
          <w:lang w:eastAsia="es-ES"/>
        </w:rPr>
      </w:pPr>
      <w:r w:rsidRPr="00752CB1">
        <w:rPr>
          <w:rFonts w:ascii="Century Gothic" w:eastAsiaTheme="minorHAnsi" w:hAnsi="Century Gothic" w:cstheme="minorHAnsi"/>
          <w:sz w:val="20"/>
          <w:szCs w:val="20"/>
          <w:lang w:eastAsia="es-ES"/>
        </w:rPr>
        <w:t>Teléfono: +593 4242-9977 Ext. 114</w:t>
      </w:r>
      <w:bookmarkStart w:id="1" w:name="_GoBack"/>
      <w:bookmarkEnd w:id="1"/>
    </w:p>
    <w:p w:rsidR="00182838" w:rsidRDefault="00182838" w:rsidP="00182838">
      <w:pPr>
        <w:pStyle w:val="Sinespaciado"/>
        <w:ind w:right="-720"/>
        <w:jc w:val="both"/>
        <w:rPr>
          <w:rFonts w:ascii="Century Gothic" w:hAnsi="Century Gothic"/>
          <w:noProof/>
          <w:sz w:val="24"/>
          <w:szCs w:val="24"/>
          <w:lang w:eastAsia="es-ES"/>
        </w:rPr>
      </w:pPr>
    </w:p>
    <w:p w:rsidR="00E530D9" w:rsidRPr="00E64F49" w:rsidRDefault="00B43836"/>
    <w:sectPr w:rsidR="00E530D9" w:rsidRPr="00E64F49">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3836" w:rsidRDefault="00B43836" w:rsidP="006D4C1D">
      <w:pPr>
        <w:spacing w:after="0" w:line="240" w:lineRule="auto"/>
      </w:pPr>
      <w:r>
        <w:separator/>
      </w:r>
    </w:p>
  </w:endnote>
  <w:endnote w:type="continuationSeparator" w:id="0">
    <w:p w:rsidR="00B43836" w:rsidRDefault="00B43836" w:rsidP="006D4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C1D" w:rsidRDefault="006D4C1D">
    <w:pPr>
      <w:pStyle w:val="Piedepgina"/>
    </w:pPr>
    <w:r w:rsidRPr="006D4C1D">
      <w:rPr>
        <w:noProof/>
        <w:lang w:val="es-ES" w:eastAsia="es-ES"/>
      </w:rPr>
      <mc:AlternateContent>
        <mc:Choice Requires="wps">
          <w:drawing>
            <wp:anchor distT="0" distB="0" distL="114300" distR="114300" simplePos="0" relativeHeight="251662336" behindDoc="1" locked="0" layoutInCell="0" allowOverlap="1" wp14:anchorId="2FCA31A6" wp14:editId="7ADF7AED">
              <wp:simplePos x="0" y="0"/>
              <wp:positionH relativeFrom="page">
                <wp:posOffset>13335</wp:posOffset>
              </wp:positionH>
              <wp:positionV relativeFrom="page">
                <wp:posOffset>9247505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6D4C1D" w:rsidRPr="006D4C1D" w:rsidRDefault="00B43836" w:rsidP="006D4C1D">
                          <w:pPr>
                            <w:jc w:val="center"/>
                            <w:rPr>
                              <w:color w:val="FFFFFF"/>
                              <w:sz w:val="32"/>
                              <w:szCs w:val="18"/>
                              <w:lang w:val="es-ES"/>
                            </w:rPr>
                          </w:pPr>
                          <w:hyperlink r:id="rId1" w:history="1">
                            <w:r w:rsidR="006D4C1D" w:rsidRPr="00812A6C">
                              <w:rPr>
                                <w:rStyle w:val="Hipervnculo1"/>
                                <w:sz w:val="32"/>
                                <w:szCs w:val="18"/>
                                <w:lang w:val="es-ES"/>
                              </w:rPr>
                              <w:t>www.datasolutions.com</w:t>
                            </w:r>
                          </w:hyperlink>
                          <w:r w:rsidR="006D4C1D" w:rsidRPr="006D4C1D">
                            <w:rPr>
                              <w:color w:val="FFFFFF"/>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FCA31A6" id="AutoShape 1" o:spid="_x0000_s1026" style="position:absolute;margin-left:1.05pt;margin-top:728.15pt;width:616.75pt;height:55.7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6D4C1D" w:rsidRPr="006D4C1D" w:rsidRDefault="006D4C1D" w:rsidP="006D4C1D">
                    <w:pPr>
                      <w:jc w:val="center"/>
                      <w:rPr>
                        <w:color w:val="FFFFFF"/>
                        <w:sz w:val="32"/>
                        <w:szCs w:val="18"/>
                        <w:lang w:val="es-ES"/>
                      </w:rPr>
                    </w:pPr>
                    <w:hyperlink r:id="rId2" w:history="1">
                      <w:r w:rsidRPr="00812A6C">
                        <w:rPr>
                          <w:rStyle w:val="Hipervnculo1"/>
                          <w:sz w:val="32"/>
                          <w:szCs w:val="18"/>
                          <w:lang w:val="es-ES"/>
                        </w:rPr>
                        <w:t>www.datasolutions.com</w:t>
                      </w:r>
                    </w:hyperlink>
                    <w:r w:rsidRPr="006D4C1D">
                      <w:rPr>
                        <w:color w:val="FFFFFF"/>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3836" w:rsidRDefault="00B43836" w:rsidP="006D4C1D">
      <w:pPr>
        <w:spacing w:after="0" w:line="240" w:lineRule="auto"/>
      </w:pPr>
      <w:r>
        <w:separator/>
      </w:r>
    </w:p>
  </w:footnote>
  <w:footnote w:type="continuationSeparator" w:id="0">
    <w:p w:rsidR="00B43836" w:rsidRDefault="00B43836" w:rsidP="006D4C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C1D" w:rsidRPr="005655F1" w:rsidRDefault="006D4C1D" w:rsidP="006D4C1D">
    <w:pPr>
      <w:spacing w:after="0" w:line="240" w:lineRule="auto"/>
      <w:rPr>
        <w:b/>
        <w:sz w:val="18"/>
        <w:lang w:val="es-ES"/>
      </w:rPr>
    </w:pPr>
    <w:r>
      <w:rPr>
        <w:noProof/>
      </w:rPr>
      <w:drawing>
        <wp:anchor distT="0" distB="0" distL="114300" distR="114300" simplePos="0" relativeHeight="251660288" behindDoc="0" locked="0" layoutInCell="1" allowOverlap="1" wp14:anchorId="4D7943BD" wp14:editId="4028976E">
          <wp:simplePos x="0" y="0"/>
          <wp:positionH relativeFrom="margin">
            <wp:posOffset>4360714</wp:posOffset>
          </wp:positionH>
          <wp:positionV relativeFrom="paragraph">
            <wp:posOffset>-189230</wp:posOffset>
          </wp:positionV>
          <wp:extent cx="1595120" cy="637608"/>
          <wp:effectExtent l="0" t="0" r="5080" b="0"/>
          <wp:wrapNone/>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rsidR="006D4C1D" w:rsidRPr="005655F1" w:rsidRDefault="006D4C1D" w:rsidP="006D4C1D">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rsidR="006D4C1D" w:rsidRPr="005655F1" w:rsidRDefault="006D4C1D" w:rsidP="006D4C1D">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rsidR="006D4C1D" w:rsidRPr="00FF0B7B" w:rsidRDefault="006D4C1D" w:rsidP="006D4C1D">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rsidR="006D4C1D" w:rsidRPr="005655F1" w:rsidRDefault="006D4C1D" w:rsidP="006D4C1D">
    <w:pPr>
      <w:spacing w:after="0" w:line="240" w:lineRule="auto"/>
      <w:rPr>
        <w:b/>
        <w:sz w:val="18"/>
        <w:lang w:val="es-ES"/>
      </w:rPr>
    </w:pPr>
    <w:r w:rsidRPr="00FF0B7B">
      <w:rPr>
        <w:b/>
        <w:color w:val="000000" w:themeColor="text1"/>
        <w:sz w:val="18"/>
        <w:lang w:val="es-ES"/>
      </w:rPr>
      <w:t>N.º OE 12-193</w:t>
    </w:r>
  </w:p>
  <w:p w:rsidR="006D4C1D" w:rsidRPr="003F3480" w:rsidRDefault="006D4C1D" w:rsidP="006D4C1D">
    <w:pPr>
      <w:pStyle w:val="Encabezado"/>
    </w:pPr>
    <w:r>
      <w:rPr>
        <w:noProof/>
      </w:rPr>
      <mc:AlternateContent>
        <mc:Choice Requires="wps">
          <w:drawing>
            <wp:anchor distT="0" distB="0" distL="114300" distR="114300" simplePos="0" relativeHeight="251659264" behindDoc="0" locked="0" layoutInCell="1" allowOverlap="1" wp14:anchorId="7046403C" wp14:editId="521B1F81">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7CEFBB"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p w:rsidR="006D4C1D" w:rsidRDefault="006D4C1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ofía Chiriboga">
    <w15:presenceInfo w15:providerId="AD" w15:userId="S-1-5-21-2202501653-3494015379-3711616101-12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838"/>
    <w:rsid w:val="00161402"/>
    <w:rsid w:val="00182838"/>
    <w:rsid w:val="002E6FE0"/>
    <w:rsid w:val="003C6F88"/>
    <w:rsid w:val="0044276C"/>
    <w:rsid w:val="0065184D"/>
    <w:rsid w:val="006D4C1D"/>
    <w:rsid w:val="007130F4"/>
    <w:rsid w:val="00752CB1"/>
    <w:rsid w:val="007E6717"/>
    <w:rsid w:val="00AF339A"/>
    <w:rsid w:val="00B43836"/>
    <w:rsid w:val="00C64D20"/>
    <w:rsid w:val="00D27F84"/>
    <w:rsid w:val="00E64F49"/>
    <w:rsid w:val="00EA6D55"/>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1361B"/>
  <w15:chartTrackingRefBased/>
  <w15:docId w15:val="{4DFF28B1-924E-4571-B6B4-B897D74C5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2838"/>
    <w:pPr>
      <w:spacing w:after="200" w:line="276" w:lineRule="auto"/>
    </w:pPr>
    <w:rPr>
      <w:rFonts w:ascii="Calibri" w:eastAsia="Calibri" w:hAnsi="Calibri" w:cs="Times New Roman"/>
    </w:rPr>
  </w:style>
  <w:style w:type="paragraph" w:styleId="Ttulo3">
    <w:name w:val="heading 3"/>
    <w:basedOn w:val="Normal"/>
    <w:next w:val="Normal"/>
    <w:link w:val="Ttulo3Car"/>
    <w:uiPriority w:val="9"/>
    <w:semiHidden/>
    <w:unhideWhenUsed/>
    <w:qFormat/>
    <w:rsid w:val="0018283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semiHidden/>
    <w:rsid w:val="00182838"/>
    <w:rPr>
      <w:rFonts w:asciiTheme="majorHAnsi" w:eastAsiaTheme="majorEastAsia" w:hAnsiTheme="majorHAnsi" w:cstheme="majorBidi"/>
      <w:color w:val="1F3763" w:themeColor="accent1" w:themeShade="7F"/>
      <w:sz w:val="24"/>
      <w:szCs w:val="24"/>
    </w:rPr>
  </w:style>
  <w:style w:type="paragraph" w:styleId="Sinespaciado">
    <w:name w:val="No Spacing"/>
    <w:uiPriority w:val="1"/>
    <w:qFormat/>
    <w:rsid w:val="00182838"/>
    <w:pPr>
      <w:spacing w:after="0" w:line="240" w:lineRule="auto"/>
    </w:pPr>
    <w:rPr>
      <w:rFonts w:ascii="Calibri" w:eastAsia="Calibri" w:hAnsi="Calibri" w:cs="Times New Roman"/>
    </w:rPr>
  </w:style>
  <w:style w:type="paragraph" w:customStyle="1" w:styleId="Default">
    <w:name w:val="Default"/>
    <w:rsid w:val="00182838"/>
    <w:pPr>
      <w:autoSpaceDE w:val="0"/>
      <w:autoSpaceDN w:val="0"/>
      <w:adjustRightInd w:val="0"/>
      <w:spacing w:after="0" w:line="240" w:lineRule="auto"/>
    </w:pPr>
    <w:rPr>
      <w:rFonts w:ascii="Calibri" w:eastAsia="Calibri" w:hAnsi="Calibri" w:cs="Calibri"/>
      <w:color w:val="000000"/>
      <w:sz w:val="24"/>
      <w:szCs w:val="24"/>
      <w:lang w:val="es-ES"/>
    </w:rPr>
  </w:style>
  <w:style w:type="paragraph" w:styleId="Prrafodelista">
    <w:name w:val="List Paragraph"/>
    <w:basedOn w:val="Normal"/>
    <w:uiPriority w:val="34"/>
    <w:qFormat/>
    <w:rsid w:val="00182838"/>
    <w:pPr>
      <w:ind w:left="720"/>
      <w:contextualSpacing/>
    </w:pPr>
  </w:style>
  <w:style w:type="paragraph" w:customStyle="1" w:styleId="MediumList2-Accent41">
    <w:name w:val="Medium List 2 - Accent 41"/>
    <w:basedOn w:val="Normal"/>
    <w:uiPriority w:val="34"/>
    <w:rsid w:val="00182838"/>
    <w:pPr>
      <w:ind w:left="720"/>
    </w:pPr>
    <w:rPr>
      <w:rFonts w:eastAsiaTheme="minorHAnsi"/>
      <w:lang w:val="es-ES" w:eastAsia="es-ES"/>
    </w:rPr>
  </w:style>
  <w:style w:type="paragraph" w:styleId="NormalWeb">
    <w:name w:val="Normal (Web)"/>
    <w:basedOn w:val="Normal"/>
    <w:uiPriority w:val="99"/>
    <w:unhideWhenUsed/>
    <w:rsid w:val="00182838"/>
    <w:pPr>
      <w:spacing w:before="100" w:beforeAutospacing="1" w:after="100" w:afterAutospacing="1" w:line="240" w:lineRule="auto"/>
    </w:pPr>
    <w:rPr>
      <w:rFonts w:ascii="Times New Roman" w:eastAsia="Times New Roman" w:hAnsi="Times New Roman"/>
      <w:sz w:val="24"/>
      <w:szCs w:val="24"/>
      <w:lang w:eastAsia="es-EC"/>
    </w:rPr>
  </w:style>
  <w:style w:type="paragraph" w:styleId="Encabezado">
    <w:name w:val="header"/>
    <w:basedOn w:val="Normal"/>
    <w:link w:val="EncabezadoCar"/>
    <w:uiPriority w:val="99"/>
    <w:unhideWhenUsed/>
    <w:rsid w:val="006D4C1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D4C1D"/>
    <w:rPr>
      <w:rFonts w:ascii="Calibri" w:eastAsia="Calibri" w:hAnsi="Calibri" w:cs="Times New Roman"/>
    </w:rPr>
  </w:style>
  <w:style w:type="paragraph" w:styleId="Piedepgina">
    <w:name w:val="footer"/>
    <w:basedOn w:val="Normal"/>
    <w:link w:val="PiedepginaCar"/>
    <w:uiPriority w:val="99"/>
    <w:unhideWhenUsed/>
    <w:rsid w:val="006D4C1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D4C1D"/>
    <w:rPr>
      <w:rFonts w:ascii="Calibri" w:eastAsia="Calibri" w:hAnsi="Calibri" w:cs="Times New Roman"/>
    </w:rPr>
  </w:style>
  <w:style w:type="character" w:customStyle="1" w:styleId="Hipervnculo1">
    <w:name w:val="Hipervínculo1"/>
    <w:basedOn w:val="Fuentedeprrafopredeter"/>
    <w:uiPriority w:val="99"/>
    <w:unhideWhenUsed/>
    <w:rsid w:val="006D4C1D"/>
    <w:rPr>
      <w:color w:val="0000FF"/>
      <w:u w:val="single"/>
    </w:rPr>
  </w:style>
  <w:style w:type="character" w:styleId="Hipervnculo">
    <w:name w:val="Hyperlink"/>
    <w:basedOn w:val="Fuentedeprrafopredeter"/>
    <w:uiPriority w:val="99"/>
    <w:semiHidden/>
    <w:unhideWhenUsed/>
    <w:rsid w:val="006D4C1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305356">
      <w:bodyDiv w:val="1"/>
      <w:marLeft w:val="0"/>
      <w:marRight w:val="0"/>
      <w:marTop w:val="0"/>
      <w:marBottom w:val="0"/>
      <w:divBdr>
        <w:top w:val="none" w:sz="0" w:space="0" w:color="auto"/>
        <w:left w:val="none" w:sz="0" w:space="0" w:color="auto"/>
        <w:bottom w:val="none" w:sz="0" w:space="0" w:color="auto"/>
        <w:right w:val="none" w:sz="0" w:space="0" w:color="auto"/>
      </w:divBdr>
      <w:divsChild>
        <w:div w:id="756289206">
          <w:marLeft w:val="0"/>
          <w:marRight w:val="0"/>
          <w:marTop w:val="0"/>
          <w:marBottom w:val="0"/>
          <w:divBdr>
            <w:top w:val="none" w:sz="0" w:space="0" w:color="auto"/>
            <w:left w:val="none" w:sz="0" w:space="0" w:color="auto"/>
            <w:bottom w:val="none" w:sz="0" w:space="0" w:color="auto"/>
            <w:right w:val="none" w:sz="0" w:space="0" w:color="auto"/>
          </w:divBdr>
        </w:div>
        <w:div w:id="134372585">
          <w:marLeft w:val="0"/>
          <w:marRight w:val="0"/>
          <w:marTop w:val="0"/>
          <w:marBottom w:val="0"/>
          <w:divBdr>
            <w:top w:val="none" w:sz="0" w:space="0" w:color="auto"/>
            <w:left w:val="none" w:sz="0" w:space="0" w:color="auto"/>
            <w:bottom w:val="none" w:sz="0" w:space="0" w:color="auto"/>
            <w:right w:val="none" w:sz="0" w:space="0" w:color="auto"/>
          </w:divBdr>
          <w:divsChild>
            <w:div w:id="2016614222">
              <w:marLeft w:val="0"/>
              <w:marRight w:val="0"/>
              <w:marTop w:val="0"/>
              <w:marBottom w:val="0"/>
              <w:divBdr>
                <w:top w:val="none" w:sz="0" w:space="0" w:color="auto"/>
                <w:left w:val="none" w:sz="0" w:space="0" w:color="auto"/>
                <w:bottom w:val="none" w:sz="0" w:space="0" w:color="auto"/>
                <w:right w:val="none" w:sz="0" w:space="0" w:color="auto"/>
              </w:divBdr>
            </w:div>
          </w:divsChild>
        </w:div>
        <w:div w:id="18029202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7</Pages>
  <Words>1449</Words>
  <Characters>7971</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Chiriboga</dc:creator>
  <cp:keywords/>
  <dc:description/>
  <cp:lastModifiedBy>Sofia Chiriboga</cp:lastModifiedBy>
  <cp:revision>81</cp:revision>
  <dcterms:created xsi:type="dcterms:W3CDTF">2018-07-09T18:59:00Z</dcterms:created>
  <dcterms:modified xsi:type="dcterms:W3CDTF">2018-07-23T14:51:00Z</dcterms:modified>
</cp:coreProperties>
</file>