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7AE1" w:rsidRDefault="00C67AE1" w:rsidP="00244E20">
      <w:pPr>
        <w:rPr>
          <w:rFonts w:ascii="Century Gothic" w:hAnsi="Century Gothic" w:cstheme="minorHAnsi"/>
          <w:sz w:val="24"/>
          <w:szCs w:val="24"/>
        </w:rPr>
      </w:pPr>
    </w:p>
    <w:p w:rsidR="00C67AE1" w:rsidRDefault="00C67AE1" w:rsidP="00C67AE1">
      <w:pPr>
        <w:jc w:val="right"/>
        <w:rPr>
          <w:rFonts w:ascii="Century Gothic" w:hAnsi="Century Gothic" w:cstheme="minorHAnsi"/>
          <w:sz w:val="24"/>
          <w:szCs w:val="24"/>
        </w:rPr>
      </w:pPr>
    </w:p>
    <w:p w:rsidR="00C67AE1" w:rsidRPr="007F0A22" w:rsidRDefault="00C67AE1" w:rsidP="00C67AE1">
      <w:pPr>
        <w:jc w:val="right"/>
        <w:rPr>
          <w:rFonts w:ascii="Century Gothic" w:hAnsi="Century Gothic" w:cstheme="minorHAnsi"/>
          <w:sz w:val="24"/>
          <w:szCs w:val="24"/>
        </w:rPr>
      </w:pPr>
      <w:r w:rsidRPr="007F0A22">
        <w:rPr>
          <w:rFonts w:ascii="Century Gothic" w:hAnsi="Century Gothic" w:cstheme="minorHAnsi"/>
          <w:sz w:val="24"/>
          <w:szCs w:val="24"/>
        </w:rPr>
        <w:t>Guayaquil, 0</w:t>
      </w:r>
      <w:r>
        <w:rPr>
          <w:rFonts w:ascii="Century Gothic" w:hAnsi="Century Gothic" w:cstheme="minorHAnsi"/>
          <w:sz w:val="24"/>
          <w:szCs w:val="24"/>
        </w:rPr>
        <w:t>9</w:t>
      </w:r>
      <w:r w:rsidRPr="007F0A22">
        <w:rPr>
          <w:rFonts w:ascii="Century Gothic" w:hAnsi="Century Gothic" w:cstheme="minorHAnsi"/>
          <w:sz w:val="24"/>
          <w:szCs w:val="24"/>
        </w:rPr>
        <w:t xml:space="preserve"> de Julio 2018.</w:t>
      </w:r>
    </w:p>
    <w:p w:rsidR="00C67AE1" w:rsidRPr="007F0A22" w:rsidRDefault="00C67AE1" w:rsidP="00C67AE1">
      <w:pPr>
        <w:spacing w:after="0" w:line="240" w:lineRule="auto"/>
        <w:jc w:val="both"/>
        <w:rPr>
          <w:rFonts w:ascii="Century Gothic" w:eastAsia="Times New Roman" w:hAnsi="Century Gothic" w:cstheme="minorHAnsi"/>
          <w:sz w:val="24"/>
          <w:szCs w:val="24"/>
          <w:lang w:val="es-ES" w:eastAsia="es-ES"/>
        </w:rPr>
      </w:pPr>
    </w:p>
    <w:p w:rsidR="00C67AE1" w:rsidRPr="007F0A22" w:rsidRDefault="00C67AE1" w:rsidP="00C67AE1">
      <w:pPr>
        <w:spacing w:after="0" w:line="240" w:lineRule="auto"/>
        <w:jc w:val="both"/>
        <w:rPr>
          <w:rFonts w:ascii="Century Gothic" w:eastAsia="Times New Roman" w:hAnsi="Century Gothic" w:cstheme="minorHAnsi"/>
          <w:sz w:val="24"/>
          <w:szCs w:val="24"/>
          <w:lang w:val="es-ES" w:eastAsia="es-ES"/>
        </w:rPr>
      </w:pPr>
      <w:r>
        <w:rPr>
          <w:rFonts w:ascii="Century Gothic" w:eastAsia="Times New Roman" w:hAnsi="Century Gothic" w:cstheme="minorHAnsi"/>
          <w:sz w:val="24"/>
          <w:szCs w:val="24"/>
          <w:lang w:val="es-ES" w:eastAsia="es-ES"/>
        </w:rPr>
        <w:t>Eco</w:t>
      </w:r>
      <w:r w:rsidRPr="007F0A22">
        <w:rPr>
          <w:rFonts w:ascii="Century Gothic" w:eastAsia="Times New Roman" w:hAnsi="Century Gothic" w:cstheme="minorHAnsi"/>
          <w:sz w:val="24"/>
          <w:szCs w:val="24"/>
          <w:lang w:val="es-ES" w:eastAsia="es-ES"/>
        </w:rPr>
        <w:t>.</w:t>
      </w:r>
    </w:p>
    <w:p w:rsidR="00C67AE1" w:rsidRPr="007F0A22" w:rsidRDefault="00C67AE1" w:rsidP="00C67AE1">
      <w:pPr>
        <w:spacing w:after="0" w:line="240" w:lineRule="auto"/>
        <w:jc w:val="both"/>
        <w:rPr>
          <w:rFonts w:ascii="Century Gothic" w:eastAsia="Times New Roman" w:hAnsi="Century Gothic" w:cstheme="minorHAnsi"/>
          <w:sz w:val="24"/>
          <w:szCs w:val="24"/>
          <w:lang w:val="es-ES" w:eastAsia="es-ES"/>
        </w:rPr>
      </w:pPr>
      <w:r>
        <w:rPr>
          <w:rFonts w:ascii="Century Gothic" w:eastAsia="Times New Roman" w:hAnsi="Century Gothic" w:cstheme="minorHAnsi"/>
          <w:sz w:val="24"/>
          <w:szCs w:val="24"/>
          <w:lang w:val="es-ES" w:eastAsia="es-ES"/>
        </w:rPr>
        <w:t xml:space="preserve">Sonia Vera </w:t>
      </w:r>
    </w:p>
    <w:p w:rsidR="00C67AE1" w:rsidRPr="007F0A22" w:rsidRDefault="0097330F" w:rsidP="00C67AE1">
      <w:pPr>
        <w:spacing w:after="0" w:line="240" w:lineRule="auto"/>
        <w:jc w:val="both"/>
        <w:rPr>
          <w:ins w:id="0" w:author="Sofía Chiriboga" w:date="2018-06-26T10:46:00Z"/>
          <w:rFonts w:ascii="Century Gothic" w:eastAsia="Times New Roman" w:hAnsi="Century Gothic" w:cstheme="minorHAnsi"/>
          <w:b/>
          <w:sz w:val="24"/>
          <w:szCs w:val="24"/>
          <w:lang w:val="es-ES" w:eastAsia="es-ES"/>
        </w:rPr>
      </w:pPr>
      <w:r>
        <w:rPr>
          <w:rFonts w:ascii="Century Gothic" w:eastAsia="Times New Roman" w:hAnsi="Century Gothic" w:cstheme="minorHAnsi"/>
          <w:b/>
          <w:sz w:val="24"/>
          <w:szCs w:val="24"/>
          <w:lang w:val="es-ES" w:eastAsia="es-ES"/>
        </w:rPr>
        <w:t>Auditora</w:t>
      </w:r>
    </w:p>
    <w:p w:rsidR="00C67AE1" w:rsidRPr="007F0A22" w:rsidRDefault="00C67AE1" w:rsidP="00C67AE1">
      <w:pPr>
        <w:spacing w:after="0"/>
        <w:rPr>
          <w:rFonts w:ascii="Century Gothic" w:hAnsi="Century Gothic"/>
          <w:b/>
          <w:sz w:val="24"/>
          <w:szCs w:val="24"/>
        </w:rPr>
      </w:pPr>
      <w:r>
        <w:rPr>
          <w:rFonts w:ascii="Century Gothic" w:hAnsi="Century Gothic"/>
          <w:b/>
          <w:sz w:val="24"/>
          <w:szCs w:val="24"/>
        </w:rPr>
        <w:t xml:space="preserve">I.L.G.A IMPORTADORA CIA LTDA </w:t>
      </w:r>
    </w:p>
    <w:p w:rsidR="00C67AE1" w:rsidRPr="007F0A22" w:rsidRDefault="00C67AE1" w:rsidP="00C67AE1">
      <w:pPr>
        <w:spacing w:after="0"/>
        <w:rPr>
          <w:rFonts w:ascii="Century Gothic" w:hAnsi="Century Gothic"/>
          <w:b/>
          <w:sz w:val="24"/>
          <w:szCs w:val="24"/>
        </w:rPr>
      </w:pPr>
      <w:r w:rsidRPr="007F0A22">
        <w:rPr>
          <w:rFonts w:ascii="Century Gothic" w:hAnsi="Century Gothic"/>
          <w:sz w:val="24"/>
          <w:szCs w:val="24"/>
        </w:rPr>
        <w:t>Ciudad. –</w:t>
      </w:r>
    </w:p>
    <w:p w:rsidR="00C67AE1" w:rsidRPr="007F0A22" w:rsidRDefault="00C67AE1" w:rsidP="00C67AE1">
      <w:pPr>
        <w:pStyle w:val="Sinespaciado"/>
        <w:spacing w:before="100" w:beforeAutospacing="1" w:after="100" w:afterAutospacing="1"/>
        <w:jc w:val="both"/>
        <w:rPr>
          <w:rFonts w:ascii="Century Gothic" w:hAnsi="Century Gothic" w:cstheme="minorHAnsi"/>
          <w:sz w:val="24"/>
          <w:szCs w:val="24"/>
        </w:rPr>
      </w:pPr>
    </w:p>
    <w:p w:rsidR="00C67AE1" w:rsidRDefault="00C67AE1" w:rsidP="00C67AE1">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 xml:space="preserve">Presente. </w:t>
      </w:r>
      <w:r>
        <w:rPr>
          <w:rFonts w:ascii="Century Gothic" w:hAnsi="Century Gothic" w:cstheme="minorHAnsi"/>
          <w:sz w:val="24"/>
          <w:szCs w:val="24"/>
        </w:rPr>
        <w:t>–</w:t>
      </w:r>
      <w:r w:rsidRPr="007F0A22">
        <w:rPr>
          <w:rFonts w:ascii="Century Gothic" w:hAnsi="Century Gothic" w:cstheme="minorHAnsi"/>
          <w:sz w:val="24"/>
          <w:szCs w:val="24"/>
        </w:rPr>
        <w:t xml:space="preserve"> </w:t>
      </w:r>
    </w:p>
    <w:p w:rsidR="00C67AE1" w:rsidRPr="007F0A22" w:rsidRDefault="00C67AE1" w:rsidP="00C67AE1">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 xml:space="preserve">De nuestra consideración: </w:t>
      </w:r>
    </w:p>
    <w:p w:rsidR="00C67AE1" w:rsidRPr="007F0A22" w:rsidRDefault="00C67AE1" w:rsidP="00C67AE1">
      <w:pPr>
        <w:pStyle w:val="Default"/>
        <w:spacing w:before="100" w:beforeAutospacing="1" w:after="100" w:afterAutospacing="1"/>
        <w:jc w:val="both"/>
        <w:rPr>
          <w:rFonts w:ascii="Century Gothic" w:hAnsi="Century Gothic" w:cs="Arial"/>
        </w:rPr>
      </w:pPr>
      <w:r w:rsidRPr="007F0A22">
        <w:rPr>
          <w:rFonts w:ascii="Century Gothic" w:hAnsi="Century Gothic" w:cs="Arial"/>
        </w:rPr>
        <w:t xml:space="preserve">Reciba un cordial saludo de parte de quienes conformamos </w:t>
      </w:r>
      <w:r w:rsidRPr="007F0A22">
        <w:rPr>
          <w:rFonts w:ascii="Century Gothic" w:hAnsi="Century Gothic" w:cs="Arial"/>
          <w:bCs/>
        </w:rPr>
        <w:t>DataSolutions S.A.</w:t>
      </w:r>
      <w:r w:rsidRPr="007F0A22">
        <w:rPr>
          <w:rFonts w:ascii="Century Gothic" w:hAnsi="Century Gothic" w:cs="Arial"/>
        </w:rPr>
        <w:t xml:space="preserve">, especialistas en la Administración Integral de Archivos Físicos y Digitales. Por medio de la presente nos es grato hacerle llegar nuestra propuesta por los Servicios Integrales de Gestión Documental, la misma consiste en los servicios de administración y custodia física de información. </w:t>
      </w:r>
    </w:p>
    <w:p w:rsidR="00C67AE1" w:rsidRPr="00C67AE1" w:rsidRDefault="00C67AE1" w:rsidP="00C67AE1">
      <w:pPr>
        <w:pStyle w:val="Default"/>
        <w:spacing w:before="100" w:beforeAutospacing="1" w:after="100" w:afterAutospacing="1"/>
        <w:jc w:val="both"/>
        <w:rPr>
          <w:rFonts w:ascii="Century Gothic" w:hAnsi="Century Gothic" w:cstheme="minorHAnsi"/>
          <w:b/>
          <w:bCs/>
          <w:sz w:val="28"/>
          <w:szCs w:val="28"/>
        </w:rPr>
      </w:pPr>
      <w:r w:rsidRPr="00A2434E">
        <w:rPr>
          <w:rFonts w:ascii="Century Gothic" w:hAnsi="Century Gothic" w:cstheme="minorHAnsi"/>
          <w:b/>
          <w:bCs/>
          <w:sz w:val="28"/>
          <w:szCs w:val="28"/>
        </w:rPr>
        <w:t>Antecedentes:</w:t>
      </w:r>
    </w:p>
    <w:p w:rsidR="00C67AE1" w:rsidRPr="00C67AE1" w:rsidRDefault="00385DD8" w:rsidP="00C67AE1">
      <w:pPr>
        <w:rPr>
          <w:rFonts w:ascii="Century Gothic" w:hAnsi="Century Gothic" w:cs="Arial"/>
          <w:color w:val="000000"/>
          <w:sz w:val="24"/>
          <w:szCs w:val="24"/>
          <w:lang w:val="es-ES"/>
        </w:rPr>
      </w:pPr>
      <w:r>
        <w:rPr>
          <w:rFonts w:ascii="Century Gothic" w:hAnsi="Century Gothic" w:cs="Arial"/>
          <w:color w:val="000000"/>
          <w:sz w:val="24"/>
          <w:szCs w:val="24"/>
          <w:lang w:val="es-ES"/>
        </w:rPr>
        <w:t xml:space="preserve">Ilga Importadora Cía. Ltda. </w:t>
      </w:r>
      <w:r w:rsidR="00C67AE1" w:rsidRPr="00C67AE1">
        <w:rPr>
          <w:rFonts w:ascii="Century Gothic" w:hAnsi="Century Gothic" w:cs="Arial"/>
          <w:color w:val="000000"/>
          <w:sz w:val="24"/>
          <w:szCs w:val="24"/>
          <w:lang w:val="es-ES"/>
        </w:rPr>
        <w:t xml:space="preserve"> inicia sus labores a p</w:t>
      </w:r>
      <w:r>
        <w:rPr>
          <w:rFonts w:ascii="Century Gothic" w:hAnsi="Century Gothic" w:cs="Arial"/>
          <w:color w:val="000000"/>
          <w:sz w:val="24"/>
          <w:szCs w:val="24"/>
          <w:lang w:val="es-ES"/>
        </w:rPr>
        <w:t>rincipio de los ochenta, su visión es mantenerse</w:t>
      </w:r>
      <w:r w:rsidR="00C67AE1" w:rsidRPr="00C67AE1">
        <w:rPr>
          <w:rFonts w:ascii="Century Gothic" w:hAnsi="Century Gothic" w:cs="Arial"/>
          <w:color w:val="000000"/>
          <w:sz w:val="24"/>
          <w:szCs w:val="24"/>
          <w:lang w:val="es-ES"/>
        </w:rPr>
        <w:t xml:space="preserve"> como líderes del mercado del pequeño y mediano agricultor y poder ingresar de forma competitiva en todos los países</w:t>
      </w:r>
      <w:r>
        <w:rPr>
          <w:rFonts w:ascii="Century Gothic" w:hAnsi="Century Gothic" w:cs="Arial"/>
          <w:color w:val="000000"/>
          <w:sz w:val="24"/>
          <w:szCs w:val="24"/>
          <w:lang w:val="es-ES"/>
        </w:rPr>
        <w:t xml:space="preserve"> del sector andino. </w:t>
      </w:r>
    </w:p>
    <w:p w:rsidR="00092EE9" w:rsidRPr="00244E20" w:rsidRDefault="00092EE9" w:rsidP="00244E20">
      <w:pPr>
        <w:pStyle w:val="Sinespaciad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 xml:space="preserve">El día </w:t>
      </w:r>
      <w:r>
        <w:rPr>
          <w:rFonts w:ascii="Century Gothic" w:hAnsi="Century Gothic" w:cs="Arial"/>
          <w:color w:val="000000"/>
          <w:sz w:val="24"/>
          <w:szCs w:val="24"/>
          <w:lang w:val="es-ES"/>
        </w:rPr>
        <w:t xml:space="preserve">5 </w:t>
      </w:r>
      <w:r w:rsidRPr="007F0A22">
        <w:rPr>
          <w:rFonts w:ascii="Century Gothic" w:hAnsi="Century Gothic" w:cs="Arial"/>
          <w:color w:val="000000"/>
          <w:sz w:val="24"/>
          <w:szCs w:val="24"/>
          <w:lang w:val="es-ES"/>
        </w:rPr>
        <w:t xml:space="preserve">del mes </w:t>
      </w:r>
      <w:r>
        <w:rPr>
          <w:rFonts w:ascii="Century Gothic" w:hAnsi="Century Gothic" w:cs="Arial"/>
          <w:color w:val="000000"/>
          <w:sz w:val="24"/>
          <w:szCs w:val="24"/>
          <w:lang w:val="es-ES"/>
        </w:rPr>
        <w:t>Julio</w:t>
      </w:r>
      <w:r w:rsidRPr="007F0A22">
        <w:rPr>
          <w:rFonts w:ascii="Century Gothic" w:hAnsi="Century Gothic" w:cs="Arial"/>
          <w:color w:val="000000"/>
          <w:sz w:val="24"/>
          <w:szCs w:val="24"/>
          <w:lang w:val="es-ES"/>
        </w:rPr>
        <w:t xml:space="preserve"> </w:t>
      </w:r>
      <w:r>
        <w:rPr>
          <w:rFonts w:ascii="Century Gothic" w:hAnsi="Century Gothic" w:cs="Arial"/>
          <w:color w:val="000000"/>
          <w:sz w:val="24"/>
          <w:szCs w:val="24"/>
          <w:lang w:val="es-ES"/>
        </w:rPr>
        <w:t xml:space="preserve">se mantuvo una reunión con la Eco. Sonia Vera, </w:t>
      </w:r>
      <w:r w:rsidR="005C15AD" w:rsidRPr="00C67AE1">
        <w:rPr>
          <w:rFonts w:ascii="Century Gothic" w:hAnsi="Century Gothic" w:cs="Arial"/>
          <w:color w:val="000000"/>
          <w:sz w:val="24"/>
          <w:szCs w:val="24"/>
          <w:lang w:val="es-ES"/>
        </w:rPr>
        <w:t xml:space="preserve">quien nos ayudó </w:t>
      </w:r>
      <w:r>
        <w:rPr>
          <w:rFonts w:ascii="Century Gothic" w:hAnsi="Century Gothic" w:cs="Arial"/>
          <w:color w:val="000000"/>
          <w:sz w:val="24"/>
          <w:szCs w:val="24"/>
          <w:lang w:val="es-ES"/>
        </w:rPr>
        <w:t xml:space="preserve">indicándonos las necesidades que actualmente mantienen con </w:t>
      </w:r>
      <w:r w:rsidR="00244E20">
        <w:rPr>
          <w:rFonts w:ascii="Century Gothic" w:hAnsi="Century Gothic" w:cs="Arial"/>
          <w:color w:val="000000"/>
          <w:sz w:val="24"/>
          <w:szCs w:val="24"/>
          <w:lang w:val="es-ES"/>
        </w:rPr>
        <w:t>su documentación.</w:t>
      </w:r>
      <w:r w:rsidR="00244E20" w:rsidRPr="007F0A22">
        <w:rPr>
          <w:rFonts w:ascii="Century Gothic" w:hAnsi="Century Gothic" w:cs="Arial"/>
          <w:color w:val="000000"/>
          <w:sz w:val="24"/>
          <w:szCs w:val="24"/>
          <w:lang w:val="es-ES"/>
        </w:rPr>
        <w:t xml:space="preserve"> Requieren</w:t>
      </w:r>
      <w:r w:rsidRPr="007F0A22">
        <w:rPr>
          <w:rFonts w:ascii="Century Gothic" w:hAnsi="Century Gothic" w:cs="Arial"/>
          <w:color w:val="000000"/>
          <w:sz w:val="24"/>
          <w:szCs w:val="24"/>
          <w:lang w:val="es-ES"/>
        </w:rPr>
        <w:t xml:space="preserve"> </w:t>
      </w:r>
      <w:r>
        <w:rPr>
          <w:rFonts w:ascii="Century Gothic" w:hAnsi="Century Gothic" w:cs="Arial"/>
          <w:color w:val="000000"/>
          <w:lang w:val="es-ES"/>
        </w:rPr>
        <w:t xml:space="preserve">la administración física por file e </w:t>
      </w:r>
      <w:r w:rsidRPr="007F0A22">
        <w:rPr>
          <w:rFonts w:ascii="Century Gothic" w:hAnsi="Century Gothic" w:cs="Arial"/>
          <w:color w:val="000000"/>
          <w:sz w:val="24"/>
          <w:szCs w:val="24"/>
          <w:lang w:val="es-ES"/>
        </w:rPr>
        <w:t xml:space="preserve">ir digitalizando de a poco la documentación que más usan. De acuerdo a lo que pudimos visualizar en </w:t>
      </w:r>
      <w:r>
        <w:rPr>
          <w:rFonts w:ascii="Century Gothic" w:hAnsi="Century Gothic" w:cs="Arial"/>
          <w:color w:val="000000"/>
          <w:lang w:val="es-ES"/>
        </w:rPr>
        <w:t xml:space="preserve">Ilga </w:t>
      </w:r>
      <w:r w:rsidRPr="007F0A22">
        <w:rPr>
          <w:rFonts w:ascii="Century Gothic" w:hAnsi="Century Gothic" w:cs="Arial"/>
          <w:color w:val="000000"/>
          <w:sz w:val="24"/>
          <w:szCs w:val="24"/>
          <w:lang w:val="es-ES"/>
        </w:rPr>
        <w:t xml:space="preserve">actualmente la compañía tiene </w:t>
      </w:r>
      <w:r>
        <w:rPr>
          <w:rFonts w:ascii="Century Gothic" w:hAnsi="Century Gothic" w:cs="Arial"/>
          <w:color w:val="000000"/>
          <w:lang w:val="es-ES"/>
        </w:rPr>
        <w:t xml:space="preserve">1 </w:t>
      </w:r>
      <w:r w:rsidRPr="007F0A22">
        <w:rPr>
          <w:rFonts w:ascii="Century Gothic" w:hAnsi="Century Gothic" w:cs="Arial"/>
          <w:color w:val="000000"/>
          <w:sz w:val="24"/>
          <w:szCs w:val="24"/>
          <w:lang w:val="es-ES"/>
        </w:rPr>
        <w:t xml:space="preserve">bodega dentro de la planta principal ubicada en </w:t>
      </w:r>
      <w:r>
        <w:rPr>
          <w:rFonts w:ascii="Century Gothic" w:hAnsi="Century Gothic" w:cs="Arial"/>
          <w:color w:val="000000"/>
          <w:lang w:val="es-ES"/>
        </w:rPr>
        <w:t xml:space="preserve">la Cdla.  Adace, </w:t>
      </w:r>
      <w:r w:rsidRPr="007F0A22">
        <w:rPr>
          <w:rFonts w:ascii="Century Gothic" w:hAnsi="Century Gothic" w:cs="Arial"/>
          <w:color w:val="000000"/>
          <w:sz w:val="24"/>
          <w:szCs w:val="24"/>
          <w:lang w:val="es-ES"/>
        </w:rPr>
        <w:t xml:space="preserve">fuera de sus instalaciones principales también poseen información </w:t>
      </w:r>
      <w:r w:rsidR="00244E20">
        <w:rPr>
          <w:rFonts w:ascii="Century Gothic" w:hAnsi="Century Gothic" w:cs="Arial"/>
          <w:color w:val="000000"/>
          <w:lang w:val="es-ES"/>
        </w:rPr>
        <w:t>que generan diariamente sus sucursales</w:t>
      </w:r>
      <w:r w:rsidRPr="007F0A22">
        <w:rPr>
          <w:rFonts w:ascii="Century Gothic" w:hAnsi="Century Gothic" w:cs="Arial"/>
          <w:color w:val="000000"/>
          <w:sz w:val="24"/>
          <w:szCs w:val="24"/>
          <w:lang w:val="es-ES"/>
        </w:rPr>
        <w:t>, esto hace que al momento de que deseen acceder a la búsqueda de alguna información se haga una situación compleja por la demora en obtenerla.  Esto denota que el crecimiento que han tenido en ventas les ha generado una situación de apremio en relación al manejo del espacio dentro de sus oficinas.</w:t>
      </w:r>
    </w:p>
    <w:p w:rsidR="00244E20" w:rsidRPr="007F0A22" w:rsidRDefault="00244E20" w:rsidP="00244E20">
      <w:pPr>
        <w:pStyle w:val="Ttulo3"/>
        <w:jc w:val="both"/>
        <w:rPr>
          <w:rFonts w:ascii="Century Gothic" w:hAnsi="Century Gothic" w:cs="Arial"/>
          <w:b/>
          <w:color w:val="000000"/>
          <w:lang w:val="es-ES"/>
        </w:rPr>
      </w:pPr>
      <w:r w:rsidRPr="00B67ADB">
        <w:rPr>
          <w:rFonts w:ascii="Century Gothic" w:hAnsi="Century Gothic" w:cs="Arial"/>
          <w:color w:val="000000"/>
          <w:lang w:val="es-ES"/>
        </w:rPr>
        <w:lastRenderedPageBreak/>
        <w:t>De lo que</w:t>
      </w:r>
      <w:r>
        <w:rPr>
          <w:rFonts w:ascii="Century Gothic" w:hAnsi="Century Gothic" w:cs="Arial"/>
          <w:color w:val="000000"/>
          <w:lang w:val="es-ES"/>
        </w:rPr>
        <w:t xml:space="preserve"> nos indicaron es que sus bodegas </w:t>
      </w:r>
      <w:r w:rsidRPr="007F0A22">
        <w:rPr>
          <w:rFonts w:ascii="Century Gothic" w:hAnsi="Century Gothic" w:cs="Arial"/>
          <w:color w:val="000000"/>
          <w:lang w:val="es-ES"/>
        </w:rPr>
        <w:t xml:space="preserve">no cuentan con la suficiente ventilación, en tiempo de lluvias </w:t>
      </w:r>
      <w:r>
        <w:rPr>
          <w:rFonts w:ascii="Century Gothic" w:hAnsi="Century Gothic" w:cs="Arial"/>
          <w:color w:val="000000"/>
          <w:lang w:val="es-ES"/>
        </w:rPr>
        <w:t xml:space="preserve">se han perjudicado mucho por la humedad y la filtración de agua </w:t>
      </w:r>
      <w:r w:rsidRPr="007F0A22">
        <w:rPr>
          <w:rFonts w:ascii="Century Gothic" w:hAnsi="Century Gothic" w:cs="Arial"/>
          <w:color w:val="000000"/>
          <w:lang w:val="es-ES"/>
        </w:rPr>
        <w:t xml:space="preserve">y han tenido problemas con cierta información que </w:t>
      </w:r>
      <w:r>
        <w:rPr>
          <w:rFonts w:ascii="Century Gothic" w:hAnsi="Century Gothic" w:cs="Arial"/>
          <w:color w:val="000000"/>
          <w:lang w:val="es-ES"/>
        </w:rPr>
        <w:t>ha sido afectada por estos motivos</w:t>
      </w:r>
      <w:r w:rsidRPr="007F0A22">
        <w:rPr>
          <w:rFonts w:ascii="Century Gothic" w:hAnsi="Century Gothic" w:cs="Arial"/>
          <w:color w:val="000000"/>
          <w:lang w:val="es-ES"/>
        </w:rPr>
        <w:t>, no mantiene</w:t>
      </w:r>
      <w:r>
        <w:rPr>
          <w:rFonts w:ascii="Century Gothic" w:hAnsi="Century Gothic" w:cs="Arial"/>
          <w:color w:val="000000"/>
          <w:lang w:val="es-ES"/>
        </w:rPr>
        <w:t>n</w:t>
      </w:r>
      <w:r w:rsidRPr="007F0A22">
        <w:rPr>
          <w:rFonts w:ascii="Century Gothic" w:hAnsi="Century Gothic" w:cs="Arial"/>
          <w:color w:val="000000"/>
          <w:lang w:val="es-ES"/>
        </w:rPr>
        <w:t xml:space="preserve"> un control de las personas que acceden a la documentación</w:t>
      </w:r>
      <w:r>
        <w:rPr>
          <w:rFonts w:ascii="Century Gothic" w:hAnsi="Century Gothic" w:cs="Arial"/>
          <w:color w:val="000000"/>
          <w:lang w:val="es-ES"/>
        </w:rPr>
        <w:t xml:space="preserve"> y cada vez que se debe guardar </w:t>
      </w:r>
      <w:r w:rsidRPr="007F0A22">
        <w:rPr>
          <w:rFonts w:ascii="Century Gothic" w:hAnsi="Century Gothic" w:cs="Arial"/>
          <w:color w:val="000000"/>
          <w:lang w:val="es-ES"/>
        </w:rPr>
        <w:t>l</w:t>
      </w:r>
      <w:r>
        <w:rPr>
          <w:rFonts w:ascii="Century Gothic" w:hAnsi="Century Gothic" w:cs="Arial"/>
          <w:color w:val="000000"/>
          <w:lang w:val="es-ES"/>
        </w:rPr>
        <w:t xml:space="preserve">os archivos desde su punto de salida </w:t>
      </w:r>
      <w:r w:rsidRPr="007F0A22">
        <w:rPr>
          <w:rFonts w:ascii="Century Gothic" w:hAnsi="Century Gothic" w:cs="Arial"/>
          <w:color w:val="000000"/>
          <w:lang w:val="es-ES"/>
        </w:rPr>
        <w:t xml:space="preserve">es imposible reubicarlas. </w:t>
      </w:r>
    </w:p>
    <w:p w:rsidR="00244E20" w:rsidRPr="007F0A22" w:rsidRDefault="00244E20" w:rsidP="00244E20">
      <w:pPr>
        <w:spacing w:after="0" w:line="240" w:lineRule="auto"/>
        <w:jc w:val="both"/>
        <w:rPr>
          <w:rFonts w:ascii="Century Gothic" w:hAnsi="Century Gothic" w:cs="Arial"/>
          <w:color w:val="000000"/>
          <w:sz w:val="24"/>
          <w:szCs w:val="24"/>
          <w:lang w:val="es-ES"/>
        </w:rPr>
      </w:pPr>
      <w:r>
        <w:rPr>
          <w:rFonts w:ascii="Century Gothic" w:hAnsi="Century Gothic" w:cs="Arial"/>
          <w:color w:val="000000"/>
          <w:sz w:val="24"/>
          <w:szCs w:val="24"/>
          <w:lang w:val="es-ES"/>
        </w:rPr>
        <w:t>L</w:t>
      </w:r>
      <w:r w:rsidRPr="007F0A22">
        <w:rPr>
          <w:rFonts w:ascii="Century Gothic" w:hAnsi="Century Gothic" w:cs="Arial"/>
          <w:color w:val="000000"/>
          <w:sz w:val="24"/>
          <w:szCs w:val="24"/>
          <w:lang w:val="es-ES"/>
        </w:rPr>
        <w:t>as bodegas carecen de las siguientes características esenciales para el correcto manejo de la información:</w:t>
      </w:r>
    </w:p>
    <w:p w:rsidR="00244E20" w:rsidRPr="007F0A22" w:rsidRDefault="00244E20" w:rsidP="00244E20">
      <w:pPr>
        <w:spacing w:after="0" w:line="240" w:lineRule="auto"/>
        <w:jc w:val="both"/>
        <w:rPr>
          <w:rFonts w:ascii="Century Gothic" w:hAnsi="Century Gothic" w:cs="Arial"/>
          <w:color w:val="000000"/>
          <w:sz w:val="24"/>
          <w:szCs w:val="24"/>
          <w:lang w:val="es-ES"/>
        </w:rPr>
      </w:pPr>
    </w:p>
    <w:p w:rsidR="00244E20" w:rsidRPr="007F0A22" w:rsidRDefault="00244E20" w:rsidP="00244E20">
      <w:pPr>
        <w:pStyle w:val="Prrafodelista"/>
        <w:numPr>
          <w:ilvl w:val="0"/>
          <w:numId w:val="3"/>
        </w:numPr>
        <w:spacing w:after="0" w:line="24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 xml:space="preserve">Todos son espacios no idóneos para la conservación de la información </w:t>
      </w:r>
    </w:p>
    <w:p w:rsidR="00244E20" w:rsidRPr="007F0A22" w:rsidRDefault="00244E20" w:rsidP="00244E20">
      <w:pPr>
        <w:pStyle w:val="Prrafodelista"/>
        <w:numPr>
          <w:ilvl w:val="0"/>
          <w:numId w:val="3"/>
        </w:numPr>
        <w:spacing w:after="0" w:line="24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Carecen de detectores de calor y humo</w:t>
      </w:r>
    </w:p>
    <w:p w:rsidR="00244E20" w:rsidRPr="007F0A22" w:rsidRDefault="00244E20" w:rsidP="00244E20">
      <w:pPr>
        <w:pStyle w:val="Prrafodelista"/>
        <w:numPr>
          <w:ilvl w:val="0"/>
          <w:numId w:val="3"/>
        </w:numPr>
        <w:spacing w:after="0" w:line="24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Carecen de acceso codificado a las bodegas</w:t>
      </w:r>
    </w:p>
    <w:p w:rsidR="00244E20" w:rsidRPr="007F0A22" w:rsidRDefault="00244E20" w:rsidP="00244E20">
      <w:pPr>
        <w:pStyle w:val="Prrafodelista"/>
        <w:numPr>
          <w:ilvl w:val="0"/>
          <w:numId w:val="3"/>
        </w:numPr>
        <w:spacing w:after="0" w:line="24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No tienen una bitácora para llevar el registro de quien utiliza la información</w:t>
      </w:r>
    </w:p>
    <w:p w:rsidR="00244E20" w:rsidRPr="007F0A22" w:rsidRDefault="00244E20" w:rsidP="00244E20">
      <w:pPr>
        <w:pStyle w:val="Prrafodelista"/>
        <w:numPr>
          <w:ilvl w:val="0"/>
          <w:numId w:val="3"/>
        </w:numPr>
        <w:spacing w:after="0" w:line="24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Cada persona debe de ir a buscar la información cuando la necesita</w:t>
      </w:r>
    </w:p>
    <w:p w:rsidR="00244E20" w:rsidRPr="007F0A22" w:rsidRDefault="00244E20" w:rsidP="00244E20">
      <w:pPr>
        <w:pStyle w:val="Prrafodelista"/>
        <w:spacing w:after="0" w:line="240" w:lineRule="auto"/>
        <w:jc w:val="both"/>
        <w:rPr>
          <w:rFonts w:ascii="Century Gothic" w:hAnsi="Century Gothic" w:cs="Arial"/>
          <w:color w:val="000000"/>
          <w:sz w:val="24"/>
          <w:szCs w:val="24"/>
          <w:lang w:val="es-ES"/>
        </w:rPr>
      </w:pPr>
    </w:p>
    <w:p w:rsidR="00244E20" w:rsidRPr="007F0A22" w:rsidRDefault="00244E20" w:rsidP="00244E20">
      <w:pPr>
        <w:spacing w:after="0" w:line="24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Un tema importante a resaltar también es el riesgo que como compañía están incurriendo al tener esta información internamente. El papel es un documento altamente inflamable que si es guardado en un lugar no hecho para este propósito podría generar los siguientes riesgos:</w:t>
      </w:r>
    </w:p>
    <w:p w:rsidR="00244E20" w:rsidRPr="007F0A22" w:rsidRDefault="00244E20" w:rsidP="00244E20">
      <w:pPr>
        <w:spacing w:after="0" w:line="240" w:lineRule="auto"/>
        <w:jc w:val="both"/>
        <w:rPr>
          <w:rFonts w:ascii="Century Gothic" w:hAnsi="Century Gothic" w:cs="Arial"/>
          <w:color w:val="000000"/>
          <w:sz w:val="24"/>
          <w:szCs w:val="24"/>
          <w:lang w:val="es-ES"/>
        </w:rPr>
      </w:pPr>
    </w:p>
    <w:p w:rsidR="00244E20" w:rsidRPr="007F0A22" w:rsidRDefault="00244E20" w:rsidP="00244E20">
      <w:pPr>
        <w:pStyle w:val="Prrafodelista"/>
        <w:numPr>
          <w:ilvl w:val="0"/>
          <w:numId w:val="4"/>
        </w:numPr>
        <w:spacing w:after="0" w:line="24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Incendio no sólo del área sino de todas las oficinas</w:t>
      </w:r>
    </w:p>
    <w:p w:rsidR="00244E20" w:rsidRPr="007F0A22" w:rsidRDefault="00244E20" w:rsidP="00244E20">
      <w:pPr>
        <w:pStyle w:val="Prrafodelista"/>
        <w:numPr>
          <w:ilvl w:val="0"/>
          <w:numId w:val="4"/>
        </w:numPr>
        <w:spacing w:after="0" w:line="24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No cobertura de las pólizas de seguros al tener cosas que no son intrínsecas al giro del negocio</w:t>
      </w:r>
    </w:p>
    <w:p w:rsidR="00092EE9" w:rsidRPr="00C67AE1" w:rsidRDefault="00092EE9" w:rsidP="005C15AD">
      <w:pPr>
        <w:pStyle w:val="Sinespaciado"/>
        <w:jc w:val="both"/>
        <w:rPr>
          <w:rFonts w:ascii="Century Gothic" w:hAnsi="Century Gothic" w:cs="Arial"/>
          <w:color w:val="000000"/>
          <w:sz w:val="24"/>
          <w:szCs w:val="24"/>
          <w:lang w:val="es-ES"/>
        </w:rPr>
      </w:pPr>
    </w:p>
    <w:p w:rsidR="00244E20" w:rsidRDefault="00244E20" w:rsidP="00244E20">
      <w:p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 xml:space="preserve">De la </w:t>
      </w:r>
      <w:r>
        <w:rPr>
          <w:rFonts w:ascii="Century Gothic" w:hAnsi="Century Gothic" w:cs="Arial"/>
          <w:color w:val="000000"/>
          <w:sz w:val="24"/>
          <w:szCs w:val="24"/>
          <w:lang w:val="es-ES_tradnl"/>
        </w:rPr>
        <w:t xml:space="preserve">visita </w:t>
      </w:r>
      <w:r w:rsidRPr="007F0A22">
        <w:rPr>
          <w:rFonts w:ascii="Century Gothic" w:hAnsi="Century Gothic" w:cs="Arial"/>
          <w:color w:val="000000"/>
          <w:sz w:val="24"/>
          <w:szCs w:val="24"/>
          <w:lang w:val="es-ES_tradnl"/>
        </w:rPr>
        <w:t xml:space="preserve">realizada hemos concluido con los ejecutivos de </w:t>
      </w:r>
      <w:r>
        <w:rPr>
          <w:rFonts w:ascii="Century Gothic" w:hAnsi="Century Gothic" w:cs="Arial"/>
          <w:color w:val="000000"/>
          <w:sz w:val="24"/>
          <w:szCs w:val="24"/>
          <w:lang w:val="es-ES_tradnl"/>
        </w:rPr>
        <w:t>ILGA</w:t>
      </w:r>
      <w:r w:rsidRPr="007F0A22">
        <w:rPr>
          <w:rFonts w:ascii="Century Gothic" w:hAnsi="Century Gothic" w:cs="Arial"/>
          <w:color w:val="000000"/>
          <w:sz w:val="24"/>
          <w:szCs w:val="24"/>
          <w:lang w:val="es-ES_tradnl"/>
        </w:rPr>
        <w:t xml:space="preserve"> que es necesario realizar lo siguiente:</w:t>
      </w:r>
    </w:p>
    <w:p w:rsidR="00244E20" w:rsidRDefault="00244E20" w:rsidP="00244E20">
      <w:pPr>
        <w:spacing w:after="0" w:line="240" w:lineRule="auto"/>
        <w:jc w:val="both"/>
        <w:rPr>
          <w:rFonts w:ascii="Century Gothic" w:hAnsi="Century Gothic" w:cs="Arial"/>
          <w:color w:val="000000"/>
          <w:sz w:val="24"/>
          <w:szCs w:val="24"/>
          <w:lang w:val="es-ES_tradnl"/>
        </w:rPr>
      </w:pPr>
    </w:p>
    <w:p w:rsidR="00244E20" w:rsidRPr="007F0A22" w:rsidRDefault="00244E20" w:rsidP="00244E20">
      <w:pPr>
        <w:pStyle w:val="Prrafodelista"/>
        <w:numPr>
          <w:ilvl w:val="0"/>
          <w:numId w:val="5"/>
        </w:num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Ordenamiento, clasificación e inventario de la información física:</w:t>
      </w:r>
    </w:p>
    <w:p w:rsidR="00244E20" w:rsidRPr="007F0A22" w:rsidRDefault="00244E20" w:rsidP="00244E20">
      <w:pPr>
        <w:pStyle w:val="Prrafodelista"/>
        <w:numPr>
          <w:ilvl w:val="1"/>
          <w:numId w:val="5"/>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Indexamiento </w:t>
      </w:r>
      <w:r w:rsidR="00385DD8">
        <w:rPr>
          <w:rFonts w:ascii="Century Gothic" w:hAnsi="Century Gothic" w:cs="Arial"/>
          <w:color w:val="000000"/>
          <w:sz w:val="24"/>
          <w:szCs w:val="24"/>
          <w:lang w:val="es-ES_tradnl"/>
        </w:rPr>
        <w:t>de 1495</w:t>
      </w:r>
      <w:r w:rsidRPr="007F0A22">
        <w:rPr>
          <w:rFonts w:ascii="Century Gothic" w:hAnsi="Century Gothic" w:cs="Arial"/>
          <w:color w:val="000000"/>
          <w:sz w:val="24"/>
          <w:szCs w:val="24"/>
          <w:lang w:val="es-ES_tradnl"/>
        </w:rPr>
        <w:t xml:space="preserve"> cajas de información</w:t>
      </w:r>
      <w:r>
        <w:rPr>
          <w:rFonts w:ascii="Century Gothic" w:hAnsi="Century Gothic" w:cs="Arial"/>
          <w:color w:val="000000"/>
          <w:sz w:val="24"/>
          <w:szCs w:val="24"/>
          <w:lang w:val="es-ES_tradnl"/>
        </w:rPr>
        <w:t xml:space="preserve"> (aprox) </w:t>
      </w:r>
    </w:p>
    <w:p w:rsidR="00244E20" w:rsidRPr="007F0A22" w:rsidRDefault="00244E20" w:rsidP="00244E20">
      <w:pPr>
        <w:pStyle w:val="Prrafodelista"/>
        <w:numPr>
          <w:ilvl w:val="1"/>
          <w:numId w:val="5"/>
        </w:num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 xml:space="preserve">Codificación de </w:t>
      </w:r>
      <w:r w:rsidR="00385DD8">
        <w:rPr>
          <w:rFonts w:ascii="Century Gothic" w:hAnsi="Century Gothic" w:cs="Arial"/>
          <w:color w:val="000000"/>
          <w:sz w:val="24"/>
          <w:szCs w:val="24"/>
          <w:lang w:val="es-ES_tradnl"/>
        </w:rPr>
        <w:t>1495</w:t>
      </w:r>
      <w:r w:rsidRPr="007F0A22">
        <w:rPr>
          <w:rFonts w:ascii="Century Gothic" w:hAnsi="Century Gothic" w:cs="Arial"/>
          <w:color w:val="000000"/>
          <w:sz w:val="24"/>
          <w:szCs w:val="24"/>
          <w:lang w:val="es-ES_tradnl"/>
        </w:rPr>
        <w:t xml:space="preserve"> cajas de información</w:t>
      </w:r>
    </w:p>
    <w:p w:rsidR="00244E20" w:rsidRDefault="00385DD8" w:rsidP="00244E20">
      <w:pPr>
        <w:pStyle w:val="Prrafodelista"/>
        <w:numPr>
          <w:ilvl w:val="1"/>
          <w:numId w:val="5"/>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Indexación de 8.970</w:t>
      </w:r>
      <w:r w:rsidR="00244E20" w:rsidRPr="007F0A22">
        <w:rPr>
          <w:rFonts w:ascii="Century Gothic" w:hAnsi="Century Gothic" w:cs="Arial"/>
          <w:color w:val="000000"/>
          <w:sz w:val="24"/>
          <w:szCs w:val="24"/>
          <w:lang w:val="es-ES_tradnl"/>
        </w:rPr>
        <w:t xml:space="preserve"> files adicionales</w:t>
      </w:r>
      <w:r w:rsidR="00545E3D">
        <w:rPr>
          <w:rFonts w:ascii="Century Gothic" w:hAnsi="Century Gothic" w:cs="Arial"/>
          <w:color w:val="000000"/>
          <w:sz w:val="24"/>
          <w:szCs w:val="24"/>
          <w:lang w:val="es-ES_tradnl"/>
        </w:rPr>
        <w:t xml:space="preserve"> (aprox) </w:t>
      </w:r>
    </w:p>
    <w:p w:rsidR="00244E20" w:rsidRPr="007F0A22" w:rsidRDefault="00244E20" w:rsidP="00244E20">
      <w:pPr>
        <w:pStyle w:val="Prrafodelista"/>
        <w:spacing w:after="0" w:line="240" w:lineRule="auto"/>
        <w:ind w:left="1440"/>
        <w:jc w:val="both"/>
        <w:rPr>
          <w:rFonts w:ascii="Century Gothic" w:hAnsi="Century Gothic" w:cs="Arial"/>
          <w:color w:val="000000"/>
          <w:sz w:val="24"/>
          <w:szCs w:val="24"/>
          <w:lang w:val="es-ES_tradnl"/>
        </w:rPr>
      </w:pPr>
    </w:p>
    <w:p w:rsidR="00244E20" w:rsidRPr="007F0A22" w:rsidRDefault="00545E3D" w:rsidP="00244E20">
      <w:pPr>
        <w:pStyle w:val="Prrafodelista"/>
        <w:numPr>
          <w:ilvl w:val="0"/>
          <w:numId w:val="6"/>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Los documentos a custodiar serían los siguientes</w:t>
      </w:r>
      <w:r w:rsidR="00244E20" w:rsidRPr="007F0A22">
        <w:rPr>
          <w:rFonts w:ascii="Century Gothic" w:hAnsi="Century Gothic" w:cs="Arial"/>
          <w:color w:val="000000"/>
          <w:sz w:val="24"/>
          <w:szCs w:val="24"/>
          <w:lang w:val="es-ES_tradnl"/>
        </w:rPr>
        <w:t xml:space="preserve">: </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Facturas</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Órdenes de Compra</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Solicitud de Crédito.</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Pagaré</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Letra de Cambio</w:t>
      </w:r>
    </w:p>
    <w:p w:rsidR="00545E3D" w:rsidRPr="00545E3D" w:rsidRDefault="00545E3D" w:rsidP="00545E3D">
      <w:pPr>
        <w:pStyle w:val="Default"/>
        <w:numPr>
          <w:ilvl w:val="0"/>
          <w:numId w:val="10"/>
        </w:numPr>
        <w:rPr>
          <w:rFonts w:ascii="Century Gothic" w:hAnsi="Century Gothic" w:cs="Arial"/>
        </w:rPr>
      </w:pPr>
      <w:r w:rsidRPr="00C67AE1">
        <w:rPr>
          <w:rFonts w:ascii="Century Gothic" w:hAnsi="Century Gothic" w:cs="Arial"/>
        </w:rPr>
        <w:t>Contrato de Dominio.</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Pagos a Proveedor</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Recursos Humanos</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 xml:space="preserve">Comprobante de Egreso </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lastRenderedPageBreak/>
        <w:t>Balances</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Liquidación aduaneros</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Guías de remisión</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Nota de crédito</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Nota de debito</w:t>
      </w:r>
    </w:p>
    <w:p w:rsidR="00244E20" w:rsidRPr="007F0A22" w:rsidRDefault="00545E3D" w:rsidP="00545E3D">
      <w:pPr>
        <w:pStyle w:val="Prrafodelista"/>
        <w:numPr>
          <w:ilvl w:val="0"/>
          <w:numId w:val="10"/>
        </w:numPr>
        <w:spacing w:after="0" w:line="240" w:lineRule="auto"/>
        <w:jc w:val="both"/>
        <w:rPr>
          <w:rFonts w:ascii="Century Gothic" w:hAnsi="Century Gothic" w:cs="Arial"/>
          <w:color w:val="000000"/>
          <w:sz w:val="24"/>
          <w:szCs w:val="24"/>
          <w:lang w:val="es-ES_tradnl"/>
        </w:rPr>
      </w:pPr>
      <w:r w:rsidRPr="00C67AE1">
        <w:rPr>
          <w:rFonts w:ascii="Century Gothic" w:hAnsi="Century Gothic" w:cs="Arial"/>
          <w:sz w:val="24"/>
          <w:szCs w:val="24"/>
        </w:rPr>
        <w:t xml:space="preserve">Liquidación de </w:t>
      </w:r>
      <w:r>
        <w:rPr>
          <w:rFonts w:ascii="Century Gothic" w:hAnsi="Century Gothic" w:cs="Arial"/>
          <w:sz w:val="24"/>
          <w:szCs w:val="24"/>
        </w:rPr>
        <w:t>Compra</w:t>
      </w:r>
    </w:p>
    <w:p w:rsidR="005C15AD" w:rsidRPr="00244E20" w:rsidRDefault="005C15AD" w:rsidP="005C15AD">
      <w:pPr>
        <w:pStyle w:val="Sinespaciado"/>
        <w:jc w:val="both"/>
        <w:rPr>
          <w:rFonts w:ascii="Century Gothic" w:hAnsi="Century Gothic" w:cs="Arial"/>
          <w:color w:val="000000"/>
          <w:sz w:val="24"/>
          <w:szCs w:val="24"/>
          <w:lang w:val="es-ES_tradnl"/>
        </w:rPr>
      </w:pPr>
    </w:p>
    <w:p w:rsidR="00545E3D" w:rsidRPr="005F5DB7" w:rsidRDefault="00545E3D" w:rsidP="00545E3D">
      <w:pPr>
        <w:pStyle w:val="Sinespaciado"/>
        <w:jc w:val="both"/>
        <w:rPr>
          <w:rFonts w:ascii="Century Gothic" w:hAnsi="Century Gothic" w:cstheme="minorHAnsi"/>
          <w:b/>
          <w:sz w:val="24"/>
          <w:szCs w:val="24"/>
          <w:lang w:val="es-MX"/>
        </w:rPr>
      </w:pPr>
      <w:r w:rsidRPr="005F5DB7">
        <w:rPr>
          <w:rFonts w:ascii="Century Gothic" w:hAnsi="Century Gothic" w:cstheme="minorHAnsi"/>
          <w:b/>
          <w:sz w:val="24"/>
          <w:szCs w:val="24"/>
          <w:lang w:val="es-MX"/>
        </w:rPr>
        <w:t>Propuesta de Solución</w:t>
      </w:r>
    </w:p>
    <w:p w:rsidR="00545E3D" w:rsidRPr="007F0A22" w:rsidRDefault="00545E3D" w:rsidP="00545E3D">
      <w:pPr>
        <w:pStyle w:val="Sinespaciado"/>
        <w:jc w:val="both"/>
        <w:rPr>
          <w:rFonts w:ascii="Century Gothic" w:hAnsi="Century Gothic" w:cstheme="minorHAnsi"/>
          <w:b/>
          <w:sz w:val="24"/>
          <w:szCs w:val="24"/>
          <w:lang w:val="es-MX"/>
        </w:rPr>
      </w:pPr>
    </w:p>
    <w:p w:rsidR="00545E3D" w:rsidRPr="007F0A22" w:rsidRDefault="00545E3D" w:rsidP="00545E3D">
      <w:pPr>
        <w:pStyle w:val="Sinespaciado"/>
        <w:jc w:val="both"/>
        <w:rPr>
          <w:rFonts w:ascii="Century Gothic" w:hAnsi="Century Gothic" w:cstheme="minorHAnsi"/>
          <w:sz w:val="24"/>
          <w:szCs w:val="24"/>
          <w:lang w:val="es-MX"/>
        </w:rPr>
      </w:pPr>
      <w:r w:rsidRPr="007F0A22">
        <w:rPr>
          <w:rFonts w:ascii="Century Gothic" w:hAnsi="Century Gothic" w:cstheme="minorHAnsi"/>
          <w:sz w:val="24"/>
          <w:szCs w:val="24"/>
          <w:lang w:val="es-MX"/>
        </w:rPr>
        <w:t xml:space="preserve">La solución propuesta </w:t>
      </w:r>
      <w:r>
        <w:rPr>
          <w:rFonts w:ascii="Century Gothic" w:hAnsi="Century Gothic" w:cstheme="minorHAnsi"/>
          <w:sz w:val="24"/>
          <w:szCs w:val="24"/>
          <w:lang w:val="es-MX"/>
        </w:rPr>
        <w:t>ILGA</w:t>
      </w:r>
      <w:r w:rsidRPr="007F0A22">
        <w:rPr>
          <w:rFonts w:ascii="Century Gothic" w:hAnsi="Century Gothic" w:cstheme="minorHAnsi"/>
          <w:sz w:val="24"/>
          <w:szCs w:val="24"/>
          <w:lang w:val="es-MX"/>
        </w:rPr>
        <w:t xml:space="preserve"> consiste en ofrecerles una solución que consiga de manera inmediata la liberación del espacio que actualmente lo tiene</w:t>
      </w:r>
      <w:r>
        <w:rPr>
          <w:rFonts w:ascii="Century Gothic" w:hAnsi="Century Gothic" w:cstheme="minorHAnsi"/>
          <w:sz w:val="24"/>
          <w:szCs w:val="24"/>
          <w:lang w:val="es-MX"/>
        </w:rPr>
        <w:t>n al tope dentro de sus bodegas</w:t>
      </w:r>
      <w:r w:rsidRPr="007F0A22">
        <w:rPr>
          <w:rFonts w:ascii="Century Gothic" w:hAnsi="Century Gothic" w:cstheme="minorHAnsi"/>
          <w:sz w:val="24"/>
          <w:szCs w:val="24"/>
          <w:lang w:val="es-MX"/>
        </w:rPr>
        <w:t xml:space="preserve">. Proponernos trasladar esta información a los centros de acopio de información de tal manera que con una correcta custodia garantizar mayor longevidad de la información. </w:t>
      </w:r>
    </w:p>
    <w:p w:rsidR="00545E3D" w:rsidRPr="007F0A22" w:rsidRDefault="00545E3D" w:rsidP="00545E3D">
      <w:pPr>
        <w:pStyle w:val="Sinespaciado"/>
        <w:jc w:val="both"/>
        <w:rPr>
          <w:rFonts w:ascii="Century Gothic" w:hAnsi="Century Gothic" w:cstheme="minorHAnsi"/>
          <w:sz w:val="24"/>
          <w:szCs w:val="24"/>
          <w:lang w:val="es-MX"/>
        </w:rPr>
      </w:pPr>
    </w:p>
    <w:p w:rsidR="00545E3D" w:rsidRPr="007F0A22" w:rsidRDefault="00545E3D" w:rsidP="00545E3D">
      <w:pPr>
        <w:pStyle w:val="Sinespaciado"/>
        <w:jc w:val="both"/>
        <w:rPr>
          <w:rFonts w:ascii="Century Gothic" w:hAnsi="Century Gothic" w:cstheme="minorHAnsi"/>
          <w:sz w:val="24"/>
          <w:szCs w:val="24"/>
          <w:lang w:val="es-MX"/>
        </w:rPr>
      </w:pPr>
      <w:r w:rsidRPr="007F0A22">
        <w:rPr>
          <w:rFonts w:ascii="Century Gothic" w:hAnsi="Century Gothic" w:cstheme="minorHAnsi"/>
          <w:sz w:val="24"/>
          <w:szCs w:val="24"/>
          <w:lang w:val="es-MX"/>
        </w:rPr>
        <w:t>Por otro lad</w:t>
      </w:r>
      <w:r>
        <w:rPr>
          <w:rFonts w:ascii="Century Gothic" w:hAnsi="Century Gothic" w:cstheme="minorHAnsi"/>
          <w:sz w:val="24"/>
          <w:szCs w:val="24"/>
          <w:lang w:val="es-MX"/>
        </w:rPr>
        <w:t xml:space="preserve">o, la idea es dotar a </w:t>
      </w:r>
      <w:r w:rsidR="00AB227D">
        <w:rPr>
          <w:rFonts w:ascii="Century Gothic" w:hAnsi="Century Gothic" w:cstheme="minorHAnsi"/>
          <w:sz w:val="24"/>
          <w:szCs w:val="24"/>
          <w:lang w:val="es-MX"/>
        </w:rPr>
        <w:t xml:space="preserve">ILGA </w:t>
      </w:r>
      <w:r w:rsidRPr="007F0A22">
        <w:rPr>
          <w:rFonts w:ascii="Century Gothic" w:hAnsi="Century Gothic" w:cstheme="minorHAnsi"/>
          <w:sz w:val="24"/>
          <w:szCs w:val="24"/>
          <w:lang w:val="es-MX"/>
        </w:rPr>
        <w:t>con tecnología de punta para el manejo eficiente de la información otorgándoles un software de gestión de integral de información física que les permita lo siguiente:</w:t>
      </w:r>
    </w:p>
    <w:p w:rsidR="00545E3D" w:rsidRPr="007F0A22" w:rsidRDefault="00545E3D" w:rsidP="00545E3D">
      <w:pPr>
        <w:pStyle w:val="Sinespaciado"/>
        <w:jc w:val="both"/>
        <w:rPr>
          <w:rFonts w:ascii="Century Gothic" w:hAnsi="Century Gothic" w:cstheme="minorHAnsi"/>
          <w:sz w:val="24"/>
          <w:szCs w:val="24"/>
          <w:lang w:val="es-MX"/>
        </w:rPr>
      </w:pPr>
    </w:p>
    <w:p w:rsidR="00545E3D" w:rsidRPr="007F0A22" w:rsidRDefault="00545E3D" w:rsidP="00545E3D">
      <w:pPr>
        <w:pStyle w:val="Sinespaciado"/>
        <w:numPr>
          <w:ilvl w:val="0"/>
          <w:numId w:val="11"/>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t>Manejo remoto de la información a través de nuestra plataforma</w:t>
      </w:r>
    </w:p>
    <w:p w:rsidR="00545E3D" w:rsidRPr="007F0A22" w:rsidRDefault="00545E3D" w:rsidP="00545E3D">
      <w:pPr>
        <w:pStyle w:val="Sinespaciado"/>
        <w:numPr>
          <w:ilvl w:val="0"/>
          <w:numId w:val="11"/>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t>Bitácora de registro de manejo de la información</w:t>
      </w:r>
    </w:p>
    <w:p w:rsidR="00545E3D" w:rsidRPr="007F0A22" w:rsidRDefault="00545E3D" w:rsidP="00545E3D">
      <w:pPr>
        <w:pStyle w:val="Sinespaciado"/>
        <w:numPr>
          <w:ilvl w:val="0"/>
          <w:numId w:val="11"/>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t>Integral el manejo físico, digital y de destrucción en una sola herramienta</w:t>
      </w:r>
    </w:p>
    <w:p w:rsidR="00545E3D" w:rsidRPr="007F0A22" w:rsidRDefault="00545E3D" w:rsidP="00545E3D">
      <w:pPr>
        <w:pStyle w:val="Sinespaciado"/>
        <w:jc w:val="both"/>
        <w:rPr>
          <w:rFonts w:ascii="Century Gothic" w:hAnsi="Century Gothic" w:cstheme="minorHAnsi"/>
          <w:sz w:val="24"/>
          <w:szCs w:val="24"/>
          <w:lang w:val="es-MX"/>
        </w:rPr>
      </w:pPr>
    </w:p>
    <w:p w:rsidR="00545E3D" w:rsidRPr="007F0A22" w:rsidRDefault="00545E3D" w:rsidP="00545E3D">
      <w:pPr>
        <w:pStyle w:val="Sinespaciado"/>
        <w:jc w:val="both"/>
        <w:rPr>
          <w:rFonts w:ascii="Century Gothic" w:hAnsi="Century Gothic" w:cstheme="minorHAnsi"/>
          <w:sz w:val="24"/>
          <w:szCs w:val="24"/>
          <w:lang w:val="es-MX"/>
        </w:rPr>
      </w:pPr>
      <w:r w:rsidRPr="007F0A22">
        <w:rPr>
          <w:rFonts w:ascii="Century Gothic" w:hAnsi="Century Gothic" w:cstheme="minorHAnsi"/>
          <w:sz w:val="24"/>
          <w:szCs w:val="24"/>
          <w:lang w:val="es-MX"/>
        </w:rPr>
        <w:t>Para poder implementar esta solución se proponen los siguientes servicios:</w:t>
      </w:r>
    </w:p>
    <w:p w:rsidR="00545E3D" w:rsidRPr="007F0A22" w:rsidRDefault="00545E3D" w:rsidP="00545E3D">
      <w:pPr>
        <w:pStyle w:val="Sinespaciado"/>
        <w:jc w:val="both"/>
        <w:rPr>
          <w:rFonts w:ascii="Century Gothic" w:hAnsi="Century Gothic" w:cstheme="minorHAnsi"/>
          <w:b/>
          <w:sz w:val="24"/>
          <w:szCs w:val="24"/>
          <w:lang w:val="es-MX"/>
        </w:rPr>
      </w:pPr>
    </w:p>
    <w:p w:rsidR="00545E3D" w:rsidRPr="007F0A22" w:rsidRDefault="00545E3D" w:rsidP="00545E3D">
      <w:pPr>
        <w:pStyle w:val="Sinespaciado"/>
        <w:numPr>
          <w:ilvl w:val="0"/>
          <w:numId w:val="12"/>
        </w:numPr>
        <w:jc w:val="both"/>
        <w:rPr>
          <w:rFonts w:ascii="Century Gothic" w:hAnsi="Century Gothic" w:cstheme="minorHAnsi"/>
          <w:sz w:val="24"/>
          <w:szCs w:val="24"/>
        </w:rPr>
      </w:pPr>
      <w:r w:rsidRPr="007F0A22">
        <w:rPr>
          <w:rFonts w:ascii="Century Gothic" w:hAnsi="Century Gothic" w:cstheme="minorHAnsi"/>
          <w:sz w:val="24"/>
          <w:szCs w:val="24"/>
        </w:rPr>
        <w:t xml:space="preserve">Kit de almacenamiento: </w:t>
      </w:r>
    </w:p>
    <w:p w:rsidR="00545E3D" w:rsidRPr="007F0A22" w:rsidRDefault="00545E3D" w:rsidP="00545E3D">
      <w:pPr>
        <w:pStyle w:val="Sinespaciado"/>
        <w:numPr>
          <w:ilvl w:val="1"/>
          <w:numId w:val="12"/>
        </w:numPr>
        <w:jc w:val="both"/>
        <w:rPr>
          <w:rFonts w:ascii="Century Gothic" w:hAnsi="Century Gothic" w:cstheme="minorHAnsi"/>
          <w:sz w:val="24"/>
          <w:szCs w:val="24"/>
        </w:rPr>
      </w:pPr>
      <w:r w:rsidRPr="007F0A22">
        <w:rPr>
          <w:rFonts w:ascii="Century Gothic" w:hAnsi="Century Gothic" w:cstheme="minorHAnsi"/>
          <w:sz w:val="24"/>
          <w:szCs w:val="24"/>
        </w:rPr>
        <w:t xml:space="preserve">DataSolutions propone el almacenamiento </w:t>
      </w:r>
      <w:r>
        <w:rPr>
          <w:rFonts w:ascii="Century Gothic" w:hAnsi="Century Gothic" w:cstheme="minorHAnsi"/>
          <w:sz w:val="24"/>
          <w:szCs w:val="24"/>
        </w:rPr>
        <w:t xml:space="preserve">de la información de </w:t>
      </w:r>
      <w:r w:rsidR="00AB227D">
        <w:rPr>
          <w:rFonts w:ascii="Century Gothic" w:hAnsi="Century Gothic" w:cstheme="minorHAnsi"/>
          <w:sz w:val="24"/>
          <w:szCs w:val="24"/>
        </w:rPr>
        <w:t xml:space="preserve">ILGA </w:t>
      </w:r>
      <w:r w:rsidRPr="007F0A22">
        <w:rPr>
          <w:rFonts w:ascii="Century Gothic" w:hAnsi="Century Gothic" w:cstheme="minorHAnsi"/>
          <w:sz w:val="24"/>
          <w:szCs w:val="24"/>
        </w:rPr>
        <w:t>dentro de nuestros dispositivos de almacenamiento de información. Estos dispositivos están hechos únicamente para el almacenamiento de información.</w:t>
      </w:r>
    </w:p>
    <w:p w:rsidR="00545E3D" w:rsidRPr="007F0A22" w:rsidRDefault="00545E3D" w:rsidP="00545E3D">
      <w:pPr>
        <w:pStyle w:val="Sinespaciado"/>
        <w:numPr>
          <w:ilvl w:val="0"/>
          <w:numId w:val="12"/>
        </w:numPr>
        <w:jc w:val="both"/>
        <w:rPr>
          <w:rFonts w:ascii="Century Gothic" w:hAnsi="Century Gothic" w:cstheme="minorHAnsi"/>
          <w:sz w:val="24"/>
          <w:szCs w:val="24"/>
        </w:rPr>
      </w:pPr>
      <w:r w:rsidRPr="007F0A22">
        <w:rPr>
          <w:rFonts w:ascii="Century Gothic" w:hAnsi="Century Gothic" w:cstheme="minorHAnsi"/>
          <w:sz w:val="24"/>
          <w:szCs w:val="24"/>
        </w:rPr>
        <w:t>Ordenamiento e indexación</w:t>
      </w:r>
    </w:p>
    <w:p w:rsidR="00545E3D" w:rsidRPr="007F0A22" w:rsidRDefault="00545E3D" w:rsidP="00545E3D">
      <w:pPr>
        <w:pStyle w:val="Sinespaciado"/>
        <w:numPr>
          <w:ilvl w:val="1"/>
          <w:numId w:val="12"/>
        </w:numPr>
        <w:jc w:val="both"/>
        <w:rPr>
          <w:rFonts w:ascii="Century Gothic" w:hAnsi="Century Gothic" w:cstheme="minorHAnsi"/>
          <w:sz w:val="24"/>
          <w:szCs w:val="24"/>
        </w:rPr>
      </w:pPr>
      <w:r w:rsidRPr="007F0A22">
        <w:rPr>
          <w:rFonts w:ascii="Century Gothic" w:hAnsi="Century Gothic" w:cstheme="minorHAnsi"/>
          <w:sz w:val="24"/>
          <w:szCs w:val="24"/>
        </w:rPr>
        <w:t>Ordenamiento por caja: Se coloca un detalle general de lo que contiene cada una de las cajas en el código de barras que se la compañía asigna a cada una de sus unidades de almacenamiento.</w:t>
      </w:r>
    </w:p>
    <w:p w:rsidR="00545E3D" w:rsidRDefault="00545E3D" w:rsidP="00545E3D">
      <w:pPr>
        <w:pStyle w:val="Sinespaciado"/>
        <w:numPr>
          <w:ilvl w:val="1"/>
          <w:numId w:val="12"/>
        </w:numPr>
        <w:jc w:val="both"/>
        <w:rPr>
          <w:rFonts w:ascii="Century Gothic" w:hAnsi="Century Gothic" w:cstheme="minorHAnsi"/>
          <w:sz w:val="24"/>
          <w:szCs w:val="24"/>
        </w:rPr>
      </w:pPr>
      <w:r w:rsidRPr="007F0A22">
        <w:rPr>
          <w:rFonts w:ascii="Century Gothic" w:hAnsi="Century Gothic" w:cstheme="minorHAnsi"/>
          <w:sz w:val="24"/>
          <w:szCs w:val="24"/>
        </w:rPr>
        <w:t>Ordenamiento por File: Se coloca un detalle general de lo que contiene cad</w:t>
      </w:r>
      <w:r>
        <w:rPr>
          <w:rFonts w:ascii="Century Gothic" w:hAnsi="Century Gothic" w:cstheme="minorHAnsi"/>
          <w:sz w:val="24"/>
          <w:szCs w:val="24"/>
        </w:rPr>
        <w:t xml:space="preserve">a uno de los files de </w:t>
      </w:r>
      <w:r w:rsidR="00AB227D">
        <w:rPr>
          <w:rFonts w:ascii="Century Gothic" w:hAnsi="Century Gothic" w:cstheme="minorHAnsi"/>
          <w:sz w:val="24"/>
          <w:szCs w:val="24"/>
        </w:rPr>
        <w:t>ILGA</w:t>
      </w:r>
      <w:r w:rsidRPr="007F0A22">
        <w:rPr>
          <w:rFonts w:ascii="Century Gothic" w:hAnsi="Century Gothic" w:cstheme="minorHAnsi"/>
          <w:sz w:val="24"/>
          <w:szCs w:val="24"/>
        </w:rPr>
        <w:t>. 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rsidR="009C1F21" w:rsidRDefault="009C1F21" w:rsidP="009C1F21">
      <w:pPr>
        <w:pStyle w:val="Sinespaciado"/>
        <w:jc w:val="both"/>
        <w:rPr>
          <w:rFonts w:ascii="Century Gothic" w:hAnsi="Century Gothic" w:cstheme="minorHAnsi"/>
          <w:sz w:val="24"/>
          <w:szCs w:val="24"/>
        </w:rPr>
      </w:pPr>
    </w:p>
    <w:p w:rsidR="009C1F21" w:rsidRDefault="009C1F21" w:rsidP="009C1F21">
      <w:pPr>
        <w:pStyle w:val="Sinespaciado"/>
        <w:jc w:val="both"/>
        <w:rPr>
          <w:rFonts w:ascii="Century Gothic" w:hAnsi="Century Gothic" w:cstheme="minorHAnsi"/>
          <w:sz w:val="24"/>
          <w:szCs w:val="24"/>
        </w:rPr>
      </w:pPr>
    </w:p>
    <w:p w:rsidR="00385DD8" w:rsidRDefault="00385DD8" w:rsidP="009C1F21">
      <w:pPr>
        <w:pStyle w:val="Sinespaciado"/>
        <w:jc w:val="both"/>
        <w:rPr>
          <w:rFonts w:ascii="Century Gothic" w:hAnsi="Century Gothic" w:cstheme="minorHAnsi"/>
          <w:sz w:val="24"/>
          <w:szCs w:val="24"/>
        </w:rPr>
      </w:pPr>
    </w:p>
    <w:p w:rsidR="00385DD8" w:rsidRPr="007F0A22" w:rsidRDefault="00385DD8" w:rsidP="009C1F21">
      <w:pPr>
        <w:pStyle w:val="Sinespaciado"/>
        <w:jc w:val="both"/>
        <w:rPr>
          <w:rFonts w:ascii="Century Gothic" w:hAnsi="Century Gothic" w:cstheme="minorHAnsi"/>
          <w:sz w:val="24"/>
          <w:szCs w:val="24"/>
        </w:rPr>
      </w:pPr>
    </w:p>
    <w:p w:rsidR="00545E3D" w:rsidRPr="007F0A22" w:rsidRDefault="00545E3D" w:rsidP="00545E3D">
      <w:pPr>
        <w:pStyle w:val="Sinespaciado"/>
        <w:numPr>
          <w:ilvl w:val="0"/>
          <w:numId w:val="12"/>
        </w:numPr>
        <w:jc w:val="both"/>
        <w:rPr>
          <w:rFonts w:ascii="Century Gothic" w:hAnsi="Century Gothic" w:cstheme="minorHAnsi"/>
          <w:sz w:val="24"/>
          <w:szCs w:val="24"/>
        </w:rPr>
      </w:pPr>
      <w:r w:rsidRPr="007F0A22">
        <w:rPr>
          <w:rFonts w:ascii="Century Gothic" w:hAnsi="Century Gothic" w:cstheme="minorHAnsi"/>
          <w:sz w:val="24"/>
          <w:szCs w:val="24"/>
        </w:rPr>
        <w:t xml:space="preserve">Custodia de información: Se refiere a los valores que se cobran de alquiler de espacio en nuestros centros de acopio de información.  </w:t>
      </w:r>
    </w:p>
    <w:p w:rsidR="00092EE9" w:rsidRDefault="00092EE9">
      <w:pPr>
        <w:rPr>
          <w:rFonts w:ascii="Century Gothic" w:hAnsi="Century Gothic" w:cs="Arial"/>
          <w:color w:val="000000"/>
          <w:sz w:val="24"/>
          <w:szCs w:val="24"/>
        </w:rPr>
      </w:pPr>
    </w:p>
    <w:tbl>
      <w:tblPr>
        <w:tblW w:w="8931" w:type="dxa"/>
        <w:tblCellMar>
          <w:left w:w="70" w:type="dxa"/>
          <w:right w:w="70" w:type="dxa"/>
        </w:tblCellMar>
        <w:tblLook w:val="04A0" w:firstRow="1" w:lastRow="0" w:firstColumn="1" w:lastColumn="0" w:noHBand="0" w:noVBand="1"/>
      </w:tblPr>
      <w:tblGrid>
        <w:gridCol w:w="5103"/>
        <w:gridCol w:w="1013"/>
        <w:gridCol w:w="1400"/>
        <w:gridCol w:w="1798"/>
      </w:tblGrid>
      <w:tr w:rsidR="0097330F" w:rsidRPr="0097330F" w:rsidTr="009C1F21">
        <w:trPr>
          <w:trHeight w:val="270"/>
        </w:trPr>
        <w:tc>
          <w:tcPr>
            <w:tcW w:w="5103" w:type="dxa"/>
            <w:tcBorders>
              <w:top w:val="nil"/>
              <w:left w:val="nil"/>
              <w:bottom w:val="single" w:sz="4" w:space="0" w:color="auto"/>
              <w:right w:val="nil"/>
            </w:tcBorders>
            <w:shd w:val="clear" w:color="auto" w:fill="auto"/>
            <w:noWrap/>
            <w:vAlign w:val="bottom"/>
            <w:hideMark/>
          </w:tcPr>
          <w:p w:rsidR="0097330F" w:rsidRPr="0097330F" w:rsidRDefault="0097330F" w:rsidP="0097330F">
            <w:pPr>
              <w:spacing w:after="0" w:line="240" w:lineRule="auto"/>
              <w:rPr>
                <w:rFonts w:ascii="Times New Roman" w:eastAsia="Times New Roman" w:hAnsi="Times New Roman"/>
                <w:sz w:val="24"/>
                <w:szCs w:val="24"/>
                <w:lang w:eastAsia="es-EC"/>
              </w:rPr>
            </w:pPr>
          </w:p>
        </w:tc>
        <w:tc>
          <w:tcPr>
            <w:tcW w:w="630" w:type="dxa"/>
            <w:tcBorders>
              <w:top w:val="nil"/>
              <w:left w:val="nil"/>
              <w:bottom w:val="single" w:sz="4" w:space="0" w:color="auto"/>
              <w:right w:val="nil"/>
            </w:tcBorders>
            <w:shd w:val="clear" w:color="auto" w:fill="auto"/>
            <w:noWrap/>
            <w:vAlign w:val="bottom"/>
            <w:hideMark/>
          </w:tcPr>
          <w:p w:rsidR="0097330F" w:rsidRPr="0097330F" w:rsidRDefault="0097330F" w:rsidP="0097330F">
            <w:pPr>
              <w:spacing w:after="0" w:line="240" w:lineRule="auto"/>
              <w:rPr>
                <w:rFonts w:ascii="Times New Roman" w:eastAsia="Times New Roman" w:hAnsi="Times New Roman"/>
                <w:sz w:val="20"/>
                <w:szCs w:val="20"/>
                <w:lang w:eastAsia="es-EC"/>
              </w:rPr>
            </w:pPr>
          </w:p>
        </w:tc>
        <w:tc>
          <w:tcPr>
            <w:tcW w:w="1400" w:type="dxa"/>
            <w:tcBorders>
              <w:top w:val="nil"/>
              <w:left w:val="nil"/>
              <w:bottom w:val="single" w:sz="4" w:space="0" w:color="auto"/>
              <w:right w:val="nil"/>
            </w:tcBorders>
            <w:shd w:val="clear" w:color="auto" w:fill="auto"/>
            <w:noWrap/>
            <w:vAlign w:val="bottom"/>
            <w:hideMark/>
          </w:tcPr>
          <w:p w:rsidR="0097330F" w:rsidRPr="0097330F" w:rsidRDefault="0097330F" w:rsidP="0097330F">
            <w:pPr>
              <w:spacing w:after="0" w:line="240" w:lineRule="auto"/>
              <w:rPr>
                <w:rFonts w:ascii="Times New Roman" w:eastAsia="Times New Roman" w:hAnsi="Times New Roman"/>
                <w:sz w:val="20"/>
                <w:szCs w:val="20"/>
                <w:lang w:eastAsia="es-EC"/>
              </w:rPr>
            </w:pPr>
          </w:p>
        </w:tc>
        <w:tc>
          <w:tcPr>
            <w:tcW w:w="1798" w:type="dxa"/>
            <w:tcBorders>
              <w:top w:val="nil"/>
              <w:left w:val="nil"/>
              <w:bottom w:val="single" w:sz="4" w:space="0" w:color="auto"/>
              <w:right w:val="nil"/>
            </w:tcBorders>
            <w:shd w:val="clear" w:color="auto" w:fill="auto"/>
            <w:noWrap/>
            <w:vAlign w:val="bottom"/>
            <w:hideMark/>
          </w:tcPr>
          <w:p w:rsidR="0097330F" w:rsidRPr="0097330F" w:rsidRDefault="0097330F" w:rsidP="0097330F">
            <w:pPr>
              <w:spacing w:after="0" w:line="240" w:lineRule="auto"/>
              <w:rPr>
                <w:rFonts w:ascii="Times New Roman" w:eastAsia="Times New Roman" w:hAnsi="Times New Roman"/>
                <w:sz w:val="20"/>
                <w:szCs w:val="20"/>
                <w:lang w:eastAsia="es-EC"/>
              </w:rPr>
            </w:pPr>
          </w:p>
        </w:tc>
      </w:tr>
      <w:tr w:rsidR="0097330F" w:rsidRPr="0097330F" w:rsidTr="009C1F21">
        <w:trPr>
          <w:trHeight w:val="315"/>
        </w:trPr>
        <w:tc>
          <w:tcPr>
            <w:tcW w:w="8931"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Propuesta Económica Administración de Información Inversión Inicial</w:t>
            </w:r>
          </w:p>
        </w:tc>
      </w:tr>
      <w:tr w:rsidR="0097330F" w:rsidRPr="0097330F" w:rsidTr="009C1F21">
        <w:trPr>
          <w:trHeight w:val="300"/>
        </w:trPr>
        <w:tc>
          <w:tcPr>
            <w:tcW w:w="5103"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 xml:space="preserve">Descripción </w:t>
            </w:r>
          </w:p>
        </w:tc>
        <w:tc>
          <w:tcPr>
            <w:tcW w:w="63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Volumen</w:t>
            </w:r>
          </w:p>
        </w:tc>
        <w:tc>
          <w:tcPr>
            <w:tcW w:w="140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Precio Unitario</w:t>
            </w:r>
          </w:p>
        </w:tc>
        <w:tc>
          <w:tcPr>
            <w:tcW w:w="179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Precio Total</w:t>
            </w:r>
          </w:p>
        </w:tc>
      </w:tr>
      <w:tr w:rsidR="0097330F" w:rsidRPr="0097330F" w:rsidTr="009C1F21">
        <w:trPr>
          <w:trHeight w:val="270"/>
        </w:trPr>
        <w:tc>
          <w:tcPr>
            <w:tcW w:w="510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Kit de Almacenamiento costo por Caja</w:t>
            </w: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1495</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1,76 </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2.631,20 </w:t>
            </w:r>
          </w:p>
        </w:tc>
      </w:tr>
      <w:tr w:rsidR="0097330F" w:rsidRPr="0097330F" w:rsidTr="009C1F21">
        <w:trPr>
          <w:trHeight w:val="270"/>
        </w:trPr>
        <w:tc>
          <w:tcPr>
            <w:tcW w:w="510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Ordenamiento e Indexación Normal</w:t>
            </w: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1495</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1,60 </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2.392,00 </w:t>
            </w:r>
          </w:p>
        </w:tc>
      </w:tr>
      <w:tr w:rsidR="0097330F" w:rsidRPr="0097330F" w:rsidTr="009C1F21">
        <w:trPr>
          <w:trHeight w:val="270"/>
        </w:trPr>
        <w:tc>
          <w:tcPr>
            <w:tcW w:w="510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Ordenamiento e Indexación File</w:t>
            </w: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8970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0,26 </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2.296,32 </w:t>
            </w:r>
          </w:p>
        </w:tc>
      </w:tr>
      <w:tr w:rsidR="0097330F" w:rsidRPr="0097330F" w:rsidTr="009C1F21">
        <w:trPr>
          <w:trHeight w:val="270"/>
        </w:trPr>
        <w:tc>
          <w:tcPr>
            <w:tcW w:w="510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Traslado Inicial</w:t>
            </w:r>
            <w:r w:rsidRPr="0097330F">
              <w:rPr>
                <w:rFonts w:ascii="Century Gothic" w:eastAsia="Times New Roman" w:hAnsi="Century Gothic" w:cstheme="minorHAnsi"/>
                <w:color w:val="000000"/>
                <w:sz w:val="16"/>
                <w:szCs w:val="16"/>
                <w:lang w:eastAsia="es-EC"/>
              </w:rPr>
              <w:t xml:space="preserve"> </w:t>
            </w: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1495</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0,96 </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1.435,20 </w:t>
            </w:r>
          </w:p>
        </w:tc>
      </w:tr>
      <w:tr w:rsidR="0097330F" w:rsidRPr="0097330F" w:rsidTr="009C1F21">
        <w:trPr>
          <w:trHeight w:val="315"/>
        </w:trPr>
        <w:tc>
          <w:tcPr>
            <w:tcW w:w="5103" w:type="dxa"/>
            <w:tcBorders>
              <w:top w:val="single" w:sz="4" w:space="0" w:color="auto"/>
              <w:left w:val="nil"/>
              <w:bottom w:val="nil"/>
              <w:right w:val="nil"/>
            </w:tcBorders>
            <w:shd w:val="clear" w:color="000000" w:fill="FFFFFF"/>
            <w:noWrap/>
            <w:vAlign w:val="bottom"/>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630" w:type="dxa"/>
            <w:tcBorders>
              <w:top w:val="single" w:sz="4" w:space="0" w:color="auto"/>
              <w:left w:val="nil"/>
              <w:bottom w:val="nil"/>
              <w:right w:val="single" w:sz="4" w:space="0" w:color="auto"/>
            </w:tcBorders>
            <w:shd w:val="clear" w:color="000000" w:fill="FFFFFF"/>
            <w:noWrap/>
            <w:vAlign w:val="bottom"/>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rPr>
                <w:rFonts w:eastAsia="Times New Roman" w:cs="Arial"/>
                <w:b/>
                <w:bCs/>
                <w:color w:val="000000"/>
                <w:lang w:eastAsia="es-EC"/>
              </w:rPr>
            </w:pPr>
            <w:r w:rsidRPr="0097330F">
              <w:rPr>
                <w:rFonts w:eastAsia="Times New Roman" w:cs="Arial"/>
                <w:b/>
                <w:bCs/>
                <w:color w:val="000000"/>
                <w:lang w:eastAsia="es-EC"/>
              </w:rPr>
              <w:t>Sub-Total</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8.754,72 </w:t>
            </w:r>
          </w:p>
        </w:tc>
      </w:tr>
      <w:tr w:rsidR="0097330F" w:rsidRPr="0097330F" w:rsidTr="009C1F21">
        <w:trPr>
          <w:trHeight w:val="315"/>
        </w:trPr>
        <w:tc>
          <w:tcPr>
            <w:tcW w:w="5103" w:type="dxa"/>
            <w:tcBorders>
              <w:top w:val="nil"/>
              <w:left w:val="nil"/>
              <w:bottom w:val="nil"/>
              <w:right w:val="nil"/>
            </w:tcBorders>
            <w:shd w:val="clear" w:color="000000" w:fill="FFFFFF"/>
            <w:noWrap/>
            <w:vAlign w:val="bottom"/>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630" w:type="dxa"/>
            <w:tcBorders>
              <w:top w:val="nil"/>
              <w:left w:val="nil"/>
              <w:bottom w:val="nil"/>
              <w:right w:val="single" w:sz="4" w:space="0" w:color="auto"/>
            </w:tcBorders>
            <w:shd w:val="clear" w:color="000000" w:fill="FFFFFF"/>
            <w:noWrap/>
            <w:vAlign w:val="bottom"/>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rPr>
                <w:rFonts w:eastAsia="Times New Roman" w:cs="Arial"/>
                <w:b/>
                <w:bCs/>
                <w:color w:val="000000"/>
                <w:lang w:eastAsia="es-EC"/>
              </w:rPr>
            </w:pPr>
            <w:r w:rsidRPr="0097330F">
              <w:rPr>
                <w:rFonts w:eastAsia="Times New Roman" w:cs="Arial"/>
                <w:b/>
                <w:bCs/>
                <w:color w:val="000000"/>
                <w:lang w:eastAsia="es-EC"/>
              </w:rPr>
              <w:t>IVA</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1.050,57 </w:t>
            </w:r>
          </w:p>
        </w:tc>
      </w:tr>
      <w:tr w:rsidR="0097330F" w:rsidRPr="0097330F" w:rsidTr="009C1F21">
        <w:trPr>
          <w:trHeight w:val="330"/>
        </w:trPr>
        <w:tc>
          <w:tcPr>
            <w:tcW w:w="5103" w:type="dxa"/>
            <w:tcBorders>
              <w:top w:val="nil"/>
              <w:left w:val="nil"/>
              <w:bottom w:val="nil"/>
              <w:right w:val="nil"/>
            </w:tcBorders>
            <w:shd w:val="clear" w:color="000000" w:fill="FFFFFF"/>
            <w:noWrap/>
            <w:vAlign w:val="bottom"/>
            <w:hideMark/>
          </w:tcPr>
          <w:p w:rsidR="009C1F21" w:rsidRPr="0097330F" w:rsidRDefault="0097330F" w:rsidP="0097330F">
            <w:pPr>
              <w:spacing w:after="0" w:line="240" w:lineRule="auto"/>
              <w:rPr>
                <w:rFonts w:eastAsia="Times New Roman" w:cs="Arial"/>
                <w:b/>
                <w:bCs/>
                <w:color w:val="000000"/>
                <w:sz w:val="24"/>
                <w:szCs w:val="24"/>
                <w:lang w:eastAsia="es-EC"/>
              </w:rPr>
            </w:pPr>
            <w:r w:rsidRPr="0097330F">
              <w:rPr>
                <w:rFonts w:eastAsia="Times New Roman" w:cs="Arial"/>
                <w:b/>
                <w:bCs/>
                <w:color w:val="000000"/>
                <w:sz w:val="24"/>
                <w:szCs w:val="24"/>
                <w:lang w:eastAsia="es-EC"/>
              </w:rPr>
              <w:t> </w:t>
            </w:r>
          </w:p>
        </w:tc>
        <w:tc>
          <w:tcPr>
            <w:tcW w:w="630" w:type="dxa"/>
            <w:tcBorders>
              <w:top w:val="nil"/>
              <w:left w:val="nil"/>
              <w:bottom w:val="nil"/>
              <w:right w:val="single" w:sz="4" w:space="0" w:color="auto"/>
            </w:tcBorders>
            <w:shd w:val="clear" w:color="000000" w:fill="FFFFFF"/>
            <w:noWrap/>
            <w:vAlign w:val="bottom"/>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rPr>
                <w:rFonts w:eastAsia="Times New Roman" w:cs="Arial"/>
                <w:b/>
                <w:bCs/>
                <w:color w:val="000000"/>
                <w:lang w:eastAsia="es-EC"/>
              </w:rPr>
            </w:pPr>
            <w:r w:rsidRPr="0097330F">
              <w:rPr>
                <w:rFonts w:eastAsia="Times New Roman" w:cs="Arial"/>
                <w:b/>
                <w:bCs/>
                <w:color w:val="000000"/>
                <w:lang w:eastAsia="es-EC"/>
              </w:rPr>
              <w:t>Total</w:t>
            </w:r>
          </w:p>
        </w:tc>
        <w:tc>
          <w:tcPr>
            <w:tcW w:w="179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9.805,29 </w:t>
            </w:r>
          </w:p>
        </w:tc>
      </w:tr>
      <w:tr w:rsidR="0097330F" w:rsidRPr="0097330F" w:rsidTr="009C1F21">
        <w:trPr>
          <w:trHeight w:val="270"/>
        </w:trPr>
        <w:tc>
          <w:tcPr>
            <w:tcW w:w="5103" w:type="dxa"/>
            <w:tcBorders>
              <w:top w:val="nil"/>
              <w:left w:val="nil"/>
              <w:bottom w:val="single" w:sz="4" w:space="0" w:color="auto"/>
              <w:right w:val="nil"/>
            </w:tcBorders>
            <w:shd w:val="clear" w:color="auto" w:fill="auto"/>
            <w:noWrap/>
            <w:vAlign w:val="bottom"/>
            <w:hideMark/>
          </w:tcPr>
          <w:p w:rsidR="0097330F" w:rsidRPr="0097330F" w:rsidRDefault="0097330F" w:rsidP="0097330F">
            <w:pPr>
              <w:spacing w:after="0" w:line="240" w:lineRule="auto"/>
              <w:jc w:val="center"/>
              <w:rPr>
                <w:rFonts w:eastAsia="Times New Roman" w:cs="Arial"/>
                <w:b/>
                <w:bCs/>
                <w:color w:val="000000"/>
                <w:sz w:val="20"/>
                <w:szCs w:val="20"/>
                <w:lang w:eastAsia="es-EC"/>
              </w:rPr>
            </w:pPr>
          </w:p>
        </w:tc>
        <w:tc>
          <w:tcPr>
            <w:tcW w:w="630" w:type="dxa"/>
            <w:tcBorders>
              <w:top w:val="nil"/>
              <w:left w:val="nil"/>
              <w:bottom w:val="single" w:sz="4" w:space="0" w:color="auto"/>
              <w:right w:val="nil"/>
            </w:tcBorders>
            <w:shd w:val="clear" w:color="auto" w:fill="auto"/>
            <w:noWrap/>
            <w:vAlign w:val="bottom"/>
            <w:hideMark/>
          </w:tcPr>
          <w:p w:rsidR="0097330F" w:rsidRPr="0097330F" w:rsidRDefault="0097330F" w:rsidP="0097330F">
            <w:pPr>
              <w:spacing w:after="0" w:line="240" w:lineRule="auto"/>
              <w:rPr>
                <w:rFonts w:ascii="Times New Roman" w:eastAsia="Times New Roman" w:hAnsi="Times New Roman"/>
                <w:sz w:val="20"/>
                <w:szCs w:val="20"/>
                <w:lang w:eastAsia="es-EC"/>
              </w:rPr>
            </w:pPr>
          </w:p>
        </w:tc>
        <w:tc>
          <w:tcPr>
            <w:tcW w:w="1400" w:type="dxa"/>
            <w:tcBorders>
              <w:top w:val="single" w:sz="4" w:space="0" w:color="auto"/>
              <w:left w:val="nil"/>
              <w:bottom w:val="single" w:sz="4" w:space="0" w:color="auto"/>
              <w:right w:val="nil"/>
            </w:tcBorders>
            <w:shd w:val="clear" w:color="auto" w:fill="auto"/>
            <w:noWrap/>
            <w:vAlign w:val="bottom"/>
            <w:hideMark/>
          </w:tcPr>
          <w:p w:rsidR="0097330F" w:rsidRPr="0097330F" w:rsidRDefault="0097330F" w:rsidP="0097330F">
            <w:pPr>
              <w:spacing w:after="0" w:line="240" w:lineRule="auto"/>
              <w:rPr>
                <w:rFonts w:ascii="Times New Roman" w:eastAsia="Times New Roman" w:hAnsi="Times New Roman"/>
                <w:sz w:val="20"/>
                <w:szCs w:val="20"/>
                <w:lang w:eastAsia="es-EC"/>
              </w:rPr>
            </w:pPr>
          </w:p>
        </w:tc>
        <w:tc>
          <w:tcPr>
            <w:tcW w:w="1798" w:type="dxa"/>
            <w:tcBorders>
              <w:top w:val="single" w:sz="4" w:space="0" w:color="auto"/>
              <w:left w:val="nil"/>
              <w:bottom w:val="single" w:sz="4" w:space="0" w:color="auto"/>
              <w:right w:val="nil"/>
            </w:tcBorders>
            <w:shd w:val="clear" w:color="auto" w:fill="auto"/>
            <w:noWrap/>
            <w:vAlign w:val="bottom"/>
            <w:hideMark/>
          </w:tcPr>
          <w:p w:rsidR="0097330F" w:rsidRDefault="0097330F" w:rsidP="0097330F">
            <w:pPr>
              <w:spacing w:after="0" w:line="240" w:lineRule="auto"/>
              <w:rPr>
                <w:rFonts w:ascii="Times New Roman" w:eastAsia="Times New Roman" w:hAnsi="Times New Roman"/>
                <w:sz w:val="20"/>
                <w:szCs w:val="20"/>
                <w:lang w:eastAsia="es-EC"/>
              </w:rPr>
            </w:pPr>
          </w:p>
          <w:p w:rsidR="009C1F21" w:rsidRDefault="009C1F21" w:rsidP="0097330F">
            <w:pPr>
              <w:spacing w:after="0" w:line="240" w:lineRule="auto"/>
              <w:rPr>
                <w:rFonts w:ascii="Times New Roman" w:eastAsia="Times New Roman" w:hAnsi="Times New Roman"/>
                <w:sz w:val="20"/>
                <w:szCs w:val="20"/>
                <w:lang w:eastAsia="es-EC"/>
              </w:rPr>
            </w:pPr>
          </w:p>
          <w:p w:rsidR="009C1F21" w:rsidRDefault="009C1F21" w:rsidP="0097330F">
            <w:pPr>
              <w:spacing w:after="0" w:line="240" w:lineRule="auto"/>
              <w:rPr>
                <w:rFonts w:ascii="Times New Roman" w:eastAsia="Times New Roman" w:hAnsi="Times New Roman"/>
                <w:sz w:val="20"/>
                <w:szCs w:val="20"/>
                <w:lang w:eastAsia="es-EC"/>
              </w:rPr>
            </w:pPr>
          </w:p>
          <w:p w:rsidR="009C1F21" w:rsidRPr="0097330F" w:rsidRDefault="009C1F21" w:rsidP="0097330F">
            <w:pPr>
              <w:spacing w:after="0" w:line="240" w:lineRule="auto"/>
              <w:rPr>
                <w:rFonts w:ascii="Times New Roman" w:eastAsia="Times New Roman" w:hAnsi="Times New Roman"/>
                <w:sz w:val="20"/>
                <w:szCs w:val="20"/>
                <w:lang w:eastAsia="es-EC"/>
              </w:rPr>
            </w:pPr>
          </w:p>
        </w:tc>
      </w:tr>
      <w:tr w:rsidR="0097330F" w:rsidRPr="0097330F" w:rsidTr="009C1F21">
        <w:trPr>
          <w:trHeight w:val="375"/>
        </w:trPr>
        <w:tc>
          <w:tcPr>
            <w:tcW w:w="8931" w:type="dxa"/>
            <w:gridSpan w:val="4"/>
            <w:tcBorders>
              <w:top w:val="single" w:sz="4" w:space="0" w:color="auto"/>
              <w:left w:val="single" w:sz="4" w:space="0" w:color="auto"/>
              <w:bottom w:val="single" w:sz="4" w:space="0" w:color="auto"/>
              <w:right w:val="single" w:sz="4" w:space="0" w:color="auto"/>
            </w:tcBorders>
            <w:shd w:val="clear" w:color="000000" w:fill="CCCCFF"/>
            <w:noWrap/>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Propuesta Económica Custodia de Informaci</w:t>
            </w:r>
            <w:r>
              <w:rPr>
                <w:rFonts w:ascii="Century Gothic" w:eastAsia="Times New Roman" w:hAnsi="Century Gothic" w:cstheme="minorHAnsi"/>
                <w:b/>
                <w:bCs/>
                <w:color w:val="000000"/>
                <w:sz w:val="20"/>
                <w:szCs w:val="20"/>
                <w:lang w:eastAsia="es-EC"/>
              </w:rPr>
              <w:t>ón en las Instalaciones de Data</w:t>
            </w:r>
            <w:r w:rsidRPr="0097330F">
              <w:rPr>
                <w:rFonts w:ascii="Century Gothic" w:eastAsia="Times New Roman" w:hAnsi="Century Gothic" w:cstheme="minorHAnsi"/>
                <w:b/>
                <w:bCs/>
                <w:color w:val="000000"/>
                <w:sz w:val="20"/>
                <w:szCs w:val="20"/>
                <w:lang w:eastAsia="es-EC"/>
              </w:rPr>
              <w:t xml:space="preserve">Solutions </w:t>
            </w:r>
          </w:p>
        </w:tc>
      </w:tr>
      <w:tr w:rsidR="0097330F" w:rsidRPr="0097330F" w:rsidTr="009C1F21">
        <w:trPr>
          <w:trHeight w:val="300"/>
        </w:trPr>
        <w:tc>
          <w:tcPr>
            <w:tcW w:w="5103" w:type="dxa"/>
            <w:tcBorders>
              <w:top w:val="single" w:sz="4" w:space="0" w:color="auto"/>
              <w:left w:val="single" w:sz="4" w:space="0" w:color="auto"/>
              <w:bottom w:val="single" w:sz="4" w:space="0" w:color="auto"/>
              <w:right w:val="single" w:sz="4" w:space="0" w:color="auto"/>
            </w:tcBorders>
            <w:shd w:val="clear" w:color="000000" w:fill="CCCCFF"/>
            <w:noWrap/>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 xml:space="preserve">Descripción </w:t>
            </w:r>
          </w:p>
        </w:tc>
        <w:tc>
          <w:tcPr>
            <w:tcW w:w="630" w:type="dxa"/>
            <w:tcBorders>
              <w:top w:val="single" w:sz="4" w:space="0" w:color="auto"/>
              <w:left w:val="single" w:sz="4" w:space="0" w:color="auto"/>
              <w:bottom w:val="single" w:sz="4" w:space="0" w:color="auto"/>
              <w:right w:val="single" w:sz="4" w:space="0" w:color="auto"/>
            </w:tcBorders>
            <w:shd w:val="clear" w:color="000000" w:fill="CCCCFF"/>
            <w:noWrap/>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Volumen</w:t>
            </w:r>
          </w:p>
        </w:tc>
        <w:tc>
          <w:tcPr>
            <w:tcW w:w="1400" w:type="dxa"/>
            <w:tcBorders>
              <w:top w:val="single" w:sz="4" w:space="0" w:color="auto"/>
              <w:left w:val="single" w:sz="4" w:space="0" w:color="auto"/>
              <w:bottom w:val="single" w:sz="4" w:space="0" w:color="auto"/>
              <w:right w:val="single" w:sz="4" w:space="0" w:color="auto"/>
            </w:tcBorders>
            <w:shd w:val="clear" w:color="000000" w:fill="CCCCFF"/>
            <w:noWrap/>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Precio Unitario</w:t>
            </w:r>
          </w:p>
        </w:tc>
        <w:tc>
          <w:tcPr>
            <w:tcW w:w="1798" w:type="dxa"/>
            <w:tcBorders>
              <w:top w:val="single" w:sz="4" w:space="0" w:color="auto"/>
              <w:left w:val="single" w:sz="4" w:space="0" w:color="auto"/>
              <w:bottom w:val="single" w:sz="4" w:space="0" w:color="auto"/>
              <w:right w:val="single" w:sz="4" w:space="0" w:color="auto"/>
            </w:tcBorders>
            <w:shd w:val="clear" w:color="000000" w:fill="CCCCFF"/>
            <w:noWrap/>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Precio Total</w:t>
            </w:r>
          </w:p>
        </w:tc>
      </w:tr>
      <w:tr w:rsidR="0097330F" w:rsidRPr="0097330F" w:rsidTr="009C1F21">
        <w:trPr>
          <w:trHeight w:val="270"/>
        </w:trPr>
        <w:tc>
          <w:tcPr>
            <w:tcW w:w="5103"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Custodia Mensual</w:t>
            </w:r>
          </w:p>
        </w:tc>
        <w:tc>
          <w:tcPr>
            <w:tcW w:w="630"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1495</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0,50 </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740,03 </w:t>
            </w:r>
          </w:p>
        </w:tc>
      </w:tr>
      <w:tr w:rsidR="0097330F" w:rsidRPr="0097330F" w:rsidTr="009C1F21">
        <w:trPr>
          <w:trHeight w:val="270"/>
        </w:trPr>
        <w:tc>
          <w:tcPr>
            <w:tcW w:w="5103" w:type="dxa"/>
            <w:tcBorders>
              <w:top w:val="single" w:sz="4" w:space="0" w:color="auto"/>
              <w:left w:val="single" w:sz="8" w:space="0" w:color="auto"/>
              <w:bottom w:val="nil"/>
              <w:right w:val="single" w:sz="4" w:space="0" w:color="auto"/>
            </w:tcBorders>
            <w:shd w:val="clear" w:color="000000" w:fill="FFFFFF"/>
            <w:noWrap/>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Fee Mensual Licencia de Interface Web que Incluye</w:t>
            </w:r>
          </w:p>
        </w:tc>
        <w:tc>
          <w:tcPr>
            <w:tcW w:w="63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1</w:t>
            </w:r>
          </w:p>
        </w:tc>
        <w:tc>
          <w:tcPr>
            <w:tcW w:w="140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20,90 </w:t>
            </w:r>
          </w:p>
        </w:tc>
        <w:tc>
          <w:tcPr>
            <w:tcW w:w="1798"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20,90 </w:t>
            </w:r>
          </w:p>
        </w:tc>
      </w:tr>
      <w:tr w:rsidR="0097330F" w:rsidRPr="0097330F" w:rsidTr="009C1F21">
        <w:trPr>
          <w:trHeight w:val="70"/>
        </w:trPr>
        <w:tc>
          <w:tcPr>
            <w:tcW w:w="5103" w:type="dxa"/>
            <w:tcBorders>
              <w:top w:val="nil"/>
              <w:left w:val="single" w:sz="8" w:space="0" w:color="auto"/>
              <w:bottom w:val="single" w:sz="8" w:space="0" w:color="auto"/>
              <w:right w:val="single" w:sz="4" w:space="0" w:color="auto"/>
            </w:tcBorders>
            <w:shd w:val="clear" w:color="000000" w:fill="FFFFFF"/>
            <w:noWrap/>
            <w:hideMark/>
          </w:tcPr>
          <w:p w:rsidR="0097330F" w:rsidRPr="0097330F" w:rsidRDefault="0097330F" w:rsidP="0097330F">
            <w:pPr>
              <w:spacing w:after="0" w:line="240" w:lineRule="auto"/>
              <w:jc w:val="center"/>
              <w:rPr>
                <w:rFonts w:eastAsia="Times New Roman" w:cs="Arial"/>
                <w:color w:val="000000"/>
                <w:sz w:val="20"/>
                <w:szCs w:val="20"/>
                <w:lang w:eastAsia="es-EC"/>
              </w:rPr>
            </w:pPr>
            <w:r w:rsidRPr="0097330F">
              <w:rPr>
                <w:rFonts w:eastAsia="Times New Roman" w:cs="Arial"/>
                <w:color w:val="000000"/>
                <w:sz w:val="20"/>
                <w:szCs w:val="20"/>
                <w:lang w:eastAsia="es-EC"/>
              </w:rPr>
              <w:t>Digitalización Máximo 50 Imágenes o páginas por Mes</w:t>
            </w:r>
          </w:p>
        </w:tc>
        <w:tc>
          <w:tcPr>
            <w:tcW w:w="630" w:type="dxa"/>
            <w:vMerge/>
            <w:tcBorders>
              <w:top w:val="single" w:sz="4" w:space="0" w:color="auto"/>
              <w:left w:val="single" w:sz="4" w:space="0" w:color="auto"/>
              <w:bottom w:val="single" w:sz="4" w:space="0" w:color="auto"/>
              <w:right w:val="single" w:sz="4" w:space="0" w:color="auto"/>
            </w:tcBorders>
            <w:vAlign w:val="center"/>
            <w:hideMark/>
          </w:tcPr>
          <w:p w:rsidR="0097330F" w:rsidRPr="0097330F" w:rsidRDefault="0097330F" w:rsidP="0097330F">
            <w:pPr>
              <w:spacing w:after="0" w:line="240" w:lineRule="auto"/>
              <w:rPr>
                <w:rFonts w:eastAsia="Times New Roman" w:cs="Arial"/>
                <w:color w:val="000000"/>
                <w:sz w:val="20"/>
                <w:szCs w:val="20"/>
                <w:lang w:eastAsia="es-EC"/>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97330F" w:rsidRPr="0097330F" w:rsidRDefault="0097330F" w:rsidP="0097330F">
            <w:pPr>
              <w:spacing w:after="0" w:line="240" w:lineRule="auto"/>
              <w:rPr>
                <w:rFonts w:eastAsia="Times New Roman" w:cs="Arial"/>
                <w:color w:val="000000"/>
                <w:sz w:val="20"/>
                <w:szCs w:val="20"/>
                <w:lang w:eastAsia="es-EC"/>
              </w:rPr>
            </w:pPr>
          </w:p>
        </w:tc>
        <w:tc>
          <w:tcPr>
            <w:tcW w:w="1798" w:type="dxa"/>
            <w:vMerge/>
            <w:tcBorders>
              <w:top w:val="single" w:sz="4" w:space="0" w:color="auto"/>
              <w:left w:val="single" w:sz="4" w:space="0" w:color="auto"/>
              <w:bottom w:val="single" w:sz="4" w:space="0" w:color="auto"/>
              <w:right w:val="single" w:sz="4" w:space="0" w:color="auto"/>
            </w:tcBorders>
            <w:vAlign w:val="center"/>
            <w:hideMark/>
          </w:tcPr>
          <w:p w:rsidR="0097330F" w:rsidRPr="0097330F" w:rsidRDefault="0097330F" w:rsidP="0097330F">
            <w:pPr>
              <w:spacing w:after="0" w:line="240" w:lineRule="auto"/>
              <w:rPr>
                <w:rFonts w:eastAsia="Times New Roman" w:cs="Arial"/>
                <w:color w:val="000000"/>
                <w:sz w:val="20"/>
                <w:szCs w:val="20"/>
                <w:lang w:eastAsia="es-EC"/>
              </w:rPr>
            </w:pPr>
          </w:p>
        </w:tc>
      </w:tr>
      <w:tr w:rsidR="0097330F" w:rsidRPr="0097330F" w:rsidTr="009C1F21">
        <w:trPr>
          <w:trHeight w:val="330"/>
        </w:trPr>
        <w:tc>
          <w:tcPr>
            <w:tcW w:w="5103" w:type="dxa"/>
            <w:tcBorders>
              <w:top w:val="nil"/>
              <w:left w:val="nil"/>
              <w:bottom w:val="nil"/>
              <w:right w:val="nil"/>
            </w:tcBorders>
            <w:shd w:val="clear" w:color="000000" w:fill="FFFFFF"/>
            <w:noWrap/>
            <w:hideMark/>
          </w:tcPr>
          <w:p w:rsidR="0097330F" w:rsidRPr="0097330F" w:rsidRDefault="0097330F" w:rsidP="0097330F">
            <w:pPr>
              <w:spacing w:after="0" w:line="240" w:lineRule="auto"/>
              <w:rPr>
                <w:rFonts w:eastAsia="Times New Roman" w:cs="Arial"/>
                <w:color w:val="000000"/>
                <w:sz w:val="24"/>
                <w:szCs w:val="24"/>
                <w:lang w:eastAsia="es-EC"/>
              </w:rPr>
            </w:pPr>
            <w:r w:rsidRPr="0097330F">
              <w:rPr>
                <w:rFonts w:eastAsia="Times New Roman" w:cs="Arial"/>
                <w:color w:val="000000"/>
                <w:sz w:val="24"/>
                <w:szCs w:val="24"/>
                <w:lang w:eastAsia="es-EC"/>
              </w:rPr>
              <w:t> </w:t>
            </w:r>
          </w:p>
        </w:tc>
        <w:tc>
          <w:tcPr>
            <w:tcW w:w="630" w:type="dxa"/>
            <w:tcBorders>
              <w:top w:val="single" w:sz="4" w:space="0" w:color="auto"/>
              <w:left w:val="nil"/>
              <w:bottom w:val="nil"/>
              <w:right w:val="single" w:sz="4" w:space="0" w:color="auto"/>
            </w:tcBorders>
            <w:shd w:val="clear" w:color="000000" w:fill="FFFFFF"/>
            <w:noWrap/>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97330F" w:rsidP="0097330F">
            <w:pPr>
              <w:spacing w:after="0" w:line="240" w:lineRule="auto"/>
              <w:rPr>
                <w:rFonts w:eastAsia="Times New Roman" w:cs="Arial"/>
                <w:b/>
                <w:bCs/>
                <w:color w:val="000000"/>
                <w:lang w:eastAsia="es-EC"/>
              </w:rPr>
            </w:pPr>
            <w:r w:rsidRPr="0097330F">
              <w:rPr>
                <w:rFonts w:eastAsia="Times New Roman" w:cs="Arial"/>
                <w:b/>
                <w:bCs/>
                <w:color w:val="000000"/>
                <w:lang w:eastAsia="es-EC"/>
              </w:rPr>
              <w:t>Sub-Total</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760,93 </w:t>
            </w:r>
          </w:p>
        </w:tc>
      </w:tr>
      <w:tr w:rsidR="0097330F" w:rsidRPr="0097330F" w:rsidTr="009C1F21">
        <w:trPr>
          <w:trHeight w:val="330"/>
        </w:trPr>
        <w:tc>
          <w:tcPr>
            <w:tcW w:w="5103" w:type="dxa"/>
            <w:tcBorders>
              <w:top w:val="nil"/>
              <w:left w:val="nil"/>
              <w:bottom w:val="nil"/>
              <w:right w:val="nil"/>
            </w:tcBorders>
            <w:shd w:val="clear" w:color="000000" w:fill="FFFFFF"/>
            <w:noWrap/>
            <w:hideMark/>
          </w:tcPr>
          <w:p w:rsidR="0097330F" w:rsidRPr="0097330F" w:rsidRDefault="0097330F" w:rsidP="0097330F">
            <w:pPr>
              <w:spacing w:after="0" w:line="240" w:lineRule="auto"/>
              <w:rPr>
                <w:rFonts w:eastAsia="Times New Roman" w:cs="Arial"/>
                <w:color w:val="000000"/>
                <w:sz w:val="24"/>
                <w:szCs w:val="24"/>
                <w:lang w:eastAsia="es-EC"/>
              </w:rPr>
            </w:pPr>
            <w:r w:rsidRPr="0097330F">
              <w:rPr>
                <w:rFonts w:eastAsia="Times New Roman" w:cs="Arial"/>
                <w:color w:val="000000"/>
                <w:sz w:val="24"/>
                <w:szCs w:val="24"/>
                <w:lang w:eastAsia="es-EC"/>
              </w:rPr>
              <w:t> </w:t>
            </w:r>
          </w:p>
        </w:tc>
        <w:tc>
          <w:tcPr>
            <w:tcW w:w="630" w:type="dxa"/>
            <w:tcBorders>
              <w:top w:val="nil"/>
              <w:left w:val="nil"/>
              <w:bottom w:val="nil"/>
              <w:right w:val="single" w:sz="4" w:space="0" w:color="auto"/>
            </w:tcBorders>
            <w:shd w:val="clear" w:color="000000" w:fill="FFFFFF"/>
            <w:noWrap/>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97330F" w:rsidP="0097330F">
            <w:pPr>
              <w:spacing w:after="0" w:line="240" w:lineRule="auto"/>
              <w:rPr>
                <w:rFonts w:eastAsia="Times New Roman" w:cs="Arial"/>
                <w:b/>
                <w:bCs/>
                <w:color w:val="000000"/>
                <w:lang w:eastAsia="es-EC"/>
              </w:rPr>
            </w:pPr>
            <w:r w:rsidRPr="0097330F">
              <w:rPr>
                <w:rFonts w:eastAsia="Times New Roman" w:cs="Arial"/>
                <w:b/>
                <w:bCs/>
                <w:color w:val="000000"/>
                <w:lang w:eastAsia="es-EC"/>
              </w:rPr>
              <w:t>Descuento</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20,90 </w:t>
            </w:r>
          </w:p>
        </w:tc>
      </w:tr>
      <w:tr w:rsidR="0097330F" w:rsidRPr="0097330F" w:rsidTr="009C1F21">
        <w:trPr>
          <w:trHeight w:val="315"/>
        </w:trPr>
        <w:tc>
          <w:tcPr>
            <w:tcW w:w="5103" w:type="dxa"/>
            <w:tcBorders>
              <w:top w:val="nil"/>
              <w:left w:val="nil"/>
              <w:bottom w:val="nil"/>
              <w:right w:val="nil"/>
            </w:tcBorders>
            <w:shd w:val="clear" w:color="000000" w:fill="FFFFFF"/>
            <w:noWrap/>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630" w:type="dxa"/>
            <w:tcBorders>
              <w:top w:val="nil"/>
              <w:left w:val="nil"/>
              <w:bottom w:val="nil"/>
              <w:right w:val="single" w:sz="4" w:space="0" w:color="auto"/>
            </w:tcBorders>
            <w:shd w:val="clear" w:color="000000" w:fill="FFFFFF"/>
            <w:noWrap/>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97330F" w:rsidP="0097330F">
            <w:pPr>
              <w:spacing w:after="0" w:line="240" w:lineRule="auto"/>
              <w:rPr>
                <w:rFonts w:eastAsia="Times New Roman" w:cs="Arial"/>
                <w:b/>
                <w:bCs/>
                <w:color w:val="000000"/>
                <w:lang w:eastAsia="es-EC"/>
              </w:rPr>
            </w:pPr>
            <w:r w:rsidRPr="0097330F">
              <w:rPr>
                <w:rFonts w:eastAsia="Times New Roman" w:cs="Arial"/>
                <w:b/>
                <w:bCs/>
                <w:color w:val="000000"/>
                <w:lang w:eastAsia="es-EC"/>
              </w:rPr>
              <w:t>IVA</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88,80 </w:t>
            </w:r>
          </w:p>
        </w:tc>
      </w:tr>
      <w:tr w:rsidR="0097330F" w:rsidRPr="0097330F" w:rsidTr="009C1F21">
        <w:trPr>
          <w:trHeight w:val="315"/>
        </w:trPr>
        <w:tc>
          <w:tcPr>
            <w:tcW w:w="5103" w:type="dxa"/>
            <w:tcBorders>
              <w:top w:val="nil"/>
              <w:left w:val="nil"/>
              <w:bottom w:val="nil"/>
              <w:right w:val="nil"/>
            </w:tcBorders>
            <w:shd w:val="clear" w:color="000000" w:fill="FFFFFF"/>
            <w:noWrap/>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630" w:type="dxa"/>
            <w:tcBorders>
              <w:top w:val="nil"/>
              <w:left w:val="nil"/>
              <w:bottom w:val="nil"/>
              <w:right w:val="single" w:sz="4" w:space="0" w:color="auto"/>
            </w:tcBorders>
            <w:shd w:val="clear" w:color="000000" w:fill="FFFFFF"/>
            <w:noWrap/>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97330F" w:rsidP="0097330F">
            <w:pPr>
              <w:spacing w:after="0" w:line="240" w:lineRule="auto"/>
              <w:rPr>
                <w:rFonts w:eastAsia="Times New Roman" w:cs="Arial"/>
                <w:b/>
                <w:bCs/>
                <w:color w:val="000000"/>
                <w:lang w:eastAsia="es-EC"/>
              </w:rPr>
            </w:pPr>
            <w:r w:rsidRPr="0097330F">
              <w:rPr>
                <w:rFonts w:eastAsia="Times New Roman" w:cs="Arial"/>
                <w:b/>
                <w:bCs/>
                <w:color w:val="000000"/>
                <w:lang w:eastAsia="es-EC"/>
              </w:rPr>
              <w:t>Total</w:t>
            </w:r>
          </w:p>
        </w:tc>
        <w:tc>
          <w:tcPr>
            <w:tcW w:w="1798" w:type="dxa"/>
            <w:tcBorders>
              <w:top w:val="single" w:sz="4" w:space="0" w:color="auto"/>
              <w:left w:val="single" w:sz="4" w:space="0" w:color="auto"/>
              <w:bottom w:val="single" w:sz="4" w:space="0" w:color="auto"/>
              <w:right w:val="single" w:sz="4" w:space="0" w:color="auto"/>
            </w:tcBorders>
            <w:shd w:val="clear" w:color="000000" w:fill="CCCCFF"/>
            <w:noWrap/>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828,83 </w:t>
            </w:r>
          </w:p>
        </w:tc>
      </w:tr>
      <w:tr w:rsidR="0097330F" w:rsidRPr="0097330F" w:rsidTr="009C1F21">
        <w:trPr>
          <w:trHeight w:val="270"/>
        </w:trPr>
        <w:tc>
          <w:tcPr>
            <w:tcW w:w="5103" w:type="dxa"/>
            <w:tcBorders>
              <w:top w:val="nil"/>
              <w:left w:val="nil"/>
              <w:bottom w:val="nil"/>
              <w:right w:val="nil"/>
            </w:tcBorders>
            <w:shd w:val="clear" w:color="auto" w:fill="auto"/>
            <w:noWrap/>
            <w:vAlign w:val="bottom"/>
            <w:hideMark/>
          </w:tcPr>
          <w:p w:rsidR="0097330F" w:rsidRPr="0097330F" w:rsidRDefault="0097330F" w:rsidP="0097330F">
            <w:pPr>
              <w:spacing w:after="0" w:line="240" w:lineRule="auto"/>
              <w:jc w:val="center"/>
              <w:rPr>
                <w:rFonts w:eastAsia="Times New Roman" w:cs="Arial"/>
                <w:b/>
                <w:bCs/>
                <w:color w:val="000000"/>
                <w:sz w:val="20"/>
                <w:szCs w:val="20"/>
                <w:lang w:eastAsia="es-EC"/>
              </w:rPr>
            </w:pPr>
          </w:p>
        </w:tc>
        <w:tc>
          <w:tcPr>
            <w:tcW w:w="630" w:type="dxa"/>
            <w:tcBorders>
              <w:top w:val="nil"/>
              <w:left w:val="nil"/>
              <w:bottom w:val="nil"/>
              <w:right w:val="nil"/>
            </w:tcBorders>
            <w:shd w:val="clear" w:color="auto" w:fill="auto"/>
            <w:noWrap/>
            <w:vAlign w:val="bottom"/>
            <w:hideMark/>
          </w:tcPr>
          <w:p w:rsidR="0097330F" w:rsidRPr="0097330F" w:rsidRDefault="0097330F" w:rsidP="0097330F">
            <w:pPr>
              <w:spacing w:after="0" w:line="240" w:lineRule="auto"/>
              <w:rPr>
                <w:rFonts w:ascii="Times New Roman" w:eastAsia="Times New Roman" w:hAnsi="Times New Roman"/>
                <w:sz w:val="20"/>
                <w:szCs w:val="20"/>
                <w:lang w:eastAsia="es-EC"/>
              </w:rPr>
            </w:pPr>
          </w:p>
        </w:tc>
        <w:tc>
          <w:tcPr>
            <w:tcW w:w="1400" w:type="dxa"/>
            <w:tcBorders>
              <w:top w:val="single" w:sz="4" w:space="0" w:color="auto"/>
              <w:left w:val="nil"/>
              <w:bottom w:val="nil"/>
              <w:right w:val="nil"/>
            </w:tcBorders>
            <w:shd w:val="clear" w:color="auto" w:fill="auto"/>
            <w:noWrap/>
            <w:vAlign w:val="bottom"/>
            <w:hideMark/>
          </w:tcPr>
          <w:p w:rsidR="0097330F" w:rsidRPr="0097330F" w:rsidRDefault="0097330F" w:rsidP="0097330F">
            <w:pPr>
              <w:spacing w:after="0" w:line="240" w:lineRule="auto"/>
              <w:rPr>
                <w:rFonts w:ascii="Times New Roman" w:eastAsia="Times New Roman" w:hAnsi="Times New Roman"/>
                <w:sz w:val="20"/>
                <w:szCs w:val="20"/>
                <w:lang w:eastAsia="es-EC"/>
              </w:rPr>
            </w:pPr>
          </w:p>
        </w:tc>
        <w:tc>
          <w:tcPr>
            <w:tcW w:w="1798" w:type="dxa"/>
            <w:tcBorders>
              <w:top w:val="single" w:sz="4" w:space="0" w:color="auto"/>
              <w:left w:val="nil"/>
              <w:bottom w:val="nil"/>
              <w:right w:val="nil"/>
            </w:tcBorders>
            <w:shd w:val="clear" w:color="auto" w:fill="auto"/>
            <w:noWrap/>
            <w:vAlign w:val="bottom"/>
            <w:hideMark/>
          </w:tcPr>
          <w:p w:rsidR="0097330F" w:rsidRDefault="0097330F" w:rsidP="0097330F">
            <w:pPr>
              <w:spacing w:after="0" w:line="240" w:lineRule="auto"/>
              <w:rPr>
                <w:rFonts w:ascii="Times New Roman" w:eastAsia="Times New Roman" w:hAnsi="Times New Roman"/>
                <w:sz w:val="20"/>
                <w:szCs w:val="20"/>
                <w:lang w:eastAsia="es-EC"/>
              </w:rPr>
            </w:pPr>
          </w:p>
          <w:p w:rsidR="009C1F21" w:rsidRDefault="009C1F21" w:rsidP="0097330F">
            <w:pPr>
              <w:spacing w:after="0" w:line="240" w:lineRule="auto"/>
              <w:rPr>
                <w:rFonts w:ascii="Times New Roman" w:eastAsia="Times New Roman" w:hAnsi="Times New Roman"/>
                <w:sz w:val="20"/>
                <w:szCs w:val="20"/>
                <w:lang w:eastAsia="es-EC"/>
              </w:rPr>
            </w:pPr>
          </w:p>
          <w:p w:rsidR="009C1F21" w:rsidRPr="0097330F" w:rsidRDefault="009C1F21" w:rsidP="0097330F">
            <w:pPr>
              <w:spacing w:after="0" w:line="240" w:lineRule="auto"/>
              <w:rPr>
                <w:rFonts w:ascii="Times New Roman" w:eastAsia="Times New Roman" w:hAnsi="Times New Roman"/>
                <w:sz w:val="20"/>
                <w:szCs w:val="20"/>
                <w:lang w:eastAsia="es-EC"/>
              </w:rPr>
            </w:pPr>
          </w:p>
        </w:tc>
      </w:tr>
      <w:tr w:rsidR="0097330F" w:rsidRPr="0097330F" w:rsidTr="009C1F21">
        <w:trPr>
          <w:trHeight w:val="270"/>
        </w:trPr>
        <w:tc>
          <w:tcPr>
            <w:tcW w:w="5103" w:type="dxa"/>
            <w:tcBorders>
              <w:top w:val="nil"/>
              <w:left w:val="nil"/>
              <w:bottom w:val="single" w:sz="4" w:space="0" w:color="auto"/>
              <w:right w:val="nil"/>
            </w:tcBorders>
            <w:shd w:val="clear" w:color="auto" w:fill="auto"/>
            <w:noWrap/>
            <w:vAlign w:val="bottom"/>
            <w:hideMark/>
          </w:tcPr>
          <w:p w:rsidR="0097330F" w:rsidRPr="0097330F" w:rsidRDefault="0097330F" w:rsidP="0097330F">
            <w:pPr>
              <w:spacing w:after="0" w:line="240" w:lineRule="auto"/>
              <w:rPr>
                <w:rFonts w:ascii="Times New Roman" w:eastAsia="Times New Roman" w:hAnsi="Times New Roman"/>
                <w:sz w:val="20"/>
                <w:szCs w:val="20"/>
                <w:lang w:eastAsia="es-EC"/>
              </w:rPr>
            </w:pPr>
          </w:p>
        </w:tc>
        <w:tc>
          <w:tcPr>
            <w:tcW w:w="630" w:type="dxa"/>
            <w:tcBorders>
              <w:top w:val="nil"/>
              <w:left w:val="nil"/>
              <w:bottom w:val="single" w:sz="4" w:space="0" w:color="auto"/>
              <w:right w:val="nil"/>
            </w:tcBorders>
            <w:shd w:val="clear" w:color="auto" w:fill="auto"/>
            <w:noWrap/>
            <w:vAlign w:val="bottom"/>
            <w:hideMark/>
          </w:tcPr>
          <w:p w:rsidR="0097330F" w:rsidRPr="0097330F" w:rsidRDefault="0097330F" w:rsidP="0097330F">
            <w:pPr>
              <w:spacing w:after="0" w:line="240" w:lineRule="auto"/>
              <w:rPr>
                <w:rFonts w:ascii="Times New Roman" w:eastAsia="Times New Roman" w:hAnsi="Times New Roman"/>
                <w:sz w:val="20"/>
                <w:szCs w:val="20"/>
                <w:lang w:eastAsia="es-EC"/>
              </w:rPr>
            </w:pPr>
          </w:p>
        </w:tc>
        <w:tc>
          <w:tcPr>
            <w:tcW w:w="1400" w:type="dxa"/>
            <w:tcBorders>
              <w:top w:val="nil"/>
              <w:left w:val="nil"/>
              <w:bottom w:val="single" w:sz="4" w:space="0" w:color="auto"/>
              <w:right w:val="nil"/>
            </w:tcBorders>
            <w:shd w:val="clear" w:color="auto" w:fill="auto"/>
            <w:noWrap/>
            <w:vAlign w:val="bottom"/>
            <w:hideMark/>
          </w:tcPr>
          <w:p w:rsidR="0097330F" w:rsidRPr="0097330F" w:rsidRDefault="0097330F" w:rsidP="0097330F">
            <w:pPr>
              <w:spacing w:after="0" w:line="240" w:lineRule="auto"/>
              <w:rPr>
                <w:rFonts w:ascii="Times New Roman" w:eastAsia="Times New Roman" w:hAnsi="Times New Roman"/>
                <w:sz w:val="20"/>
                <w:szCs w:val="20"/>
                <w:lang w:eastAsia="es-EC"/>
              </w:rPr>
            </w:pPr>
          </w:p>
        </w:tc>
        <w:tc>
          <w:tcPr>
            <w:tcW w:w="1798" w:type="dxa"/>
            <w:tcBorders>
              <w:top w:val="nil"/>
              <w:left w:val="nil"/>
              <w:bottom w:val="single" w:sz="4" w:space="0" w:color="auto"/>
              <w:right w:val="nil"/>
            </w:tcBorders>
            <w:shd w:val="clear" w:color="auto" w:fill="auto"/>
            <w:noWrap/>
            <w:vAlign w:val="bottom"/>
            <w:hideMark/>
          </w:tcPr>
          <w:p w:rsidR="0097330F" w:rsidRPr="0097330F" w:rsidRDefault="0097330F" w:rsidP="0097330F">
            <w:pPr>
              <w:spacing w:after="0" w:line="240" w:lineRule="auto"/>
              <w:rPr>
                <w:rFonts w:ascii="Times New Roman" w:eastAsia="Times New Roman" w:hAnsi="Times New Roman"/>
                <w:sz w:val="20"/>
                <w:szCs w:val="20"/>
                <w:lang w:eastAsia="es-EC"/>
              </w:rPr>
            </w:pPr>
          </w:p>
        </w:tc>
      </w:tr>
      <w:tr w:rsidR="0097330F" w:rsidRPr="0097330F" w:rsidTr="009C1F21">
        <w:trPr>
          <w:trHeight w:val="315"/>
        </w:trPr>
        <w:tc>
          <w:tcPr>
            <w:tcW w:w="8931"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Propuesta Económica Destrucción de Archivos</w:t>
            </w:r>
          </w:p>
        </w:tc>
      </w:tr>
      <w:tr w:rsidR="0097330F" w:rsidRPr="0097330F" w:rsidTr="009C1F21">
        <w:trPr>
          <w:trHeight w:val="315"/>
        </w:trPr>
        <w:tc>
          <w:tcPr>
            <w:tcW w:w="5103"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 xml:space="preserve">Descripción </w:t>
            </w:r>
          </w:p>
        </w:tc>
        <w:tc>
          <w:tcPr>
            <w:tcW w:w="63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Volumen</w:t>
            </w:r>
          </w:p>
        </w:tc>
        <w:tc>
          <w:tcPr>
            <w:tcW w:w="140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Precio Unitario</w:t>
            </w:r>
          </w:p>
        </w:tc>
        <w:tc>
          <w:tcPr>
            <w:tcW w:w="179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Precio Total</w:t>
            </w:r>
          </w:p>
        </w:tc>
      </w:tr>
      <w:tr w:rsidR="0097330F" w:rsidRPr="0097330F" w:rsidTr="009C1F21">
        <w:trPr>
          <w:trHeight w:val="270"/>
        </w:trPr>
        <w:tc>
          <w:tcPr>
            <w:tcW w:w="510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Destrucción de Archivos</w:t>
            </w: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50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2,30 </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115,00 </w:t>
            </w:r>
          </w:p>
        </w:tc>
      </w:tr>
      <w:tr w:rsidR="0097330F" w:rsidRPr="0097330F" w:rsidTr="009C1F21">
        <w:trPr>
          <w:trHeight w:val="300"/>
        </w:trPr>
        <w:tc>
          <w:tcPr>
            <w:tcW w:w="5103" w:type="dxa"/>
            <w:tcBorders>
              <w:top w:val="single" w:sz="4" w:space="0" w:color="auto"/>
              <w:left w:val="nil"/>
              <w:bottom w:val="nil"/>
              <w:right w:val="nil"/>
            </w:tcBorders>
            <w:shd w:val="clear" w:color="000000" w:fill="FFFFFF"/>
            <w:noWrap/>
            <w:vAlign w:val="bottom"/>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630" w:type="dxa"/>
            <w:tcBorders>
              <w:top w:val="single" w:sz="4" w:space="0" w:color="auto"/>
              <w:left w:val="nil"/>
              <w:bottom w:val="nil"/>
              <w:right w:val="single" w:sz="4" w:space="0" w:color="auto"/>
            </w:tcBorders>
            <w:shd w:val="clear" w:color="000000" w:fill="FFFFFF"/>
            <w:noWrap/>
            <w:vAlign w:val="bottom"/>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Sub-Total</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115,00 </w:t>
            </w:r>
          </w:p>
        </w:tc>
      </w:tr>
      <w:tr w:rsidR="0097330F" w:rsidRPr="0097330F" w:rsidTr="009C1F21">
        <w:trPr>
          <w:trHeight w:val="315"/>
        </w:trPr>
        <w:tc>
          <w:tcPr>
            <w:tcW w:w="5103" w:type="dxa"/>
            <w:tcBorders>
              <w:top w:val="nil"/>
              <w:left w:val="nil"/>
              <w:bottom w:val="nil"/>
              <w:right w:val="nil"/>
            </w:tcBorders>
            <w:shd w:val="clear" w:color="000000" w:fill="FFFFFF"/>
            <w:noWrap/>
            <w:vAlign w:val="bottom"/>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630" w:type="dxa"/>
            <w:tcBorders>
              <w:top w:val="nil"/>
              <w:left w:val="nil"/>
              <w:bottom w:val="nil"/>
              <w:right w:val="single" w:sz="4" w:space="0" w:color="auto"/>
            </w:tcBorders>
            <w:shd w:val="clear" w:color="000000" w:fill="FFFFFF"/>
            <w:noWrap/>
            <w:vAlign w:val="bottom"/>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IVA</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13,80 </w:t>
            </w:r>
          </w:p>
        </w:tc>
      </w:tr>
      <w:tr w:rsidR="0097330F" w:rsidRPr="0097330F" w:rsidTr="009C1F21">
        <w:trPr>
          <w:trHeight w:val="330"/>
        </w:trPr>
        <w:tc>
          <w:tcPr>
            <w:tcW w:w="5103" w:type="dxa"/>
            <w:tcBorders>
              <w:top w:val="nil"/>
              <w:left w:val="nil"/>
              <w:bottom w:val="nil"/>
              <w:right w:val="nil"/>
            </w:tcBorders>
            <w:shd w:val="clear" w:color="000000" w:fill="FFFFFF"/>
            <w:noWrap/>
            <w:vAlign w:val="bottom"/>
            <w:hideMark/>
          </w:tcPr>
          <w:p w:rsidR="0097330F" w:rsidRPr="0097330F" w:rsidRDefault="0097330F" w:rsidP="0097330F">
            <w:pPr>
              <w:spacing w:after="0" w:line="240" w:lineRule="auto"/>
              <w:rPr>
                <w:rFonts w:eastAsia="Times New Roman" w:cs="Arial"/>
                <w:b/>
                <w:bCs/>
                <w:color w:val="000000"/>
                <w:sz w:val="24"/>
                <w:szCs w:val="24"/>
                <w:lang w:eastAsia="es-EC"/>
              </w:rPr>
            </w:pPr>
            <w:r w:rsidRPr="0097330F">
              <w:rPr>
                <w:rFonts w:eastAsia="Times New Roman" w:cs="Arial"/>
                <w:b/>
                <w:bCs/>
                <w:color w:val="000000"/>
                <w:sz w:val="24"/>
                <w:szCs w:val="24"/>
                <w:lang w:eastAsia="es-EC"/>
              </w:rPr>
              <w:t> </w:t>
            </w:r>
          </w:p>
        </w:tc>
        <w:tc>
          <w:tcPr>
            <w:tcW w:w="630" w:type="dxa"/>
            <w:tcBorders>
              <w:top w:val="nil"/>
              <w:left w:val="nil"/>
              <w:bottom w:val="nil"/>
              <w:right w:val="single" w:sz="4" w:space="0" w:color="auto"/>
            </w:tcBorders>
            <w:shd w:val="clear" w:color="000000" w:fill="FFFFFF"/>
            <w:noWrap/>
            <w:vAlign w:val="bottom"/>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Total</w:t>
            </w:r>
          </w:p>
        </w:tc>
        <w:tc>
          <w:tcPr>
            <w:tcW w:w="179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128,80 </w:t>
            </w:r>
          </w:p>
        </w:tc>
      </w:tr>
    </w:tbl>
    <w:p w:rsidR="009C1F21" w:rsidRDefault="009C1F21">
      <w:pPr>
        <w:rPr>
          <w:rFonts w:ascii="Century Gothic" w:hAnsi="Century Gothic" w:cs="Arial"/>
          <w:color w:val="000000"/>
          <w:sz w:val="24"/>
          <w:szCs w:val="24"/>
        </w:rPr>
      </w:pPr>
      <w:bookmarkStart w:id="1" w:name="_GoBack"/>
      <w:bookmarkEnd w:id="1"/>
    </w:p>
    <w:p w:rsidR="009C1F21" w:rsidRDefault="009C1F21">
      <w:pPr>
        <w:rPr>
          <w:rFonts w:ascii="Century Gothic" w:hAnsi="Century Gothic" w:cs="Arial"/>
          <w:color w:val="000000"/>
          <w:sz w:val="24"/>
          <w:szCs w:val="24"/>
        </w:rPr>
      </w:pPr>
    </w:p>
    <w:p w:rsidR="009C1F21" w:rsidRDefault="009C1F21">
      <w:pPr>
        <w:rPr>
          <w:rFonts w:ascii="Century Gothic" w:hAnsi="Century Gothic" w:cs="Arial"/>
          <w:color w:val="000000"/>
          <w:sz w:val="24"/>
          <w:szCs w:val="24"/>
        </w:rPr>
      </w:pPr>
    </w:p>
    <w:p w:rsidR="00AB227D" w:rsidRPr="005F5DB7" w:rsidRDefault="00AB227D" w:rsidP="00AB227D">
      <w:pPr>
        <w:jc w:val="center"/>
        <w:rPr>
          <w:rFonts w:ascii="Century Gothic" w:hAnsi="Century Gothic"/>
          <w:b/>
          <w:sz w:val="20"/>
          <w:szCs w:val="20"/>
          <w:lang w:val="es-MX"/>
        </w:rPr>
      </w:pPr>
      <w:r w:rsidRPr="005F5DB7">
        <w:rPr>
          <w:rFonts w:ascii="Century Gothic" w:hAnsi="Century Gothic"/>
          <w:b/>
          <w:sz w:val="20"/>
          <w:szCs w:val="20"/>
          <w:lang w:val="es-MX"/>
        </w:rPr>
        <w:t xml:space="preserve">SERVICIOS ADICIONALES </w:t>
      </w: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Costos</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$1.60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ORFNR-917B</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(4 Carpetas Bennet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$0.26</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ORFNR-917C</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(50 Carpetas Cartón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$0.24</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$0.10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$0.30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$1.10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$3.32</w:t>
            </w:r>
          </w:p>
        </w:tc>
      </w:tr>
      <w:tr w:rsidR="00AB227D" w:rsidRPr="007F0A22" w:rsidTr="005C01C5">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normal (Tiempo de Respuesta 24 Horas)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$6.51</w:t>
            </w:r>
          </w:p>
        </w:tc>
      </w:tr>
      <w:tr w:rsidR="00AB227D" w:rsidRPr="007F0A22" w:rsidTr="005C01C5">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 o File Urgente (Tiempo de Respuesta el mismo día hasta las 16H30)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$10.82</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Extra (Tiempo de Respuesta 24 Horas) después de las 5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$1.30</w:t>
            </w:r>
          </w:p>
        </w:tc>
      </w:tr>
      <w:tr w:rsidR="00AB227D" w:rsidRPr="007F0A22" w:rsidTr="005C01C5">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$1.60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 xml:space="preserve">Consulta y/o Pedidos no hechos por el Sistema costo por Ítem solicitado </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$4.65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Almacenamiento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$150.00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$2.35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$1.76</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$0.96</w:t>
            </w:r>
          </w:p>
        </w:tc>
      </w:tr>
    </w:tbl>
    <w:p w:rsidR="00AB227D" w:rsidRPr="007F0A22" w:rsidRDefault="00AB227D" w:rsidP="00AB227D">
      <w:pPr>
        <w:rPr>
          <w:rFonts w:ascii="Century Gothic" w:hAnsi="Century Gothic"/>
          <w:sz w:val="24"/>
          <w:szCs w:val="24"/>
          <w:u w:val="single"/>
          <w:lang w:val="es-MX"/>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AB227D" w:rsidRPr="007F0A22" w:rsidTr="005C01C5">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SERVICIOS DE VALOR AGREGADO</w:t>
            </w:r>
          </w:p>
        </w:tc>
      </w:tr>
      <w:tr w:rsidR="00AB227D" w:rsidRPr="007F0A22" w:rsidTr="005C01C5">
        <w:trPr>
          <w:trHeight w:val="300"/>
          <w:jc w:val="center"/>
        </w:trPr>
        <w:tc>
          <w:tcPr>
            <w:tcW w:w="1958" w:type="dxa"/>
            <w:tcBorders>
              <w:top w:val="nil"/>
              <w:left w:val="nil"/>
              <w:bottom w:val="single" w:sz="4" w:space="0" w:color="auto"/>
              <w:right w:val="nil"/>
            </w:tcBorders>
            <w:shd w:val="clear" w:color="auto" w:fill="auto"/>
            <w:noWrap/>
            <w:vAlign w:val="bottom"/>
            <w:hideMark/>
          </w:tcPr>
          <w:p w:rsidR="00AB227D" w:rsidRPr="007F0A22" w:rsidRDefault="00AB227D" w:rsidP="005C01C5">
            <w:pPr>
              <w:spacing w:after="0" w:line="240" w:lineRule="auto"/>
              <w:jc w:val="center"/>
              <w:rPr>
                <w:rFonts w:ascii="Century Gothic" w:eastAsia="Times New Roman" w:hAnsi="Century Gothic" w:cstheme="minorHAnsi"/>
                <w:b/>
                <w:bCs/>
                <w:color w:val="000000"/>
                <w:sz w:val="24"/>
                <w:szCs w:val="24"/>
                <w:lang w:eastAsia="es-EC"/>
              </w:rPr>
            </w:pPr>
          </w:p>
        </w:tc>
        <w:tc>
          <w:tcPr>
            <w:tcW w:w="5278" w:type="dxa"/>
            <w:tcBorders>
              <w:top w:val="nil"/>
              <w:left w:val="nil"/>
              <w:bottom w:val="single" w:sz="4" w:space="0" w:color="auto"/>
              <w:right w:val="nil"/>
            </w:tcBorders>
            <w:shd w:val="clear" w:color="auto" w:fill="auto"/>
            <w:noWrap/>
            <w:vAlign w:val="bottom"/>
            <w:hideMark/>
          </w:tcPr>
          <w:p w:rsidR="00AB227D" w:rsidRPr="007F0A22" w:rsidRDefault="00AB227D" w:rsidP="005C01C5">
            <w:pPr>
              <w:spacing w:after="0" w:line="240" w:lineRule="auto"/>
              <w:rPr>
                <w:rFonts w:ascii="Century Gothic" w:eastAsia="Times New Roman" w:hAnsi="Century Gothic" w:cstheme="minorHAnsi"/>
                <w:sz w:val="24"/>
                <w:szCs w:val="24"/>
                <w:lang w:eastAsia="es-EC"/>
              </w:rPr>
            </w:pPr>
          </w:p>
        </w:tc>
        <w:tc>
          <w:tcPr>
            <w:tcW w:w="685" w:type="dxa"/>
            <w:tcBorders>
              <w:top w:val="nil"/>
              <w:left w:val="nil"/>
              <w:bottom w:val="single" w:sz="4" w:space="0" w:color="auto"/>
              <w:right w:val="nil"/>
            </w:tcBorders>
            <w:shd w:val="clear" w:color="auto" w:fill="auto"/>
            <w:noWrap/>
            <w:vAlign w:val="bottom"/>
            <w:hideMark/>
          </w:tcPr>
          <w:p w:rsidR="00AB227D" w:rsidRPr="007F0A22" w:rsidRDefault="00AB227D" w:rsidP="005C01C5">
            <w:pPr>
              <w:spacing w:after="0" w:line="240" w:lineRule="auto"/>
              <w:rPr>
                <w:rFonts w:ascii="Century Gothic" w:eastAsia="Times New Roman" w:hAnsi="Century Gothic" w:cstheme="minorHAnsi"/>
                <w:sz w:val="24"/>
                <w:szCs w:val="24"/>
                <w:lang w:eastAsia="es-EC"/>
              </w:rPr>
            </w:pPr>
          </w:p>
        </w:tc>
      </w:tr>
      <w:tr w:rsidR="00AB227D" w:rsidRPr="007F0A22" w:rsidTr="005C01C5">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5C01C5">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5C01C5">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5C01C5">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5C01C5">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bl>
    <w:p w:rsidR="00AB227D" w:rsidRDefault="00AB227D">
      <w:pPr>
        <w:rPr>
          <w:rFonts w:ascii="Century Gothic" w:hAnsi="Century Gothic" w:cs="Arial"/>
          <w:color w:val="000000"/>
          <w:sz w:val="24"/>
          <w:szCs w:val="24"/>
        </w:rPr>
      </w:pPr>
    </w:p>
    <w:p w:rsidR="00207747" w:rsidRDefault="00207747">
      <w:pPr>
        <w:rPr>
          <w:rFonts w:ascii="Century Gothic" w:hAnsi="Century Gothic" w:cs="Arial"/>
          <w:color w:val="000000"/>
          <w:sz w:val="24"/>
          <w:szCs w:val="24"/>
        </w:rPr>
      </w:pPr>
    </w:p>
    <w:p w:rsidR="00207747" w:rsidRDefault="00207747">
      <w:pPr>
        <w:rPr>
          <w:rFonts w:ascii="Century Gothic" w:hAnsi="Century Gothic" w:cs="Arial"/>
          <w:color w:val="000000"/>
          <w:sz w:val="24"/>
          <w:szCs w:val="24"/>
        </w:rPr>
      </w:pPr>
    </w:p>
    <w:p w:rsidR="00207747" w:rsidRPr="005F5DB7" w:rsidRDefault="00207747" w:rsidP="00207747">
      <w:pPr>
        <w:pStyle w:val="Sinespaciado"/>
        <w:tabs>
          <w:tab w:val="left" w:pos="5670"/>
        </w:tabs>
        <w:ind w:right="4"/>
        <w:jc w:val="both"/>
        <w:rPr>
          <w:rFonts w:ascii="Century Gothic" w:hAnsi="Century Gothic" w:cs="Arial"/>
          <w:b/>
          <w:sz w:val="24"/>
          <w:szCs w:val="24"/>
        </w:rPr>
      </w:pPr>
      <w:r w:rsidRPr="005F5DB7">
        <w:rPr>
          <w:rFonts w:ascii="Century Gothic" w:hAnsi="Century Gothic" w:cs="Arial"/>
          <w:b/>
          <w:sz w:val="24"/>
          <w:szCs w:val="24"/>
        </w:rPr>
        <w:t>Propuesta de Pago</w:t>
      </w:r>
    </w:p>
    <w:p w:rsidR="00207747" w:rsidRPr="007F0A22" w:rsidRDefault="00207747" w:rsidP="00207747">
      <w:pPr>
        <w:pStyle w:val="Sinespaciado"/>
        <w:tabs>
          <w:tab w:val="left" w:pos="5670"/>
        </w:tabs>
        <w:ind w:left="360" w:right="4"/>
        <w:jc w:val="both"/>
        <w:rPr>
          <w:rFonts w:ascii="Century Gothic" w:hAnsi="Century Gothic" w:cs="Arial"/>
          <w:sz w:val="24"/>
          <w:szCs w:val="24"/>
        </w:rPr>
      </w:pPr>
    </w:p>
    <w:p w:rsidR="00207747" w:rsidRPr="007F0A22" w:rsidRDefault="00207747" w:rsidP="00207747">
      <w:pPr>
        <w:pStyle w:val="Sinespaciado"/>
        <w:tabs>
          <w:tab w:val="left" w:pos="5670"/>
        </w:tabs>
        <w:ind w:right="4"/>
        <w:jc w:val="both"/>
        <w:rPr>
          <w:rFonts w:ascii="Century Gothic" w:hAnsi="Century Gothic" w:cs="Arial"/>
          <w:sz w:val="24"/>
          <w:szCs w:val="24"/>
        </w:rPr>
      </w:pPr>
      <w:r w:rsidRPr="007F0A22">
        <w:rPr>
          <w:rFonts w:ascii="Century Gothic" w:hAnsi="Century Gothic" w:cs="Arial"/>
          <w:b/>
          <w:sz w:val="24"/>
          <w:szCs w:val="24"/>
        </w:rPr>
        <w:t>Inversión Inicial. -</w:t>
      </w:r>
      <w:r w:rsidRPr="007F0A22">
        <w:rPr>
          <w:rFonts w:ascii="Century Gothic" w:hAnsi="Century Gothic" w:cs="Arial"/>
          <w:sz w:val="24"/>
          <w:szCs w:val="24"/>
        </w:rPr>
        <w:t xml:space="preserve"> Se elaborar una Factura por el 100% la misma que será cancelada de la siguiente manera.</w:t>
      </w:r>
    </w:p>
    <w:p w:rsidR="00207747" w:rsidRPr="007F0A22" w:rsidRDefault="00207747" w:rsidP="00207747">
      <w:pPr>
        <w:pStyle w:val="Sinespaciado"/>
        <w:numPr>
          <w:ilvl w:val="0"/>
          <w:numId w:val="14"/>
        </w:numPr>
        <w:tabs>
          <w:tab w:val="left" w:pos="5670"/>
        </w:tabs>
        <w:ind w:right="4"/>
        <w:jc w:val="both"/>
        <w:rPr>
          <w:rFonts w:ascii="Century Gothic" w:hAnsi="Century Gothic" w:cs="Arial"/>
          <w:sz w:val="24"/>
          <w:szCs w:val="24"/>
        </w:rPr>
      </w:pPr>
      <w:r w:rsidRPr="007F0A22">
        <w:rPr>
          <w:rFonts w:ascii="Century Gothic" w:hAnsi="Century Gothic" w:cs="Arial"/>
          <w:sz w:val="24"/>
          <w:szCs w:val="24"/>
        </w:rPr>
        <w:t>50% Aprobación de propuesta</w:t>
      </w:r>
    </w:p>
    <w:p w:rsidR="00207747" w:rsidRPr="007F0A22" w:rsidRDefault="00207747" w:rsidP="00207747">
      <w:pPr>
        <w:pStyle w:val="Sinespaciado"/>
        <w:numPr>
          <w:ilvl w:val="0"/>
          <w:numId w:val="14"/>
        </w:numPr>
        <w:tabs>
          <w:tab w:val="left" w:pos="5670"/>
        </w:tabs>
        <w:ind w:right="4"/>
        <w:jc w:val="both"/>
        <w:rPr>
          <w:rFonts w:ascii="Century Gothic" w:hAnsi="Century Gothic" w:cs="Arial"/>
          <w:sz w:val="24"/>
          <w:szCs w:val="24"/>
        </w:rPr>
      </w:pPr>
      <w:r w:rsidRPr="007F0A22">
        <w:rPr>
          <w:rFonts w:ascii="Century Gothic" w:hAnsi="Century Gothic" w:cs="Arial"/>
          <w:sz w:val="24"/>
          <w:szCs w:val="24"/>
        </w:rPr>
        <w:t>50% Una vez terminado el ordenamiento y cargado en el sistema.</w:t>
      </w:r>
    </w:p>
    <w:p w:rsidR="00207747" w:rsidRPr="007F0A22" w:rsidRDefault="00207747" w:rsidP="00207747">
      <w:pPr>
        <w:pStyle w:val="Sinespaciado"/>
        <w:rPr>
          <w:rFonts w:ascii="Century Gothic" w:hAnsi="Century Gothic" w:cstheme="minorHAnsi"/>
          <w:b/>
          <w:sz w:val="24"/>
          <w:szCs w:val="24"/>
          <w:lang w:val="es-MX"/>
        </w:rPr>
      </w:pPr>
    </w:p>
    <w:p w:rsidR="00207747" w:rsidRPr="005F5DB7" w:rsidRDefault="00207747" w:rsidP="00207747">
      <w:pPr>
        <w:pStyle w:val="MediumList2-Accent41"/>
        <w:spacing w:after="0" w:line="240" w:lineRule="auto"/>
        <w:ind w:left="0"/>
        <w:jc w:val="both"/>
        <w:rPr>
          <w:rFonts w:ascii="Century Gothic" w:hAnsi="Century Gothic" w:cstheme="minorHAnsi"/>
          <w:b/>
          <w:sz w:val="24"/>
          <w:szCs w:val="24"/>
        </w:rPr>
      </w:pPr>
      <w:r w:rsidRPr="005F5DB7">
        <w:rPr>
          <w:rFonts w:ascii="Century Gothic" w:hAnsi="Century Gothic" w:cstheme="minorHAnsi"/>
          <w:b/>
          <w:sz w:val="24"/>
          <w:szCs w:val="24"/>
          <w:lang w:val="es-EC"/>
        </w:rPr>
        <w:t>BENEFICIOS DE LA ADMINISTRACION DE LA INFORMACION CON DATASOLUTIONS</w:t>
      </w:r>
    </w:p>
    <w:p w:rsidR="00207747" w:rsidRPr="007F0A22" w:rsidRDefault="00207747" w:rsidP="00207747">
      <w:pPr>
        <w:pStyle w:val="MediumList2-Accent41"/>
        <w:spacing w:after="0" w:line="240" w:lineRule="auto"/>
        <w:ind w:left="0"/>
        <w:jc w:val="both"/>
        <w:rPr>
          <w:rFonts w:ascii="Century Gothic" w:hAnsi="Century Gothic" w:cstheme="minorHAnsi"/>
          <w:sz w:val="24"/>
          <w:szCs w:val="24"/>
          <w:lang w:val="es-EC"/>
        </w:rPr>
      </w:pPr>
    </w:p>
    <w:p w:rsidR="00207747" w:rsidRPr="007F0A22" w:rsidRDefault="00207747" w:rsidP="00207747">
      <w:pPr>
        <w:pStyle w:val="MediumList2-Accent41"/>
        <w:numPr>
          <w:ilvl w:val="0"/>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Lugar de almacenamiento</w:t>
      </w:r>
      <w:r w:rsidRPr="007F0A22">
        <w:rPr>
          <w:rFonts w:ascii="Century Gothic" w:hAnsi="Century Gothic" w:cstheme="minorHAnsi"/>
          <w:sz w:val="24"/>
          <w:szCs w:val="24"/>
          <w:lang w:val="es-EC"/>
        </w:rPr>
        <w:t>– Contamos con la mejor infraestructura para operar la información de cada uno de nuestros clientes. Nuestras ubicaciones tienen los siguientes beneficios:</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Detectores de humo </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Extintores </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Alarmas contra robo e incendio</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Seguridad 24 horas</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Cisterna propia de incendios (Solo Gye)</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Ubicación estratégica dentro de la ciudad</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207747" w:rsidRPr="007F0A22" w:rsidRDefault="00207747" w:rsidP="00207747">
      <w:pPr>
        <w:pStyle w:val="MediumList2-Accent41"/>
        <w:numPr>
          <w:ilvl w:val="0"/>
          <w:numId w:val="13"/>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Capacidad. -</w:t>
      </w:r>
      <w:r w:rsidRPr="007F0A22">
        <w:rPr>
          <w:rFonts w:ascii="Century Gothic" w:hAnsi="Century Gothic" w:cstheme="minorHAnsi"/>
          <w:sz w:val="24"/>
          <w:szCs w:val="24"/>
          <w:lang w:val="es-EC"/>
        </w:rPr>
        <w:t xml:space="preserve">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207747" w:rsidRPr="007F0A22" w:rsidRDefault="00207747" w:rsidP="00207747">
      <w:pPr>
        <w:pStyle w:val="MediumList2-Accent41"/>
        <w:numPr>
          <w:ilvl w:val="0"/>
          <w:numId w:val="13"/>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 xml:space="preserve">Plataforma de Sistemas para Administración de Archivos. - </w:t>
      </w:r>
      <w:r w:rsidRPr="007F0A22">
        <w:rPr>
          <w:rFonts w:ascii="Century Gothic" w:hAnsi="Century Gothic" w:cstheme="minorHAnsi"/>
          <w:sz w:val="24"/>
          <w:szCs w:val="24"/>
          <w:lang w:val="es-EC"/>
        </w:rPr>
        <w:t>DataSolutions cuenta con el software EDC, desarrollado por la empresa canadiense DocuData, especializada en desarrollos tecnológicos para necesidades de manejo de archivo. En el área digital contamos con la plataforma Alemana Windream que permite un manejo integral de la información digital a todos nuestros clientes.</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385DD8" w:rsidRDefault="00207747" w:rsidP="00207747">
      <w:pPr>
        <w:pStyle w:val="MediumList2-Accent41"/>
        <w:numPr>
          <w:ilvl w:val="0"/>
          <w:numId w:val="13"/>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Administración del archivo. -</w:t>
      </w:r>
      <w:r w:rsidRPr="007F0A22">
        <w:rPr>
          <w:rFonts w:ascii="Century Gothic" w:hAnsi="Century Gothic" w:cstheme="minorHAnsi"/>
          <w:sz w:val="24"/>
          <w:szCs w:val="24"/>
          <w:lang w:val="es-EC"/>
        </w:rPr>
        <w:t xml:space="preserve"> DataSolutions S.A. proveerá personal altamente capacitado para que administre de forma adecuada el archivo histórico del cliente, así como también para que vaya adaptando a este la nueva información que se genere con el paso del tiempo. La combinación de tecnología de punta (EDC) con nuestro personal altamente capacitado, nos permiten hacer búsquedas de información de manera eficiente, de tal forma que la </w:t>
      </w:r>
    </w:p>
    <w:p w:rsidR="00385DD8" w:rsidRDefault="00385DD8" w:rsidP="00385DD8">
      <w:pPr>
        <w:pStyle w:val="Prrafodelista"/>
        <w:rPr>
          <w:rFonts w:ascii="Century Gothic" w:hAnsi="Century Gothic" w:cstheme="minorHAnsi"/>
          <w:sz w:val="24"/>
          <w:szCs w:val="24"/>
        </w:rPr>
      </w:pPr>
    </w:p>
    <w:p w:rsidR="00385DD8" w:rsidRDefault="00385DD8" w:rsidP="00385DD8">
      <w:pPr>
        <w:pStyle w:val="Prrafodelista"/>
        <w:rPr>
          <w:rFonts w:ascii="Century Gothic" w:hAnsi="Century Gothic" w:cstheme="minorHAnsi"/>
          <w:sz w:val="24"/>
          <w:szCs w:val="24"/>
        </w:rPr>
      </w:pPr>
    </w:p>
    <w:p w:rsidR="00207747" w:rsidRPr="00385DD8" w:rsidRDefault="00207747" w:rsidP="00385DD8">
      <w:pPr>
        <w:pStyle w:val="MediumList2-Accent41"/>
        <w:numPr>
          <w:ilvl w:val="0"/>
          <w:numId w:val="13"/>
        </w:numPr>
        <w:spacing w:after="0" w:line="240" w:lineRule="auto"/>
        <w:jc w:val="both"/>
        <w:rPr>
          <w:rFonts w:ascii="Century Gothic" w:hAnsi="Century Gothic" w:cstheme="minorHAnsi"/>
          <w:sz w:val="24"/>
          <w:szCs w:val="24"/>
          <w:lang w:val="es-EC"/>
        </w:rPr>
      </w:pPr>
      <w:r w:rsidRPr="00385DD8">
        <w:rPr>
          <w:rFonts w:ascii="Century Gothic" w:hAnsi="Century Gothic" w:cstheme="minorHAnsi"/>
          <w:sz w:val="24"/>
          <w:szCs w:val="24"/>
          <w:lang w:val="es-EC"/>
        </w:rPr>
        <w:t>misma pueda estar disponible dentro de los tiempos pre establecidos bajo contrato.</w:t>
      </w:r>
    </w:p>
    <w:p w:rsidR="00207747" w:rsidRPr="00D97A74" w:rsidRDefault="00207747" w:rsidP="00207747">
      <w:pPr>
        <w:pStyle w:val="MediumList2-Accent41"/>
        <w:spacing w:after="0" w:line="240" w:lineRule="auto"/>
        <w:ind w:left="0"/>
        <w:jc w:val="both"/>
        <w:rPr>
          <w:rFonts w:ascii="Century Gothic" w:hAnsi="Century Gothic" w:cstheme="minorHAnsi"/>
          <w:sz w:val="24"/>
          <w:szCs w:val="24"/>
          <w:lang w:val="es-EC"/>
        </w:rPr>
      </w:pPr>
    </w:p>
    <w:p w:rsidR="00207747" w:rsidRPr="007F0A22" w:rsidRDefault="00207747" w:rsidP="00207747">
      <w:pPr>
        <w:pStyle w:val="MediumList2-Accent41"/>
        <w:numPr>
          <w:ilvl w:val="0"/>
          <w:numId w:val="13"/>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Reducción de Costos. -</w:t>
      </w:r>
      <w:r w:rsidRPr="007F0A22">
        <w:rPr>
          <w:rFonts w:ascii="Century Gothic" w:hAnsi="Century Gothic" w:cstheme="minorHAnsi"/>
          <w:sz w:val="24"/>
          <w:szCs w:val="24"/>
          <w:lang w:val="es-EC"/>
        </w:rPr>
        <w:t xml:space="preserve"> Con la implementación de nuestra solución le podemos generar a nuestros clientes una importante reducción de costos en el alquiler del espacio donde se conserva la información. En caso de ser las instalaciones propias existe también un ahorro en el costo de oportunidad. Este concepto es importante ya que toma en cuenta lo que la empresa deja de ganar al destinar un espacio a una actividad que no le aporta ningún rendimiento a la compañía. El ahorro también se puede dar a través de la reducción u optimización del personal. Nuestros servicios permiten eficientizar la estructura de costos en las empresas.</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207747" w:rsidRDefault="00207747" w:rsidP="00207747">
      <w:pPr>
        <w:pStyle w:val="MediumList2-Accent41"/>
        <w:numPr>
          <w:ilvl w:val="0"/>
          <w:numId w:val="13"/>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Productividad. –</w:t>
      </w:r>
      <w:r w:rsidRPr="007F0A22">
        <w:rPr>
          <w:rFonts w:ascii="Century Gothic" w:hAnsi="Century Gothic" w:cstheme="minorHAnsi"/>
          <w:sz w:val="24"/>
          <w:szCs w:val="24"/>
          <w:lang w:val="es-EC"/>
        </w:rPr>
        <w:t xml:space="preserve"> Nuestras soluciones aumentan considerablemente la productividad en una empresa a través de un reenfoque de las actividades hacia actividades productivas. La idea es que cada uno de los trabajadores de nuestros clientes se enfoquen a la misión de esa empresa. Muchas veces el manejo de la información internamente hace que los trabajadores se desenfoquen de estas situaciones.</w:t>
      </w:r>
    </w:p>
    <w:p w:rsidR="00207747" w:rsidRDefault="00207747" w:rsidP="00207747">
      <w:pPr>
        <w:pStyle w:val="MediumList2-Accent41"/>
        <w:spacing w:after="0" w:line="240" w:lineRule="auto"/>
        <w:ind w:left="0"/>
        <w:jc w:val="both"/>
        <w:rPr>
          <w:rFonts w:ascii="Century Gothic" w:hAnsi="Century Gothic" w:cstheme="minorHAnsi"/>
          <w:sz w:val="24"/>
          <w:szCs w:val="24"/>
          <w:lang w:val="es-EC"/>
        </w:rPr>
      </w:pPr>
    </w:p>
    <w:p w:rsidR="00207747" w:rsidRDefault="00207747" w:rsidP="00207747">
      <w:pPr>
        <w:pStyle w:val="MediumList2-Accent41"/>
        <w:spacing w:after="0" w:line="240" w:lineRule="auto"/>
        <w:ind w:left="0"/>
        <w:jc w:val="both"/>
        <w:rPr>
          <w:rFonts w:ascii="Century Gothic" w:hAnsi="Century Gothic" w:cstheme="minorHAnsi"/>
          <w:sz w:val="24"/>
          <w:szCs w:val="24"/>
          <w:lang w:val="es-EC"/>
        </w:rPr>
      </w:pPr>
    </w:p>
    <w:p w:rsidR="00207747" w:rsidRPr="00022ED1" w:rsidRDefault="00207747" w:rsidP="00207747">
      <w:pPr>
        <w:spacing w:line="240" w:lineRule="auto"/>
        <w:jc w:val="both"/>
        <w:rPr>
          <w:rFonts w:ascii="Century Gothic" w:hAnsi="Century Gothic" w:cstheme="minorHAnsi"/>
          <w:b/>
          <w:sz w:val="28"/>
          <w:szCs w:val="28"/>
        </w:rPr>
      </w:pPr>
      <w:r w:rsidRPr="00022ED1">
        <w:rPr>
          <w:rFonts w:ascii="Century Gothic" w:hAnsi="Century Gothic" w:cstheme="minorHAnsi"/>
          <w:b/>
          <w:sz w:val="28"/>
          <w:szCs w:val="28"/>
        </w:rPr>
        <w:t>Tiempo de Respuestas</w:t>
      </w:r>
    </w:p>
    <w:tbl>
      <w:tblPr>
        <w:tblW w:w="9485" w:type="dxa"/>
        <w:jc w:val="center"/>
        <w:tblCellMar>
          <w:left w:w="70" w:type="dxa"/>
          <w:right w:w="70" w:type="dxa"/>
        </w:tblCellMar>
        <w:tblLook w:val="04A0" w:firstRow="1" w:lastRow="0" w:firstColumn="1" w:lastColumn="0" w:noHBand="0" w:noVBand="1"/>
      </w:tblPr>
      <w:tblGrid>
        <w:gridCol w:w="1185"/>
        <w:gridCol w:w="1185"/>
        <w:gridCol w:w="1974"/>
        <w:gridCol w:w="1975"/>
        <w:gridCol w:w="1975"/>
        <w:gridCol w:w="1191"/>
      </w:tblGrid>
      <w:tr w:rsidR="00207747" w:rsidRPr="00022ED1" w:rsidTr="005C01C5">
        <w:trPr>
          <w:trHeight w:val="232"/>
          <w:jc w:val="center"/>
        </w:trPr>
        <w:tc>
          <w:tcPr>
            <w:tcW w:w="9485"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PEDIDOS NORMALES</w:t>
            </w:r>
          </w:p>
        </w:tc>
      </w:tr>
      <w:tr w:rsidR="00207747" w:rsidRPr="00022ED1" w:rsidTr="005C01C5">
        <w:trPr>
          <w:trHeight w:val="221"/>
          <w:jc w:val="center"/>
        </w:trPr>
        <w:tc>
          <w:tcPr>
            <w:tcW w:w="118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4"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8"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r>
      <w:tr w:rsidR="00207747" w:rsidRPr="00022ED1" w:rsidTr="005C01C5">
        <w:trPr>
          <w:trHeight w:val="221"/>
          <w:jc w:val="center"/>
        </w:trPr>
        <w:tc>
          <w:tcPr>
            <w:tcW w:w="1185" w:type="dxa"/>
            <w:tcBorders>
              <w:top w:val="nil"/>
              <w:left w:val="nil"/>
              <w:bottom w:val="single" w:sz="4" w:space="0" w:color="auto"/>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974"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c>
          <w:tcPr>
            <w:tcW w:w="1975" w:type="dxa"/>
            <w:tcBorders>
              <w:top w:val="nil"/>
              <w:left w:val="nil"/>
              <w:bottom w:val="single" w:sz="4" w:space="0" w:color="auto"/>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188"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r>
      <w:tr w:rsidR="00207747" w:rsidRPr="00022ED1" w:rsidTr="005C01C5">
        <w:trPr>
          <w:trHeight w:val="221"/>
          <w:jc w:val="center"/>
        </w:trPr>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 Normales</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974"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16:00</w:t>
            </w:r>
          </w:p>
        </w:tc>
        <w:tc>
          <w:tcPr>
            <w:tcW w:w="1975"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Entrega día Siguiente</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 00</w:t>
            </w:r>
          </w:p>
        </w:tc>
        <w:tc>
          <w:tcPr>
            <w:tcW w:w="1188"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rsidR="00207747" w:rsidRPr="00022ED1" w:rsidRDefault="00385DD8" w:rsidP="00207747">
      <w:pPr>
        <w:pStyle w:val="Sinespaciado"/>
        <w:ind w:right="4"/>
        <w:jc w:val="both"/>
        <w:rPr>
          <w:rFonts w:ascii="Century Gothic" w:hAnsi="Century Gothic" w:cstheme="minorHAnsi"/>
          <w:b/>
          <w:sz w:val="20"/>
          <w:szCs w:val="20"/>
          <w:u w:val="single"/>
        </w:rPr>
      </w:pPr>
      <w:r w:rsidRPr="007F0A22">
        <w:rPr>
          <w:rFonts w:ascii="Century Gothic" w:hAnsi="Century Gothic"/>
          <w:noProof/>
          <w:sz w:val="24"/>
          <w:szCs w:val="24"/>
          <w:lang w:val="en-US"/>
        </w:rPr>
        <w:drawing>
          <wp:anchor distT="0" distB="0" distL="114300" distR="114300" simplePos="0" relativeHeight="251659264" behindDoc="1" locked="0" layoutInCell="1" allowOverlap="1" wp14:anchorId="3D6ECE5E" wp14:editId="5EEFC5C3">
            <wp:simplePos x="0" y="0"/>
            <wp:positionH relativeFrom="column">
              <wp:posOffset>-333375</wp:posOffset>
            </wp:positionH>
            <wp:positionV relativeFrom="paragraph">
              <wp:posOffset>429895</wp:posOffset>
            </wp:positionV>
            <wp:extent cx="1809750" cy="1714500"/>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544" w:type="dxa"/>
        <w:jc w:val="center"/>
        <w:tblCellMar>
          <w:left w:w="70" w:type="dxa"/>
          <w:right w:w="70" w:type="dxa"/>
        </w:tblCellMar>
        <w:tblLook w:val="04A0" w:firstRow="1" w:lastRow="0" w:firstColumn="1" w:lastColumn="0" w:noHBand="0" w:noVBand="1"/>
      </w:tblPr>
      <w:tblGrid>
        <w:gridCol w:w="1330"/>
        <w:gridCol w:w="1112"/>
        <w:gridCol w:w="1035"/>
        <w:gridCol w:w="3918"/>
        <w:gridCol w:w="1112"/>
        <w:gridCol w:w="1037"/>
      </w:tblGrid>
      <w:tr w:rsidR="00207747" w:rsidRPr="00022ED1" w:rsidTr="005C01C5">
        <w:trPr>
          <w:trHeight w:val="246"/>
          <w:jc w:val="center"/>
        </w:trPr>
        <w:tc>
          <w:tcPr>
            <w:tcW w:w="9544"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ENTREGA DE PEDIDOS URGENTES</w:t>
            </w:r>
          </w:p>
        </w:tc>
      </w:tr>
      <w:tr w:rsidR="00207747" w:rsidRPr="00022ED1" w:rsidTr="005C01C5">
        <w:trPr>
          <w:trHeight w:val="246"/>
          <w:jc w:val="center"/>
        </w:trPr>
        <w:tc>
          <w:tcPr>
            <w:tcW w:w="1330"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5" w:type="dxa"/>
            <w:tcBorders>
              <w:top w:val="nil"/>
              <w:left w:val="nil"/>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c>
          <w:tcPr>
            <w:tcW w:w="3918"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6" w:type="dxa"/>
            <w:tcBorders>
              <w:top w:val="nil"/>
              <w:left w:val="nil"/>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r>
      <w:tr w:rsidR="00207747" w:rsidRPr="00022ED1" w:rsidTr="005C01C5">
        <w:trPr>
          <w:trHeight w:val="246"/>
          <w:jc w:val="center"/>
        </w:trPr>
        <w:tc>
          <w:tcPr>
            <w:tcW w:w="1330"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w:t>
            </w:r>
          </w:p>
        </w:tc>
        <w:tc>
          <w:tcPr>
            <w:tcW w:w="1112"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035"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13:00</w:t>
            </w:r>
          </w:p>
        </w:tc>
        <w:tc>
          <w:tcPr>
            <w:tcW w:w="3918" w:type="dxa"/>
            <w:tcBorders>
              <w:top w:val="single" w:sz="8" w:space="0" w:color="auto"/>
              <w:left w:val="nil"/>
              <w:bottom w:val="single" w:sz="8" w:space="0" w:color="auto"/>
              <w:right w:val="single" w:sz="8" w:space="0" w:color="auto"/>
            </w:tcBorders>
            <w:shd w:val="clear" w:color="000000" w:fill="E6B9B8"/>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El Mismo día</w:t>
            </w:r>
          </w:p>
        </w:tc>
        <w:tc>
          <w:tcPr>
            <w:tcW w:w="1112"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14:00</w:t>
            </w:r>
          </w:p>
        </w:tc>
        <w:tc>
          <w:tcPr>
            <w:tcW w:w="1036"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rsidR="00207747" w:rsidRDefault="00207747" w:rsidP="00207747">
      <w:pPr>
        <w:pStyle w:val="Sinespaciado"/>
        <w:ind w:right="-720"/>
        <w:jc w:val="both"/>
        <w:rPr>
          <w:rFonts w:ascii="Century Gothic" w:hAnsi="Century Gothic" w:cstheme="minorHAnsi"/>
          <w:b/>
          <w:sz w:val="24"/>
          <w:szCs w:val="24"/>
        </w:rPr>
      </w:pPr>
    </w:p>
    <w:p w:rsidR="00207747" w:rsidRDefault="00207747" w:rsidP="00207747">
      <w:pPr>
        <w:pStyle w:val="Sinespaciado"/>
        <w:ind w:right="-720"/>
        <w:jc w:val="both"/>
        <w:rPr>
          <w:rFonts w:ascii="Century Gothic" w:hAnsi="Century Gothic" w:cstheme="minorHAnsi"/>
          <w:b/>
          <w:sz w:val="24"/>
          <w:szCs w:val="24"/>
        </w:rPr>
      </w:pPr>
      <w:r w:rsidRPr="007F0A22">
        <w:rPr>
          <w:rFonts w:ascii="Century Gothic" w:hAnsi="Century Gothic" w:cstheme="minorHAnsi"/>
          <w:b/>
          <w:sz w:val="24"/>
          <w:szCs w:val="24"/>
        </w:rPr>
        <w:t>Atentamente,</w:t>
      </w:r>
    </w:p>
    <w:p w:rsidR="00207747" w:rsidRDefault="00207747" w:rsidP="00207747">
      <w:pPr>
        <w:pStyle w:val="Sinespaciado"/>
        <w:ind w:right="-720"/>
        <w:jc w:val="both"/>
        <w:rPr>
          <w:rFonts w:ascii="Century Gothic" w:hAnsi="Century Gothic" w:cstheme="minorHAnsi"/>
          <w:b/>
          <w:sz w:val="24"/>
          <w:szCs w:val="24"/>
        </w:rPr>
      </w:pPr>
    </w:p>
    <w:p w:rsidR="00207747" w:rsidRDefault="00207747" w:rsidP="00207747">
      <w:pPr>
        <w:pStyle w:val="Sinespaciado"/>
        <w:ind w:right="-720"/>
        <w:jc w:val="both"/>
        <w:rPr>
          <w:rFonts w:ascii="Century Gothic" w:hAnsi="Century Gothic" w:cstheme="minorHAnsi"/>
          <w:b/>
          <w:sz w:val="24"/>
          <w:szCs w:val="24"/>
        </w:rPr>
      </w:pPr>
    </w:p>
    <w:p w:rsidR="00207747" w:rsidRDefault="00207747" w:rsidP="00207747">
      <w:pPr>
        <w:pStyle w:val="Sinespaciado"/>
        <w:ind w:right="-720"/>
        <w:jc w:val="both"/>
        <w:rPr>
          <w:rFonts w:ascii="Century Gothic" w:hAnsi="Century Gothic"/>
          <w:noProof/>
          <w:sz w:val="24"/>
          <w:szCs w:val="24"/>
          <w:lang w:eastAsia="es-ES"/>
        </w:rPr>
      </w:pPr>
      <w:r w:rsidRPr="007F0A22">
        <w:rPr>
          <w:rFonts w:ascii="Century Gothic" w:hAnsi="Century Gothic"/>
          <w:noProof/>
          <w:sz w:val="24"/>
          <w:szCs w:val="24"/>
          <w:lang w:eastAsia="es-ES"/>
        </w:rPr>
        <w:t xml:space="preserve"> </w:t>
      </w:r>
    </w:p>
    <w:p w:rsidR="00207747" w:rsidRPr="00385DD8" w:rsidRDefault="00207747" w:rsidP="00207747">
      <w:pPr>
        <w:pStyle w:val="Sinespaciado"/>
        <w:ind w:right="-720"/>
        <w:jc w:val="both"/>
        <w:rPr>
          <w:rFonts w:ascii="Century Gothic" w:hAnsi="Century Gothic" w:cstheme="minorHAnsi"/>
          <w:b/>
          <w:sz w:val="24"/>
          <w:szCs w:val="24"/>
        </w:rPr>
      </w:pPr>
      <w:r w:rsidRPr="00385DD8">
        <w:rPr>
          <w:rFonts w:ascii="Century Gothic" w:hAnsi="Century Gothic" w:cstheme="minorHAnsi"/>
          <w:b/>
          <w:sz w:val="24"/>
          <w:szCs w:val="24"/>
        </w:rPr>
        <w:t>Ing. A. Santiago Gómez V.</w:t>
      </w:r>
    </w:p>
    <w:p w:rsidR="00207747" w:rsidRPr="007F0A22" w:rsidRDefault="00207747" w:rsidP="00207747">
      <w:pPr>
        <w:pStyle w:val="Sinespaciado"/>
        <w:ind w:right="-720"/>
        <w:jc w:val="both"/>
        <w:rPr>
          <w:rFonts w:ascii="Century Gothic" w:hAnsi="Century Gothic" w:cstheme="minorHAnsi"/>
          <w:b/>
          <w:sz w:val="24"/>
          <w:szCs w:val="24"/>
          <w:lang w:val="en-US"/>
        </w:rPr>
      </w:pPr>
      <w:proofErr w:type="spellStart"/>
      <w:r w:rsidRPr="007F0A22">
        <w:rPr>
          <w:rFonts w:ascii="Century Gothic" w:hAnsi="Century Gothic" w:cstheme="minorHAnsi"/>
          <w:b/>
          <w:sz w:val="24"/>
          <w:szCs w:val="24"/>
          <w:lang w:val="en-US"/>
        </w:rPr>
        <w:t>Gerente</w:t>
      </w:r>
      <w:proofErr w:type="spellEnd"/>
      <w:r w:rsidRPr="007F0A22">
        <w:rPr>
          <w:rFonts w:ascii="Century Gothic" w:hAnsi="Century Gothic" w:cstheme="minorHAnsi"/>
          <w:b/>
          <w:sz w:val="24"/>
          <w:szCs w:val="24"/>
          <w:lang w:val="en-US"/>
        </w:rPr>
        <w:t xml:space="preserve"> </w:t>
      </w:r>
      <w:proofErr w:type="spellStart"/>
      <w:r w:rsidRPr="007F0A22">
        <w:rPr>
          <w:rFonts w:ascii="Century Gothic" w:hAnsi="Century Gothic" w:cstheme="minorHAnsi"/>
          <w:b/>
          <w:sz w:val="24"/>
          <w:szCs w:val="24"/>
          <w:lang w:val="en-US"/>
        </w:rPr>
        <w:t>Comercial</w:t>
      </w:r>
      <w:proofErr w:type="spellEnd"/>
      <w:r w:rsidRPr="007F0A22">
        <w:rPr>
          <w:rFonts w:ascii="Century Gothic" w:hAnsi="Century Gothic" w:cstheme="minorHAnsi"/>
          <w:b/>
          <w:sz w:val="24"/>
          <w:szCs w:val="24"/>
          <w:lang w:val="en-US"/>
        </w:rPr>
        <w:tab/>
      </w:r>
      <w:r w:rsidRPr="007F0A22">
        <w:rPr>
          <w:rFonts w:ascii="Century Gothic" w:hAnsi="Century Gothic" w:cstheme="minorHAnsi"/>
          <w:b/>
          <w:sz w:val="24"/>
          <w:szCs w:val="24"/>
          <w:lang w:val="en-US"/>
        </w:rPr>
        <w:tab/>
      </w:r>
      <w:r w:rsidRPr="007F0A22">
        <w:rPr>
          <w:rFonts w:ascii="Century Gothic" w:hAnsi="Century Gothic" w:cstheme="minorHAnsi"/>
          <w:b/>
          <w:sz w:val="24"/>
          <w:szCs w:val="24"/>
          <w:lang w:val="en-US"/>
        </w:rPr>
        <w:tab/>
      </w:r>
      <w:r w:rsidRPr="007F0A22">
        <w:rPr>
          <w:rFonts w:ascii="Century Gothic" w:hAnsi="Century Gothic" w:cstheme="minorHAnsi"/>
          <w:b/>
          <w:sz w:val="24"/>
          <w:szCs w:val="24"/>
          <w:lang w:val="en-US"/>
        </w:rPr>
        <w:tab/>
      </w:r>
      <w:r w:rsidRPr="007F0A22">
        <w:rPr>
          <w:rFonts w:ascii="Century Gothic" w:hAnsi="Century Gothic" w:cstheme="minorHAnsi"/>
          <w:b/>
          <w:sz w:val="24"/>
          <w:szCs w:val="24"/>
          <w:lang w:val="en-US"/>
        </w:rPr>
        <w:tab/>
      </w:r>
      <w:r w:rsidRPr="007F0A22">
        <w:rPr>
          <w:rFonts w:ascii="Century Gothic" w:hAnsi="Century Gothic" w:cstheme="minorHAnsi"/>
          <w:b/>
          <w:sz w:val="24"/>
          <w:szCs w:val="24"/>
          <w:lang w:val="en-US"/>
        </w:rPr>
        <w:tab/>
      </w:r>
    </w:p>
    <w:p w:rsidR="00207747" w:rsidRPr="0097330F" w:rsidRDefault="00207747" w:rsidP="00207747">
      <w:pPr>
        <w:pStyle w:val="Sinespaciado"/>
        <w:ind w:right="-720"/>
        <w:jc w:val="both"/>
        <w:rPr>
          <w:rFonts w:ascii="Century Gothic" w:hAnsi="Century Gothic" w:cstheme="minorHAnsi"/>
          <w:b/>
          <w:sz w:val="24"/>
          <w:szCs w:val="24"/>
          <w:lang w:val="en-US"/>
        </w:rPr>
      </w:pPr>
      <w:r w:rsidRPr="007F0A22">
        <w:rPr>
          <w:rFonts w:ascii="Century Gothic" w:hAnsi="Century Gothic" w:cstheme="minorHAnsi"/>
          <w:b/>
          <w:sz w:val="24"/>
          <w:szCs w:val="24"/>
          <w:lang w:val="en-US"/>
        </w:rPr>
        <w:t>DATASOLUTIONS S.A.</w:t>
      </w:r>
      <w:r w:rsidRPr="0097330F">
        <w:rPr>
          <w:rFonts w:ascii="Century Gothic" w:hAnsi="Century Gothic" w:cstheme="minorHAnsi"/>
          <w:b/>
          <w:sz w:val="24"/>
          <w:szCs w:val="24"/>
          <w:lang w:val="en-US"/>
        </w:rPr>
        <w:tab/>
      </w:r>
      <w:r w:rsidRPr="0097330F">
        <w:rPr>
          <w:rFonts w:ascii="Century Gothic" w:hAnsi="Century Gothic" w:cstheme="minorHAnsi"/>
          <w:b/>
          <w:sz w:val="24"/>
          <w:szCs w:val="24"/>
          <w:lang w:val="en-US"/>
        </w:rPr>
        <w:tab/>
      </w:r>
    </w:p>
    <w:sectPr w:rsidR="00207747" w:rsidRPr="0097330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203B"/>
    <w:multiLevelType w:val="hybridMultilevel"/>
    <w:tmpl w:val="7CA8B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95980"/>
    <w:multiLevelType w:val="hybridMultilevel"/>
    <w:tmpl w:val="1F1E3926"/>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251071"/>
    <w:multiLevelType w:val="hybridMultilevel"/>
    <w:tmpl w:val="CAC478A0"/>
    <w:lvl w:ilvl="0" w:tplc="040C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E423B"/>
    <w:multiLevelType w:val="hybridMultilevel"/>
    <w:tmpl w:val="E4E85B9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15:restartNumberingAfterBreak="0">
    <w:nsid w:val="1BCB0306"/>
    <w:multiLevelType w:val="hybridMultilevel"/>
    <w:tmpl w:val="3A66D03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7"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9548A"/>
    <w:multiLevelType w:val="hybridMultilevel"/>
    <w:tmpl w:val="179883A0"/>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9" w15:restartNumberingAfterBreak="0">
    <w:nsid w:val="3B7009D0"/>
    <w:multiLevelType w:val="hybridMultilevel"/>
    <w:tmpl w:val="F5741868"/>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3CC350A5"/>
    <w:multiLevelType w:val="hybridMultilevel"/>
    <w:tmpl w:val="B4862FA6"/>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1"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833080"/>
    <w:multiLevelType w:val="hybridMultilevel"/>
    <w:tmpl w:val="A8AEC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C866AC"/>
    <w:multiLevelType w:val="hybridMultilevel"/>
    <w:tmpl w:val="9F4811C8"/>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4" w15:restartNumberingAfterBreak="0">
    <w:nsid w:val="7E6132D2"/>
    <w:multiLevelType w:val="hybridMultilevel"/>
    <w:tmpl w:val="D7848212"/>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12"/>
  </w:num>
  <w:num w:numId="4">
    <w:abstractNumId w:val="0"/>
  </w:num>
  <w:num w:numId="5">
    <w:abstractNumId w:val="7"/>
  </w:num>
  <w:num w:numId="6">
    <w:abstractNumId w:val="1"/>
  </w:num>
  <w:num w:numId="7">
    <w:abstractNumId w:val="6"/>
  </w:num>
  <w:num w:numId="8">
    <w:abstractNumId w:val="10"/>
  </w:num>
  <w:num w:numId="9">
    <w:abstractNumId w:val="13"/>
  </w:num>
  <w:num w:numId="10">
    <w:abstractNumId w:val="14"/>
  </w:num>
  <w:num w:numId="11">
    <w:abstractNumId w:val="11"/>
  </w:num>
  <w:num w:numId="12">
    <w:abstractNumId w:val="2"/>
  </w:num>
  <w:num w:numId="13">
    <w:abstractNumId w:val="9"/>
  </w:num>
  <w:num w:numId="14">
    <w:abstractNumId w:val="3"/>
  </w:num>
  <w:num w:numId="1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ofía Chiriboga">
    <w15:presenceInfo w15:providerId="AD" w15:userId="S-1-5-21-2202501653-3494015379-3711616101-12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5AD"/>
    <w:rsid w:val="00070F08"/>
    <w:rsid w:val="00092EE9"/>
    <w:rsid w:val="00207747"/>
    <w:rsid w:val="00244E20"/>
    <w:rsid w:val="00385DD8"/>
    <w:rsid w:val="00545E3D"/>
    <w:rsid w:val="005C15AD"/>
    <w:rsid w:val="0065184D"/>
    <w:rsid w:val="007130F4"/>
    <w:rsid w:val="0097330F"/>
    <w:rsid w:val="009C1F21"/>
    <w:rsid w:val="00AB227D"/>
    <w:rsid w:val="00C67AE1"/>
    <w:rsid w:val="00FA4C7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88971"/>
  <w15:chartTrackingRefBased/>
  <w15:docId w15:val="{19F8411B-FFA9-49B1-901E-7DFDF2437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7AE1"/>
    <w:pPr>
      <w:spacing w:after="200" w:line="276" w:lineRule="auto"/>
    </w:pPr>
    <w:rPr>
      <w:rFonts w:ascii="Calibri" w:eastAsia="Calibri" w:hAnsi="Calibri" w:cs="Times New Roman"/>
    </w:rPr>
  </w:style>
  <w:style w:type="paragraph" w:styleId="Ttulo3">
    <w:name w:val="heading 3"/>
    <w:basedOn w:val="Normal"/>
    <w:next w:val="Normal"/>
    <w:link w:val="Ttulo3Car"/>
    <w:uiPriority w:val="9"/>
    <w:semiHidden/>
    <w:unhideWhenUsed/>
    <w:qFormat/>
    <w:rsid w:val="00092EE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5">
    <w:name w:val="heading 5"/>
    <w:basedOn w:val="Normal"/>
    <w:link w:val="Ttulo5Car"/>
    <w:uiPriority w:val="9"/>
    <w:qFormat/>
    <w:rsid w:val="00C67AE1"/>
    <w:pPr>
      <w:spacing w:before="100" w:beforeAutospacing="1" w:after="100" w:afterAutospacing="1" w:line="240" w:lineRule="auto"/>
      <w:outlineLvl w:val="4"/>
    </w:pPr>
    <w:rPr>
      <w:rFonts w:ascii="Times New Roman" w:eastAsia="Times New Roman" w:hAnsi="Times New Roman"/>
      <w:b/>
      <w:bCs/>
      <w:sz w:val="20"/>
      <w:szCs w:val="20"/>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C15AD"/>
    <w:pPr>
      <w:spacing w:after="0" w:line="240" w:lineRule="auto"/>
    </w:pPr>
    <w:rPr>
      <w:rFonts w:ascii="Calibri" w:eastAsia="Calibri" w:hAnsi="Calibri" w:cs="Times New Roman"/>
    </w:rPr>
  </w:style>
  <w:style w:type="paragraph" w:customStyle="1" w:styleId="Default">
    <w:name w:val="Default"/>
    <w:rsid w:val="005C15AD"/>
    <w:pPr>
      <w:autoSpaceDE w:val="0"/>
      <w:autoSpaceDN w:val="0"/>
      <w:adjustRightInd w:val="0"/>
      <w:spacing w:after="0" w:line="240" w:lineRule="auto"/>
    </w:pPr>
    <w:rPr>
      <w:rFonts w:ascii="Calibri" w:eastAsia="Calibri" w:hAnsi="Calibri" w:cs="Calibri"/>
      <w:color w:val="000000"/>
      <w:sz w:val="24"/>
      <w:szCs w:val="24"/>
      <w:lang w:val="es-ES"/>
    </w:rPr>
  </w:style>
  <w:style w:type="character" w:styleId="Hipervnculo">
    <w:name w:val="Hyperlink"/>
    <w:basedOn w:val="Fuentedeprrafopredeter"/>
    <w:uiPriority w:val="99"/>
    <w:unhideWhenUsed/>
    <w:rsid w:val="00C67AE1"/>
    <w:rPr>
      <w:color w:val="0563C1" w:themeColor="hyperlink"/>
      <w:u w:val="single"/>
    </w:rPr>
  </w:style>
  <w:style w:type="character" w:customStyle="1" w:styleId="Ttulo5Car">
    <w:name w:val="Título 5 Car"/>
    <w:basedOn w:val="Fuentedeprrafopredeter"/>
    <w:link w:val="Ttulo5"/>
    <w:uiPriority w:val="9"/>
    <w:rsid w:val="00C67AE1"/>
    <w:rPr>
      <w:rFonts w:ascii="Times New Roman" w:eastAsia="Times New Roman" w:hAnsi="Times New Roman" w:cs="Times New Roman"/>
      <w:b/>
      <w:bCs/>
      <w:sz w:val="20"/>
      <w:szCs w:val="20"/>
      <w:lang w:eastAsia="es-EC"/>
    </w:rPr>
  </w:style>
  <w:style w:type="character" w:customStyle="1" w:styleId="Ttulo3Car">
    <w:name w:val="Título 3 Car"/>
    <w:basedOn w:val="Fuentedeprrafopredeter"/>
    <w:link w:val="Ttulo3"/>
    <w:uiPriority w:val="9"/>
    <w:semiHidden/>
    <w:rsid w:val="00092EE9"/>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092EE9"/>
    <w:pPr>
      <w:ind w:left="720"/>
      <w:contextualSpacing/>
    </w:pPr>
  </w:style>
  <w:style w:type="paragraph" w:customStyle="1" w:styleId="MediumList2-Accent41">
    <w:name w:val="Medium List 2 - Accent 41"/>
    <w:basedOn w:val="Normal"/>
    <w:uiPriority w:val="34"/>
    <w:rsid w:val="00207747"/>
    <w:pPr>
      <w:ind w:left="720"/>
    </w:pPr>
    <w:rPr>
      <w:rFonts w:eastAsiaTheme="minorHAnsi"/>
      <w:lang w:val="es-ES" w:eastAsia="es-ES"/>
    </w:rPr>
  </w:style>
  <w:style w:type="paragraph" w:styleId="Encabezado">
    <w:name w:val="header"/>
    <w:basedOn w:val="Normal"/>
    <w:link w:val="EncabezadoCar"/>
    <w:uiPriority w:val="99"/>
    <w:unhideWhenUsed/>
    <w:rsid w:val="0020774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07747"/>
    <w:rPr>
      <w:rFonts w:ascii="Calibri" w:eastAsia="Calibri" w:hAnsi="Calibri" w:cs="Times New Roman"/>
    </w:rPr>
  </w:style>
  <w:style w:type="paragraph" w:styleId="Textodeglobo">
    <w:name w:val="Balloon Text"/>
    <w:basedOn w:val="Normal"/>
    <w:link w:val="TextodegloboCar"/>
    <w:uiPriority w:val="99"/>
    <w:semiHidden/>
    <w:unhideWhenUsed/>
    <w:rsid w:val="00385DD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85DD8"/>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810207">
      <w:bodyDiv w:val="1"/>
      <w:marLeft w:val="0"/>
      <w:marRight w:val="0"/>
      <w:marTop w:val="0"/>
      <w:marBottom w:val="0"/>
      <w:divBdr>
        <w:top w:val="none" w:sz="0" w:space="0" w:color="auto"/>
        <w:left w:val="none" w:sz="0" w:space="0" w:color="auto"/>
        <w:bottom w:val="none" w:sz="0" w:space="0" w:color="auto"/>
        <w:right w:val="none" w:sz="0" w:space="0" w:color="auto"/>
      </w:divBdr>
    </w:div>
    <w:div w:id="243220112">
      <w:bodyDiv w:val="1"/>
      <w:marLeft w:val="0"/>
      <w:marRight w:val="0"/>
      <w:marTop w:val="0"/>
      <w:marBottom w:val="0"/>
      <w:divBdr>
        <w:top w:val="none" w:sz="0" w:space="0" w:color="auto"/>
        <w:left w:val="none" w:sz="0" w:space="0" w:color="auto"/>
        <w:bottom w:val="none" w:sz="0" w:space="0" w:color="auto"/>
        <w:right w:val="none" w:sz="0" w:space="0" w:color="auto"/>
      </w:divBdr>
    </w:div>
    <w:div w:id="56669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7</Pages>
  <Words>1819</Words>
  <Characters>10005</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Sofía Chiriboga</dc:creator>
  <cp:keywords/>
  <dc:description/>
  <cp:lastModifiedBy>Sofía Chiriboga</cp:lastModifiedBy>
  <cp:revision>23</cp:revision>
  <cp:lastPrinted>2018-07-12T13:40:00Z</cp:lastPrinted>
  <dcterms:created xsi:type="dcterms:W3CDTF">2018-07-09T15:29:00Z</dcterms:created>
  <dcterms:modified xsi:type="dcterms:W3CDTF">2018-07-12T13:40:00Z</dcterms:modified>
</cp:coreProperties>
</file>