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70D94" w14:textId="77777777" w:rsidR="00C709FA" w:rsidRPr="00D96461" w:rsidRDefault="00C709FA" w:rsidP="00CD5F12">
      <w:pPr>
        <w:pStyle w:val="Heading2"/>
        <w:jc w:val="both"/>
        <w:rPr>
          <w:rFonts w:ascii="Arial Narrow" w:hAnsi="Arial Narrow"/>
        </w:rPr>
      </w:pPr>
    </w:p>
    <w:p w14:paraId="03F0E3D3" w14:textId="77777777" w:rsidR="006D754F" w:rsidRPr="00D96461" w:rsidRDefault="003077BD" w:rsidP="00CD5F12">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4B60CF46" w14:textId="77777777" w:rsidR="006D754F" w:rsidRPr="00D96461" w:rsidRDefault="006D754F" w:rsidP="00CD5F12">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5BFC7E0E" w14:textId="77777777" w:rsidR="006D754F" w:rsidRPr="00D96461" w:rsidRDefault="006D754F" w:rsidP="00CD5F12">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007CBFD3" w14:textId="77777777" w:rsidR="006D754F" w:rsidRPr="00D96461" w:rsidRDefault="006D754F" w:rsidP="00CD5F12">
      <w:pPr>
        <w:jc w:val="center"/>
        <w:rPr>
          <w:rFonts w:ascii="Arial Narrow" w:hAnsi="Arial Narrow"/>
          <w:b/>
          <w:i/>
          <w:u w:val="single"/>
        </w:rPr>
      </w:pPr>
      <w:r w:rsidRPr="00D96461">
        <w:rPr>
          <w:rFonts w:ascii="Arial Narrow" w:hAnsi="Arial Narrow"/>
          <w:b/>
          <w:i/>
          <w:u w:val="single"/>
        </w:rPr>
        <w:t>Teléfono:1800-DOCUMENTOS</w:t>
      </w:r>
    </w:p>
    <w:p w14:paraId="4CD7A1DF" w14:textId="77777777" w:rsidR="006D754F" w:rsidRPr="00D96461" w:rsidRDefault="006D754F" w:rsidP="00CD5F12">
      <w:pPr>
        <w:jc w:val="both"/>
        <w:rPr>
          <w:rFonts w:ascii="Arial Narrow" w:hAnsi="Arial Narrow"/>
          <w:sz w:val="24"/>
          <w:szCs w:val="24"/>
        </w:rPr>
      </w:pPr>
    </w:p>
    <w:p w14:paraId="0769C5E7" w14:textId="77777777" w:rsidR="006A7C99" w:rsidRPr="00D96461" w:rsidRDefault="006A7C99" w:rsidP="00CD5F12">
      <w:pPr>
        <w:jc w:val="both"/>
        <w:rPr>
          <w:rFonts w:ascii="Arial Narrow" w:hAnsi="Arial Narrow"/>
          <w:b/>
        </w:rPr>
      </w:pPr>
    </w:p>
    <w:p w14:paraId="7FD9DE58" w14:textId="77777777" w:rsidR="006D754F" w:rsidRPr="00D96461" w:rsidRDefault="006D754F" w:rsidP="00CD5F12">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6433D558" w14:textId="77777777" w:rsidR="006A7C99" w:rsidRPr="00D96461" w:rsidRDefault="006A7C99" w:rsidP="00CD5F12">
      <w:pPr>
        <w:jc w:val="both"/>
        <w:rPr>
          <w:rFonts w:ascii="Arial Narrow" w:hAnsi="Arial Narrow"/>
          <w:b/>
          <w:sz w:val="24"/>
          <w:szCs w:val="24"/>
        </w:rPr>
      </w:pPr>
    </w:p>
    <w:p w14:paraId="338C8914" w14:textId="77777777" w:rsidR="006D754F" w:rsidRPr="00D96461" w:rsidRDefault="00EF6BA0" w:rsidP="00CD5F12">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F90459">
        <w:rPr>
          <w:rFonts w:ascii="Arial Narrow" w:hAnsi="Arial Narrow"/>
          <w:b/>
        </w:rPr>
        <w:t>24</w:t>
      </w:r>
      <w:r w:rsidR="00873621" w:rsidRPr="00D96461">
        <w:rPr>
          <w:rFonts w:ascii="Arial Narrow" w:hAnsi="Arial Narrow"/>
          <w:b/>
        </w:rPr>
        <w:t xml:space="preserve"> </w:t>
      </w:r>
      <w:r w:rsidR="00EA68DC" w:rsidRPr="00D96461">
        <w:rPr>
          <w:rFonts w:ascii="Arial Narrow" w:hAnsi="Arial Narrow"/>
          <w:b/>
        </w:rPr>
        <w:t xml:space="preserve"> de</w:t>
      </w:r>
      <w:r w:rsidR="00AC32D8">
        <w:rPr>
          <w:rFonts w:ascii="Arial Narrow" w:hAnsi="Arial Narrow"/>
          <w:b/>
        </w:rPr>
        <w:t xml:space="preserve"> </w:t>
      </w:r>
      <w:r w:rsidR="00A640C1">
        <w:rPr>
          <w:rFonts w:ascii="Arial Narrow" w:hAnsi="Arial Narrow"/>
          <w:b/>
        </w:rPr>
        <w:t xml:space="preserve">Octubre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3C7F583B"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3173A4A0" w14:textId="77777777" w:rsidR="007C024D" w:rsidRPr="00D96461" w:rsidRDefault="007C024D" w:rsidP="00CD5F12">
            <w:pPr>
              <w:jc w:val="both"/>
              <w:rPr>
                <w:rFonts w:ascii="Arial Narrow" w:hAnsi="Arial Narrow"/>
                <w:color w:val="FF0000"/>
                <w:sz w:val="22"/>
                <w:szCs w:val="22"/>
              </w:rPr>
            </w:pPr>
          </w:p>
        </w:tc>
      </w:tr>
      <w:tr w:rsidR="00452F11" w:rsidRPr="00D96461" w14:paraId="5424ABC4"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7C689B8F" w14:textId="77777777" w:rsidR="00452F11" w:rsidRPr="00D96461" w:rsidRDefault="00452F11" w:rsidP="00CD5F12">
            <w:pPr>
              <w:jc w:val="both"/>
              <w:rPr>
                <w:rFonts w:ascii="Arial Narrow" w:hAnsi="Arial Narrow"/>
                <w:color w:val="FF0000"/>
                <w:sz w:val="22"/>
                <w:szCs w:val="22"/>
              </w:rPr>
            </w:pPr>
          </w:p>
        </w:tc>
      </w:tr>
      <w:tr w:rsidR="006C4765" w:rsidRPr="006C4765" w14:paraId="799EC4BB"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1DDE70EC" w14:textId="77777777" w:rsidR="00452F11" w:rsidRPr="006C4765" w:rsidRDefault="00452F11" w:rsidP="00CD5F12">
            <w:pPr>
              <w:jc w:val="both"/>
              <w:rPr>
                <w:rFonts w:ascii="Arial Narrow" w:hAnsi="Arial Narrow"/>
                <w:b/>
                <w:color w:val="000000" w:themeColor="text1"/>
                <w:sz w:val="22"/>
                <w:szCs w:val="22"/>
              </w:rPr>
            </w:pPr>
          </w:p>
        </w:tc>
      </w:tr>
    </w:tbl>
    <w:p w14:paraId="5AEE2036" w14:textId="7AFB3F4F" w:rsidR="006D754F" w:rsidRPr="00D96461" w:rsidRDefault="00A640C1" w:rsidP="00CD5F12">
      <w:pPr>
        <w:jc w:val="both"/>
        <w:rPr>
          <w:rFonts w:ascii="Arial Narrow" w:hAnsi="Arial Narrow"/>
        </w:rPr>
      </w:pPr>
      <w:r w:rsidRPr="00F87E88">
        <w:rPr>
          <w:rFonts w:ascii="Arial Narrow" w:hAnsi="Arial Narrow"/>
          <w:b/>
          <w:i/>
          <w:u w:val="single"/>
        </w:rPr>
        <w:t>INMOBILIARIA COSTANERA INMOCOST S.A</w:t>
      </w:r>
      <w:r>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w:t>
      </w:r>
      <w:r>
        <w:rPr>
          <w:rFonts w:ascii="Arial Narrow" w:hAnsi="Arial Narrow"/>
        </w:rPr>
        <w:t xml:space="preserve"> </w:t>
      </w:r>
      <w:r w:rsidR="006D754F" w:rsidRPr="00D96461">
        <w:rPr>
          <w:rFonts w:ascii="Arial Narrow" w:hAnsi="Arial Narrow"/>
        </w:rPr>
        <w:t xml:space="preserve">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w:t>
      </w:r>
      <w:r w:rsidR="00821FE5">
        <w:rPr>
          <w:rFonts w:ascii="Arial Narrow" w:hAnsi="Arial Narrow"/>
          <w:b/>
          <w:bCs/>
          <w:i/>
          <w:u w:val="single"/>
        </w:rPr>
        <w:t>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w:t>
      </w:r>
      <w:r w:rsidR="00821FE5">
        <w:rPr>
          <w:rFonts w:ascii="Arial Narrow" w:hAnsi="Arial Narrow"/>
        </w:rPr>
        <w:t>lan en el presente instrumento.</w:t>
      </w:r>
      <w:r w:rsidR="006D754F" w:rsidRPr="00D96461">
        <w:rPr>
          <w:rFonts w:ascii="Arial Narrow" w:hAnsi="Arial Narrow"/>
        </w:rPr>
        <w:t xml:space="preserve">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821FE5">
        <w:rPr>
          <w:rFonts w:ascii="Arial Narrow" w:hAnsi="Arial Narrow"/>
        </w:rPr>
        <w:t>,</w:t>
      </w:r>
      <w:r w:rsidR="00DC7E6B" w:rsidRPr="00D96461">
        <w:rPr>
          <w:rFonts w:ascii="Arial Narrow" w:hAnsi="Arial Narrow"/>
        </w:rPr>
        <w:t xml:space="preserve"> los que podrán estar sujetos a modificaciones en los términos establecidos en una cláusula posterior</w:t>
      </w:r>
      <w:r w:rsidR="00821FE5">
        <w:rPr>
          <w:rFonts w:ascii="Arial Narrow" w:hAnsi="Arial Narrow"/>
        </w:rPr>
        <w:t>.</w:t>
      </w:r>
      <w:r w:rsidR="006D754F" w:rsidRPr="00D96461">
        <w:rPr>
          <w:rFonts w:ascii="Arial Narrow" w:hAnsi="Arial Narrow"/>
        </w:rPr>
        <w:t xml:space="preserve">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ins w:id="0" w:author="Santiago Gómez" w:date="2018-12-04T15:06:00Z">
        <w:r w:rsidR="00AE36A9">
          <w:rPr>
            <w:rFonts w:ascii="Arial Narrow" w:hAnsi="Arial Narrow"/>
            <w:b/>
          </w:rPr>
          <w:t xml:space="preserve">donde se establecen los nuevos </w:t>
        </w:r>
      </w:ins>
      <w:ins w:id="1" w:author="Santiago Gómez" w:date="2018-12-04T15:07:00Z">
        <w:r w:rsidR="00AE36A9">
          <w:rPr>
            <w:rFonts w:ascii="Arial Narrow" w:hAnsi="Arial Narrow"/>
            <w:b/>
          </w:rPr>
          <w:t xml:space="preserve">precios </w:t>
        </w:r>
      </w:ins>
      <w:ins w:id="2" w:author="Santiago Gómez" w:date="2018-12-04T15:04:00Z">
        <w:r w:rsidR="00E57949">
          <w:rPr>
            <w:rFonts w:ascii="Arial Narrow" w:hAnsi="Arial Narrow"/>
            <w:b/>
          </w:rPr>
          <w:t>de acuerdo a la negoci</w:t>
        </w:r>
      </w:ins>
      <w:ins w:id="3" w:author="Santiago Gómez" w:date="2018-12-04T15:05:00Z">
        <w:r w:rsidR="00E57949">
          <w:rPr>
            <w:rFonts w:ascii="Arial Narrow" w:hAnsi="Arial Narrow"/>
            <w:b/>
          </w:rPr>
          <w:t>ación realizada por concepto de renovación de</w:t>
        </w:r>
        <w:r w:rsidR="00A05EFD">
          <w:rPr>
            <w:rFonts w:ascii="Arial Narrow" w:hAnsi="Arial Narrow"/>
            <w:b/>
          </w:rPr>
          <w:t xml:space="preserve"> contrato </w:t>
        </w:r>
      </w:ins>
      <w:del w:id="4" w:author="Santiago Gómez" w:date="2018-12-04T15:05:00Z">
        <w:r w:rsidR="00797634" w:rsidRPr="00D96461" w:rsidDel="00A05EFD">
          <w:rPr>
            <w:rFonts w:ascii="Arial Narrow" w:hAnsi="Arial Narrow"/>
          </w:rPr>
          <w:delText>en el caso de la negociación inicial</w:delText>
        </w:r>
        <w:r w:rsidR="00821FE5" w:rsidDel="00A05EFD">
          <w:rPr>
            <w:rFonts w:ascii="Arial Narrow" w:hAnsi="Arial Narrow"/>
          </w:rPr>
          <w:delText>,</w:delText>
        </w:r>
        <w:r w:rsidR="00797634" w:rsidRPr="00D96461" w:rsidDel="00A05EFD">
          <w:rPr>
            <w:rFonts w:ascii="Arial Narrow" w:hAnsi="Arial Narrow"/>
          </w:rPr>
          <w:delText xml:space="preserve"> y</w:delText>
        </w:r>
        <w:r w:rsidR="00797634" w:rsidRPr="00D96461" w:rsidDel="00A05EFD">
          <w:rPr>
            <w:rFonts w:ascii="Arial Narrow" w:hAnsi="Arial Narrow"/>
            <w:b/>
          </w:rPr>
          <w:delText xml:space="preserve"> </w:delText>
        </w:r>
        <w:r w:rsidR="00797634" w:rsidRPr="00D96461" w:rsidDel="00A05EFD">
          <w:rPr>
            <w:rFonts w:ascii="Arial Narrow" w:hAnsi="Arial Narrow"/>
          </w:rPr>
          <w:delText>en el caso de la negociación actual</w:delText>
        </w:r>
        <w:r w:rsidR="00722F6A" w:rsidRPr="00D96461" w:rsidDel="00A05EFD">
          <w:rPr>
            <w:rFonts w:ascii="Arial Narrow" w:hAnsi="Arial Narrow"/>
          </w:rPr>
          <w:delText>, misma que se realiza a partir del segundo año de contrato</w:delText>
        </w:r>
        <w:r w:rsidR="006D754F" w:rsidRPr="00D96461" w:rsidDel="00A05EFD">
          <w:rPr>
            <w:rFonts w:ascii="Arial Narrow" w:hAnsi="Arial Narrow"/>
          </w:rPr>
          <w:delText xml:space="preserve"> </w:delText>
        </w:r>
      </w:del>
      <w:r w:rsidR="006D754F" w:rsidRPr="00D96461">
        <w:rPr>
          <w:rFonts w:ascii="Arial Narrow" w:hAnsi="Arial Narrow"/>
        </w:rPr>
        <w:t xml:space="preserve">y se incorpora al presente documento como </w:t>
      </w:r>
      <w:commentRangeStart w:id="5"/>
      <w:r w:rsidR="006D754F" w:rsidRPr="00D96461">
        <w:rPr>
          <w:rFonts w:ascii="Arial Narrow" w:hAnsi="Arial Narrow"/>
        </w:rPr>
        <w:t>habilitante</w:t>
      </w:r>
      <w:commentRangeEnd w:id="5"/>
      <w:r w:rsidR="00821FE5">
        <w:rPr>
          <w:rStyle w:val="CommentReference"/>
        </w:rPr>
        <w:commentReference w:id="5"/>
      </w:r>
      <w:r w:rsidR="00821FE5">
        <w:rPr>
          <w:rFonts w:ascii="Arial Narrow" w:hAnsi="Arial Narrow"/>
        </w:rPr>
        <w:t xml:space="preserve">. </w:t>
      </w:r>
      <w:r w:rsidR="006D754F" w:rsidRPr="00D96461">
        <w:rPr>
          <w:rFonts w:ascii="Arial Narrow" w:hAnsi="Arial Narrow"/>
        </w:rPr>
        <w:t xml:space="preserve">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7C568F34" w14:textId="77777777" w:rsidR="006D754F" w:rsidRPr="00D96461" w:rsidRDefault="006D754F" w:rsidP="00CD5F12">
      <w:pPr>
        <w:jc w:val="both"/>
        <w:rPr>
          <w:rFonts w:ascii="Arial Narrow" w:hAnsi="Arial Narrow"/>
        </w:rPr>
      </w:pPr>
    </w:p>
    <w:p w14:paraId="1FC0CB0F" w14:textId="30BB0A7B" w:rsidR="006D754F" w:rsidRPr="00D96461" w:rsidRDefault="006D754F" w:rsidP="00CD5F12">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ins w:id="6" w:author="Santiago Gómez" w:date="2018-12-04T15:13:00Z">
        <w:r w:rsidR="00DB3644">
          <w:rPr>
            <w:rFonts w:ascii="Arial Narrow" w:hAnsi="Arial Narrow"/>
            <w:b/>
          </w:rPr>
          <w:t>,</w:t>
        </w:r>
      </w:ins>
      <w:r w:rsidR="00797634" w:rsidRPr="00D96461">
        <w:rPr>
          <w:rFonts w:ascii="Arial Narrow" w:hAnsi="Arial Narrow"/>
        </w:rPr>
        <w:t xml:space="preserve"> </w:t>
      </w:r>
      <w:ins w:id="7" w:author="Santiago Gómez" w:date="2018-12-04T15:10:00Z">
        <w:r w:rsidR="00461517">
          <w:rPr>
            <w:rFonts w:ascii="Arial Narrow" w:hAnsi="Arial Narrow"/>
          </w:rPr>
          <w:t xml:space="preserve">donde se establecen los nuevos valores para </w:t>
        </w:r>
        <w:r w:rsidR="006764BC">
          <w:rPr>
            <w:rFonts w:ascii="Arial Narrow" w:hAnsi="Arial Narrow"/>
          </w:rPr>
          <w:t>la renovaci</w:t>
        </w:r>
      </w:ins>
      <w:ins w:id="8" w:author="Santiago Gómez" w:date="2018-12-04T15:11:00Z">
        <w:r w:rsidR="006764BC">
          <w:rPr>
            <w:rFonts w:ascii="Arial Narrow" w:hAnsi="Arial Narrow"/>
          </w:rPr>
          <w:t>ón del presente contrato</w:t>
        </w:r>
      </w:ins>
      <w:ins w:id="9" w:author="Santiago Gómez" w:date="2018-12-04T15:13:00Z">
        <w:r w:rsidR="00A91FE3">
          <w:rPr>
            <w:rFonts w:ascii="Arial Narrow" w:hAnsi="Arial Narrow"/>
          </w:rPr>
          <w:t xml:space="preserve"> según previa negociación</w:t>
        </w:r>
      </w:ins>
      <w:ins w:id="10" w:author="Santiago Gómez" w:date="2018-12-04T15:18:00Z">
        <w:r w:rsidR="004C1DDB">
          <w:rPr>
            <w:rFonts w:ascii="Arial Narrow" w:hAnsi="Arial Narrow"/>
          </w:rPr>
          <w:t xml:space="preserve"> </w:t>
        </w:r>
      </w:ins>
      <w:del w:id="11" w:author="Santiago Gómez" w:date="2018-12-04T15:08:00Z">
        <w:r w:rsidR="00797634" w:rsidRPr="00D96461" w:rsidDel="00B779BE">
          <w:rPr>
            <w:rFonts w:ascii="Arial Narrow" w:hAnsi="Arial Narrow"/>
          </w:rPr>
          <w:delText>(Análisis de Costos Actual por la Validación, Indexación, Codificación y Administración de la Información de</w:delText>
        </w:r>
        <w:r w:rsidR="00797634" w:rsidRPr="00D96461" w:rsidDel="00770618">
          <w:rPr>
            <w:rFonts w:ascii="Arial Narrow" w:hAnsi="Arial Narrow"/>
          </w:rPr>
          <w:delText xml:space="preserve"> </w:delText>
        </w:r>
        <w:r w:rsidR="006C4765" w:rsidDel="00770618">
          <w:rPr>
            <w:rFonts w:ascii="Calibri" w:hAnsi="Calibri"/>
            <w:color w:val="000000" w:themeColor="text1"/>
            <w:sz w:val="22"/>
            <w:szCs w:val="22"/>
          </w:rPr>
          <w:delText xml:space="preserve"> </w:delText>
        </w:r>
        <w:r w:rsidR="00F87E88" w:rsidRPr="00F87E88" w:rsidDel="00770618">
          <w:rPr>
            <w:rFonts w:ascii="Arial Narrow" w:hAnsi="Arial Narrow"/>
            <w:b/>
            <w:i/>
            <w:u w:val="single"/>
          </w:rPr>
          <w:delText>INMOBILIARIA COSTANERA INMOCOST S.A</w:delText>
        </w:r>
        <w:r w:rsidR="00940D9B" w:rsidDel="00770618">
          <w:rPr>
            <w:rFonts w:ascii="Calibri" w:hAnsi="Calibri"/>
            <w:b/>
            <w:color w:val="000000" w:themeColor="text1"/>
            <w:u w:val="single"/>
          </w:rPr>
          <w:delText>:</w:delText>
        </w:r>
        <w:r w:rsidR="00940D9B" w:rsidRPr="006C4765" w:rsidDel="00770618">
          <w:rPr>
            <w:rFonts w:ascii="Arial Narrow" w:hAnsi="Arial Narrow"/>
            <w:i/>
            <w:color w:val="000000" w:themeColor="text1"/>
          </w:rPr>
          <w:delText xml:space="preserve"> </w:delText>
        </w:r>
      </w:del>
      <w:r w:rsidR="00873621" w:rsidRPr="00D96461">
        <w:rPr>
          <w:rFonts w:ascii="Arial Narrow" w:hAnsi="Arial Narrow"/>
        </w:rPr>
        <w:t>Anexo</w:t>
      </w:r>
      <w:r w:rsidR="00722F6A" w:rsidRPr="00D96461">
        <w:rPr>
          <w:rFonts w:ascii="Arial Narrow" w:hAnsi="Arial Narrow"/>
        </w:rPr>
        <w:t xml:space="preserve"> que se incluirá, </w:t>
      </w:r>
      <w:del w:id="12" w:author="Santiago Gómez" w:date="2018-12-04T15:09:00Z">
        <w:r w:rsidR="00722F6A" w:rsidRPr="00D96461" w:rsidDel="00770618">
          <w:rPr>
            <w:rFonts w:ascii="Arial Narrow" w:hAnsi="Arial Narrow"/>
          </w:rPr>
          <w:delText>pero que</w:delText>
        </w:r>
      </w:del>
      <w:ins w:id="13" w:author="Santiago Gómez" w:date="2018-12-04T15:09:00Z">
        <w:r w:rsidR="00770618">
          <w:rPr>
            <w:rFonts w:ascii="Arial Narrow" w:hAnsi="Arial Narrow"/>
          </w:rPr>
          <w:t xml:space="preserve"> y se</w:t>
        </w:r>
      </w:ins>
      <w:r w:rsidR="00722F6A" w:rsidRPr="00D96461">
        <w:rPr>
          <w:rFonts w:ascii="Arial Narrow" w:hAnsi="Arial Narrow"/>
        </w:rPr>
        <w:t xml:space="preserve"> aplicará a partir </w:t>
      </w:r>
      <w:del w:id="14" w:author="Santiago Gómez" w:date="2018-12-04T15:09:00Z">
        <w:r w:rsidR="00722F6A" w:rsidRPr="00D96461" w:rsidDel="00770618">
          <w:rPr>
            <w:rFonts w:ascii="Arial Narrow" w:hAnsi="Arial Narrow"/>
          </w:rPr>
          <w:delText>del segund</w:delText>
        </w:r>
        <w:r w:rsidR="00722F6A" w:rsidRPr="00D96461" w:rsidDel="00864956">
          <w:rPr>
            <w:rFonts w:ascii="Arial Narrow" w:hAnsi="Arial Narrow"/>
          </w:rPr>
          <w:delText xml:space="preserve">o año </w:delText>
        </w:r>
      </w:del>
      <w:ins w:id="15" w:author="Santiago Gómez" w:date="2018-12-04T15:09:00Z">
        <w:r w:rsidR="00864956">
          <w:rPr>
            <w:rFonts w:ascii="Arial Narrow" w:hAnsi="Arial Narrow"/>
          </w:rPr>
          <w:t xml:space="preserve">de la firma </w:t>
        </w:r>
      </w:ins>
      <w:r w:rsidR="00722F6A" w:rsidRPr="00D96461">
        <w:rPr>
          <w:rFonts w:ascii="Arial Narrow" w:hAnsi="Arial Narrow"/>
        </w:rPr>
        <w:t>de</w:t>
      </w:r>
      <w:ins w:id="16" w:author="Santiago Gómez" w:date="2018-12-04T15:09:00Z">
        <w:r w:rsidR="00864956">
          <w:rPr>
            <w:rFonts w:ascii="Arial Narrow" w:hAnsi="Arial Narrow"/>
          </w:rPr>
          <w:t>l presente documento</w:t>
        </w:r>
      </w:ins>
      <w:del w:id="17" w:author="Santiago Gómez" w:date="2018-12-04T15:09:00Z">
        <w:r w:rsidR="00722F6A" w:rsidRPr="00D96461" w:rsidDel="00864956">
          <w:rPr>
            <w:rFonts w:ascii="Arial Narrow" w:hAnsi="Arial Narrow"/>
          </w:rPr>
          <w:delText xml:space="preserve"> </w:delText>
        </w:r>
        <w:r w:rsidR="00452056" w:rsidRPr="00D96461" w:rsidDel="00864956">
          <w:rPr>
            <w:rFonts w:ascii="Arial Narrow" w:hAnsi="Arial Narrow"/>
          </w:rPr>
          <w:delText>contrato</w:delText>
        </w:r>
      </w:del>
      <w:r w:rsidR="00452056" w:rsidRPr="00D96461">
        <w:rPr>
          <w:rFonts w:ascii="Arial Narrow" w:hAnsi="Arial Narrow"/>
        </w:rPr>
        <w:t xml:space="preserve">, </w:t>
      </w:r>
      <w:ins w:id="18" w:author="Santiago Gómez" w:date="2018-12-04T15:13:00Z">
        <w:r w:rsidR="00991799">
          <w:rPr>
            <w:rFonts w:ascii="Arial Narrow" w:hAnsi="Arial Narrow"/>
          </w:rPr>
          <w:t xml:space="preserve">renovando los servicios prestados, </w:t>
        </w:r>
      </w:ins>
      <w:ins w:id="19" w:author="Santiago Gómez" w:date="2018-12-04T15:12:00Z">
        <w:r w:rsidR="006764BC">
          <w:rPr>
            <w:rFonts w:ascii="Arial Narrow" w:hAnsi="Arial Narrow"/>
          </w:rPr>
          <w:t>además</w:t>
        </w:r>
      </w:ins>
      <w:ins w:id="20" w:author="Santiago Gómez" w:date="2018-12-04T15:11:00Z">
        <w:r w:rsidR="006764BC">
          <w:rPr>
            <w:rFonts w:ascii="Arial Narrow" w:hAnsi="Arial Narrow"/>
          </w:rPr>
          <w:t xml:space="preserve"> </w:t>
        </w:r>
      </w:ins>
      <w:ins w:id="21" w:author="Santiago Gómez" w:date="2018-12-04T15:14:00Z">
        <w:r w:rsidR="00991799">
          <w:rPr>
            <w:rFonts w:ascii="Arial Narrow" w:hAnsi="Arial Narrow"/>
          </w:rPr>
          <w:t xml:space="preserve">para seguridad del cliente se </w:t>
        </w:r>
      </w:ins>
      <w:ins w:id="22" w:author="Santiago Gómez" w:date="2018-12-04T15:12:00Z">
        <w:r w:rsidR="006764BC">
          <w:rPr>
            <w:rFonts w:ascii="Arial Narrow" w:hAnsi="Arial Narrow"/>
          </w:rPr>
          <w:t>de</w:t>
        </w:r>
      </w:ins>
      <w:ins w:id="23" w:author="Santiago Gómez" w:date="2018-12-04T15:14:00Z">
        <w:r w:rsidR="00991799">
          <w:rPr>
            <w:rFonts w:ascii="Arial Narrow" w:hAnsi="Arial Narrow"/>
          </w:rPr>
          <w:t>ben</w:t>
        </w:r>
      </w:ins>
      <w:ins w:id="24" w:author="Santiago Gómez" w:date="2018-12-04T15:12:00Z">
        <w:r w:rsidR="006764BC">
          <w:rPr>
            <w:rFonts w:ascii="Arial Narrow" w:hAnsi="Arial Narrow"/>
          </w:rPr>
          <w:t xml:space="preserve"> considerar </w:t>
        </w:r>
        <w:r w:rsidR="00AC7D9A">
          <w:rPr>
            <w:rFonts w:ascii="Arial Narrow" w:hAnsi="Arial Narrow"/>
          </w:rPr>
          <w:t xml:space="preserve">el </w:t>
        </w:r>
      </w:ins>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ins w:id="25" w:author="Santiago Gómez" w:date="2018-12-04T15:12:00Z">
        <w:r w:rsidR="00AC7D9A">
          <w:rPr>
            <w:rFonts w:ascii="Arial Narrow" w:hAnsi="Arial Narrow"/>
          </w:rPr>
          <w:t xml:space="preserve"> y el</w:t>
        </w:r>
      </w:ins>
      <w:r w:rsidR="00722F6A" w:rsidRPr="00D96461">
        <w:rPr>
          <w:rFonts w:ascii="Arial Narrow" w:hAnsi="Arial Narrow"/>
        </w:rPr>
        <w:t xml:space="preserve"> </w:t>
      </w:r>
      <w:commentRangeStart w:id="26"/>
      <w:r w:rsidR="00E93D94" w:rsidRPr="00D96461">
        <w:rPr>
          <w:rFonts w:ascii="Arial Narrow" w:hAnsi="Arial Narrow"/>
          <w:b/>
        </w:rPr>
        <w:t>Anexo</w:t>
      </w:r>
      <w:r w:rsidR="00433D17" w:rsidRPr="00D96461">
        <w:rPr>
          <w:rFonts w:ascii="Arial Narrow" w:hAnsi="Arial Narrow"/>
          <w:b/>
        </w:rPr>
        <w:t>3</w:t>
      </w:r>
      <w:commentRangeEnd w:id="26"/>
      <w:r w:rsidR="00821FE5">
        <w:rPr>
          <w:rStyle w:val="CommentReference"/>
        </w:rPr>
        <w:commentReference w:id="26"/>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ins w:id="27" w:author="Santiago Gómez" w:date="2018-12-04T15:14:00Z">
        <w:r w:rsidR="00991799">
          <w:rPr>
            <w:rFonts w:ascii="Arial Narrow" w:hAnsi="Arial Narrow"/>
          </w:rPr>
          <w:t xml:space="preserve"> y </w:t>
        </w:r>
      </w:ins>
      <w:ins w:id="28" w:author="Santiago Gómez" w:date="2018-12-04T15:19:00Z">
        <w:r w:rsidR="006D644A">
          <w:rPr>
            <w:rFonts w:ascii="Arial Narrow" w:hAnsi="Arial Narrow"/>
          </w:rPr>
          <w:t xml:space="preserve">permiten dejar claro </w:t>
        </w:r>
        <w:r w:rsidR="00620965">
          <w:rPr>
            <w:rFonts w:ascii="Arial Narrow" w:hAnsi="Arial Narrow"/>
          </w:rPr>
          <w:t>los tiempos que</w:t>
        </w:r>
      </w:ins>
      <w:ins w:id="29" w:author="Santiago Gómez" w:date="2018-12-04T15:20:00Z">
        <w:r w:rsidR="00620965">
          <w:rPr>
            <w:rFonts w:ascii="Arial Narrow" w:hAnsi="Arial Narrow"/>
          </w:rPr>
          <w:t xml:space="preserve"> La Compañía tiene establecidos para el cumplimiento de sus entregas </w:t>
        </w:r>
        <w:r w:rsidR="00244C0D">
          <w:rPr>
            <w:rFonts w:ascii="Arial Narrow" w:hAnsi="Arial Narrow"/>
          </w:rPr>
          <w:t>además de ratificar quienes son los usuarios autorizados para el manejo de la plataforma, la administración y manipulación de los documentos que se e</w:t>
        </w:r>
      </w:ins>
      <w:ins w:id="30" w:author="Santiago Gómez" w:date="2018-12-04T15:21:00Z">
        <w:r w:rsidR="00244C0D">
          <w:rPr>
            <w:rFonts w:ascii="Arial Narrow" w:hAnsi="Arial Narrow"/>
          </w:rPr>
          <w:t>ncuentran bajo custodia</w:t>
        </w:r>
      </w:ins>
      <w:r w:rsidR="00452056" w:rsidRPr="00D96461">
        <w:rPr>
          <w:rFonts w:ascii="Arial Narrow" w:hAnsi="Arial Narrow"/>
        </w:rPr>
        <w:t>.</w:t>
      </w:r>
    </w:p>
    <w:p w14:paraId="423ABA04" w14:textId="77777777" w:rsidR="006A7C99" w:rsidRPr="00D96461" w:rsidRDefault="006A7C99" w:rsidP="00CD5F12">
      <w:pPr>
        <w:jc w:val="both"/>
        <w:rPr>
          <w:rFonts w:ascii="Arial Narrow" w:hAnsi="Arial Narrow"/>
        </w:rPr>
      </w:pPr>
    </w:p>
    <w:p w14:paraId="61FF14CD" w14:textId="77777777" w:rsidR="006D754F" w:rsidRPr="00D96461" w:rsidRDefault="009756A0"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11CDE527" w14:textId="77777777" w:rsidR="00DD1EFF" w:rsidRPr="00D96461" w:rsidRDefault="00DD1EFF" w:rsidP="00CD5F12">
      <w:pPr>
        <w:pStyle w:val="ListParagraph"/>
        <w:jc w:val="both"/>
        <w:rPr>
          <w:rFonts w:ascii="Arial Narrow" w:hAnsi="Arial Narrow"/>
        </w:rPr>
      </w:pPr>
    </w:p>
    <w:p w14:paraId="22DCB321" w14:textId="77777777" w:rsidR="005331C3" w:rsidRPr="00821FE5" w:rsidRDefault="005331C3" w:rsidP="00821FE5">
      <w:pPr>
        <w:jc w:val="both"/>
        <w:rPr>
          <w:rFonts w:ascii="Arial Narrow" w:hAnsi="Arial Narrow"/>
        </w:rPr>
      </w:pPr>
      <w:r w:rsidRPr="00821FE5">
        <w:rPr>
          <w:rFonts w:ascii="Arial Narrow" w:hAnsi="Arial Narrow"/>
        </w:rPr>
        <w:t xml:space="preserve">La Compañía deberá guardar y brindar el servicio de administración de los documentos bajo custodia por un período de </w:t>
      </w:r>
      <w:del w:id="31" w:author="Santiago Gómez" w:date="2018-11-23T10:08:00Z">
        <w:r w:rsidR="00E93D94" w:rsidRPr="00821FE5" w:rsidDel="00191F13">
          <w:rPr>
            <w:rFonts w:ascii="Arial Narrow" w:hAnsi="Arial Narrow"/>
            <w:b/>
            <w:u w:val="single"/>
          </w:rPr>
          <w:delText>5</w:delText>
        </w:r>
      </w:del>
      <w:ins w:id="32" w:author="Santiago Gómez" w:date="2018-11-23T10:08:00Z">
        <w:r w:rsidR="00191F13">
          <w:rPr>
            <w:rFonts w:ascii="Arial Narrow" w:hAnsi="Arial Narrow"/>
            <w:b/>
            <w:u w:val="single"/>
          </w:rPr>
          <w:t xml:space="preserve"> 2</w:t>
        </w:r>
      </w:ins>
      <w:r w:rsidR="00AE6953" w:rsidRPr="00821FE5">
        <w:rPr>
          <w:rFonts w:ascii="Arial Narrow" w:hAnsi="Arial Narrow"/>
          <w:b/>
          <w:u w:val="single"/>
        </w:rPr>
        <w:t xml:space="preserve"> </w:t>
      </w:r>
      <w:r w:rsidR="009D5EA6" w:rsidRPr="00821FE5">
        <w:rPr>
          <w:rFonts w:ascii="Arial Narrow" w:hAnsi="Arial Narrow"/>
          <w:b/>
          <w:u w:val="single"/>
        </w:rPr>
        <w:t>A</w:t>
      </w:r>
      <w:r w:rsidR="00433D17" w:rsidRPr="00821FE5">
        <w:rPr>
          <w:rFonts w:ascii="Arial Narrow" w:hAnsi="Arial Narrow"/>
          <w:b/>
          <w:u w:val="single"/>
        </w:rPr>
        <w:t>ños</w:t>
      </w:r>
      <w:r w:rsidR="00AE6953" w:rsidRPr="00821FE5">
        <w:rPr>
          <w:rFonts w:ascii="Arial Narrow" w:hAnsi="Arial Narrow"/>
          <w:b/>
          <w:i/>
        </w:rPr>
        <w:t xml:space="preserve"> </w:t>
      </w:r>
      <w:r w:rsidR="00433D17" w:rsidRPr="00821FE5">
        <w:rPr>
          <w:rFonts w:ascii="Arial Narrow" w:hAnsi="Arial Narrow"/>
        </w:rPr>
        <w:t>que</w:t>
      </w:r>
      <w:r w:rsidRPr="00821FE5">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7D0C80B" w14:textId="77777777" w:rsidR="006A7C99" w:rsidRPr="00D96461" w:rsidRDefault="002E3D43" w:rsidP="00821FE5">
      <w:pPr>
        <w:tabs>
          <w:tab w:val="left" w:pos="3225"/>
        </w:tabs>
        <w:jc w:val="both"/>
        <w:rPr>
          <w:rFonts w:ascii="Arial Narrow" w:hAnsi="Arial Narrow"/>
          <w:lang w:val="es-EC"/>
        </w:rPr>
      </w:pPr>
      <w:r w:rsidRPr="00D96461">
        <w:rPr>
          <w:rFonts w:ascii="Arial Narrow" w:hAnsi="Arial Narrow"/>
          <w:lang w:val="es-EC"/>
        </w:rPr>
        <w:tab/>
      </w:r>
    </w:p>
    <w:p w14:paraId="6F96F34F" w14:textId="77777777" w:rsidR="006D754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ACEPTACIÓN</w:t>
      </w:r>
    </w:p>
    <w:p w14:paraId="0D010913" w14:textId="77777777" w:rsidR="00DD1EFF" w:rsidRPr="00D96461" w:rsidRDefault="00DD1EFF" w:rsidP="00CD5F12">
      <w:pPr>
        <w:pStyle w:val="ListParagraph"/>
        <w:jc w:val="both"/>
        <w:rPr>
          <w:rFonts w:ascii="Arial Narrow" w:hAnsi="Arial Narrow"/>
        </w:rPr>
      </w:pPr>
    </w:p>
    <w:p w14:paraId="7BC5DC9D" w14:textId="77777777" w:rsidR="006D754F" w:rsidRPr="00D96461" w:rsidRDefault="006D754F" w:rsidP="00CD5F12">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70AD7482" w14:textId="77777777" w:rsidR="006A7C99" w:rsidRPr="00D96461" w:rsidRDefault="006A7C99" w:rsidP="00CD5F12">
      <w:pPr>
        <w:jc w:val="both"/>
        <w:rPr>
          <w:rFonts w:ascii="Arial Narrow" w:hAnsi="Arial Narrow"/>
          <w:lang w:val="es-EC"/>
        </w:rPr>
      </w:pPr>
    </w:p>
    <w:p w14:paraId="495B9AA2" w14:textId="77777777" w:rsidR="006D754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TARIFAS</w:t>
      </w:r>
    </w:p>
    <w:p w14:paraId="5A4818FC" w14:textId="77777777" w:rsidR="00DD1EFF" w:rsidRPr="00D96461" w:rsidRDefault="00DD1EFF" w:rsidP="00CD5F12">
      <w:pPr>
        <w:pStyle w:val="ListParagraph"/>
        <w:jc w:val="both"/>
        <w:rPr>
          <w:rFonts w:ascii="Arial Narrow" w:hAnsi="Arial Narrow"/>
        </w:rPr>
      </w:pPr>
    </w:p>
    <w:p w14:paraId="1AF3571D" w14:textId="77777777" w:rsidR="0039592B" w:rsidRPr="00D96461" w:rsidRDefault="006D754F" w:rsidP="00CD5F12">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0461A5AB" w14:textId="77777777" w:rsidR="0039592B" w:rsidRPr="00D96461" w:rsidRDefault="0039592B" w:rsidP="00CD5F12">
      <w:pPr>
        <w:jc w:val="both"/>
        <w:rPr>
          <w:rFonts w:ascii="Arial Narrow" w:hAnsi="Arial Narrow"/>
        </w:rPr>
      </w:pPr>
    </w:p>
    <w:p w14:paraId="311D3217" w14:textId="77777777" w:rsidR="006C4765" w:rsidRDefault="009F3BAD" w:rsidP="00CD5F12">
      <w:pPr>
        <w:jc w:val="both"/>
        <w:rPr>
          <w:rFonts w:ascii="Arial Narrow" w:hAnsi="Arial Narrow"/>
        </w:rPr>
      </w:pPr>
      <w:bookmarkStart w:id="33"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48177332" w14:textId="77777777" w:rsidR="006D754F" w:rsidRPr="00D96461" w:rsidRDefault="006C4765" w:rsidP="00CD5F12">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commentRangeStart w:id="34"/>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 xml:space="preserve">el </w:t>
      </w:r>
      <w:commentRangeStart w:id="35"/>
      <w:r w:rsidR="002D4E57" w:rsidRPr="00D96461">
        <w:rPr>
          <w:rFonts w:ascii="Arial Narrow" w:hAnsi="Arial Narrow"/>
        </w:rPr>
        <w:t>INEC</w:t>
      </w:r>
      <w:commentRangeEnd w:id="35"/>
      <w:r w:rsidR="007B318A">
        <w:rPr>
          <w:rStyle w:val="CommentReference"/>
        </w:rPr>
        <w:commentReference w:id="35"/>
      </w:r>
      <w:r w:rsidR="006D754F" w:rsidRPr="00D96461">
        <w:rPr>
          <w:rFonts w:ascii="Arial Narrow" w:hAnsi="Arial Narrow"/>
        </w:rPr>
        <w:t>.</w:t>
      </w:r>
      <w:commentRangeEnd w:id="34"/>
      <w:r w:rsidR="00821FE5">
        <w:rPr>
          <w:rStyle w:val="CommentReference"/>
        </w:rPr>
        <w:commentReference w:id="34"/>
      </w:r>
    </w:p>
    <w:p w14:paraId="46AB3302" w14:textId="77777777" w:rsidR="00AF028D" w:rsidRPr="00D96461" w:rsidRDefault="00AF028D" w:rsidP="00CD5F12">
      <w:pPr>
        <w:jc w:val="both"/>
        <w:rPr>
          <w:rFonts w:ascii="Arial Narrow" w:hAnsi="Arial Narrow"/>
        </w:rPr>
      </w:pPr>
    </w:p>
    <w:p w14:paraId="30D0B882" w14:textId="77777777" w:rsidR="00A14BEB" w:rsidRPr="00D96461" w:rsidRDefault="00DC7E6B" w:rsidP="00CD5F12">
      <w:pPr>
        <w:jc w:val="both"/>
        <w:rPr>
          <w:rFonts w:ascii="Arial Narrow" w:hAnsi="Arial Narrow"/>
          <w:color w:val="FFFF00"/>
          <w:highlight w:val="yellow"/>
        </w:rPr>
      </w:pPr>
      <w:bookmarkStart w:id="36" w:name="_Hlk484962594"/>
      <w:bookmarkEnd w:id="33"/>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36"/>
    <w:p w14:paraId="52431277" w14:textId="77777777" w:rsidR="00DC7E6B" w:rsidRPr="00D96461" w:rsidRDefault="00DC7E6B" w:rsidP="00CD5F12">
      <w:pPr>
        <w:jc w:val="both"/>
        <w:rPr>
          <w:rFonts w:ascii="Arial Narrow" w:hAnsi="Arial Narrow"/>
          <w:color w:val="FFFF00"/>
          <w:highlight w:val="yellow"/>
        </w:rPr>
      </w:pPr>
    </w:p>
    <w:p w14:paraId="722844C1" w14:textId="77777777" w:rsidR="006D754F" w:rsidRPr="00D96461" w:rsidRDefault="006D754F" w:rsidP="00CD5F12">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w:t>
      </w:r>
      <w:r w:rsidR="00B73B0D">
        <w:rPr>
          <w:rFonts w:ascii="Arial Narrow" w:hAnsi="Arial Narrow"/>
        </w:rPr>
        <w:t xml:space="preserve"> conformidad con el Tarifario. </w:t>
      </w:r>
      <w:r w:rsidRPr="00D96461">
        <w:rPr>
          <w:rFonts w:ascii="Arial Narrow" w:hAnsi="Arial Narrow"/>
        </w:rPr>
        <w:t xml:space="preserve">Cargos adicionales, si los hubiera, se pagarán simultáneamente con las tarifas mensuales.  </w:t>
      </w:r>
    </w:p>
    <w:p w14:paraId="0DE2A50A" w14:textId="77777777" w:rsidR="00BF7FA4" w:rsidRPr="00D96461" w:rsidRDefault="00BF7FA4" w:rsidP="00CD5F12">
      <w:pPr>
        <w:jc w:val="both"/>
        <w:rPr>
          <w:rFonts w:ascii="Arial Narrow" w:hAnsi="Arial Narrow"/>
          <w:sz w:val="18"/>
          <w:szCs w:val="18"/>
        </w:rPr>
      </w:pPr>
    </w:p>
    <w:p w14:paraId="4AE22D19" w14:textId="77777777" w:rsidR="00EC50F5"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61E90853" w14:textId="77777777" w:rsidR="00DD1EFF" w:rsidRPr="00D96461" w:rsidRDefault="00DD1EFF" w:rsidP="00CD5F12">
      <w:pPr>
        <w:pStyle w:val="ListParagraph"/>
        <w:jc w:val="both"/>
        <w:rPr>
          <w:rFonts w:ascii="Arial Narrow" w:hAnsi="Arial Narrow"/>
        </w:rPr>
      </w:pPr>
    </w:p>
    <w:p w14:paraId="43F135BD" w14:textId="77777777" w:rsidR="00EC50F5" w:rsidRPr="00D96461" w:rsidRDefault="006D754F" w:rsidP="00CD5F12">
      <w:pPr>
        <w:pStyle w:val="ListParagraph"/>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w:t>
      </w:r>
      <w:r w:rsidR="00B73B0D">
        <w:rPr>
          <w:rFonts w:ascii="Arial Narrow" w:hAnsi="Arial Narrow"/>
        </w:rPr>
        <w:t>e instruya de tiempo en tiempo.</w:t>
      </w:r>
      <w:r w:rsidRPr="00D96461">
        <w:rPr>
          <w:rFonts w:ascii="Arial Narrow" w:hAnsi="Arial Narrow"/>
        </w:rPr>
        <w:t xml:space="preserve">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17A7687B" w14:textId="77777777" w:rsidR="00EC50F5" w:rsidRPr="00D96461" w:rsidRDefault="006D754F" w:rsidP="00CD5F12">
      <w:pPr>
        <w:pStyle w:val="ListParagraph"/>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0C6001D7" w14:textId="77777777" w:rsidR="00EC50F5" w:rsidRPr="00D96461" w:rsidRDefault="006D754F" w:rsidP="00CD5F12">
      <w:pPr>
        <w:pStyle w:val="ListParagraph"/>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5A334FB3" w14:textId="77777777" w:rsidR="006D754F" w:rsidRPr="00D96461" w:rsidRDefault="006D754F" w:rsidP="00CD5F12">
      <w:pPr>
        <w:pStyle w:val="ListParagraph"/>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7D856183" w14:textId="77777777" w:rsidR="006A7C99" w:rsidRPr="00D96461" w:rsidRDefault="006A7C99" w:rsidP="00CD5F12">
      <w:pPr>
        <w:jc w:val="both"/>
        <w:rPr>
          <w:rFonts w:ascii="Arial Narrow" w:hAnsi="Arial Narrow"/>
          <w:sz w:val="18"/>
          <w:szCs w:val="18"/>
          <w:lang w:val="es-EC"/>
        </w:rPr>
      </w:pPr>
    </w:p>
    <w:p w14:paraId="00FAD67B" w14:textId="77777777" w:rsidR="00EC50F5" w:rsidRPr="00D96461" w:rsidRDefault="0085134A"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3202D1C6" w14:textId="77777777" w:rsidR="00EC50F5" w:rsidRPr="00D96461" w:rsidRDefault="00EC50F5" w:rsidP="00CD5F12">
      <w:pPr>
        <w:pStyle w:val="ListParagraph"/>
        <w:jc w:val="both"/>
        <w:rPr>
          <w:rFonts w:ascii="Arial Narrow" w:hAnsi="Arial Narrow"/>
          <w:sz w:val="18"/>
          <w:szCs w:val="18"/>
          <w:lang w:val="es-EC"/>
        </w:rPr>
      </w:pPr>
    </w:p>
    <w:p w14:paraId="31366F66" w14:textId="77777777" w:rsidR="00EC50F5" w:rsidRPr="00D96461" w:rsidRDefault="0085134A" w:rsidP="00CD5F12">
      <w:pPr>
        <w:pStyle w:val="ListParagraph"/>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105C7290" w14:textId="77777777" w:rsidR="00EC50F5" w:rsidRPr="00D96461" w:rsidRDefault="0085134A" w:rsidP="00CD5F12">
      <w:pPr>
        <w:pStyle w:val="ListParagraph"/>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45A3B99E" w14:textId="77777777" w:rsidR="00EC50F5" w:rsidRPr="00D96461" w:rsidRDefault="0085134A" w:rsidP="00CD5F12">
      <w:pPr>
        <w:pStyle w:val="ListParagraph"/>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3514C68B" w14:textId="77777777" w:rsidR="00B312E8" w:rsidRPr="00D96461" w:rsidRDefault="00B312E8" w:rsidP="00CD5F12">
      <w:pPr>
        <w:pStyle w:val="ListParagraph"/>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w:t>
      </w:r>
      <w:r w:rsidR="00B73B0D">
        <w:rPr>
          <w:rFonts w:ascii="Arial Narrow" w:hAnsi="Arial Narrow"/>
          <w:lang w:val="es-EC"/>
        </w:rPr>
        <w:t>,</w:t>
      </w:r>
      <w:r w:rsidR="00175CD4" w:rsidRPr="00D96461">
        <w:rPr>
          <w:rFonts w:ascii="Arial Narrow" w:hAnsi="Arial Narrow"/>
          <w:lang w:val="es-EC"/>
        </w:rPr>
        <w:t xml:space="preserve"> respectivamente,</w:t>
      </w:r>
      <w:r w:rsidRPr="00D96461">
        <w:rPr>
          <w:rFonts w:ascii="Arial Narrow" w:hAnsi="Arial Narrow"/>
          <w:lang w:val="es-EC"/>
        </w:rPr>
        <w:t xml:space="preserve"> en función de minimizar riesgos para los archivos custodiados.</w:t>
      </w:r>
    </w:p>
    <w:p w14:paraId="79118016" w14:textId="77777777" w:rsidR="00452F11" w:rsidRPr="006C4765" w:rsidRDefault="00452F11" w:rsidP="00CD5F12">
      <w:pPr>
        <w:jc w:val="both"/>
        <w:rPr>
          <w:rFonts w:ascii="Arial Narrow" w:hAnsi="Arial Narrow"/>
          <w:b/>
          <w:sz w:val="22"/>
          <w:szCs w:val="22"/>
        </w:rPr>
      </w:pPr>
    </w:p>
    <w:p w14:paraId="2F6BB1AC" w14:textId="77777777" w:rsidR="00EC50F5" w:rsidRPr="00D96461" w:rsidRDefault="006D754F" w:rsidP="00CD5F12">
      <w:pPr>
        <w:pStyle w:val="ListParagraph"/>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518BD9B1" w14:textId="77777777" w:rsidR="00EC50F5" w:rsidRPr="00D96461" w:rsidRDefault="00EC50F5" w:rsidP="00CD5F12">
      <w:pPr>
        <w:pStyle w:val="ListParagraph"/>
        <w:jc w:val="both"/>
        <w:rPr>
          <w:rFonts w:ascii="Arial Narrow" w:hAnsi="Arial Narrow"/>
        </w:rPr>
      </w:pPr>
    </w:p>
    <w:p w14:paraId="7D2B3CB4" w14:textId="77777777" w:rsidR="00987049" w:rsidRPr="00D96461" w:rsidRDefault="006D754F" w:rsidP="00CD5F12">
      <w:pPr>
        <w:pStyle w:val="ListParagraph"/>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7EC4CAAF" w14:textId="77777777" w:rsidR="00987049" w:rsidRPr="00D96461" w:rsidRDefault="00AE6953" w:rsidP="00CD5F12">
      <w:pPr>
        <w:pStyle w:val="ListParagraph"/>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5EA0A12B" w14:textId="77777777" w:rsidR="00987049" w:rsidRPr="00D96461" w:rsidRDefault="00987049" w:rsidP="00CD5F12">
      <w:pPr>
        <w:pStyle w:val="ListParagraph"/>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w:t>
      </w:r>
      <w:r w:rsidR="00B73B0D">
        <w:rPr>
          <w:rFonts w:ascii="Arial Narrow" w:hAnsi="Arial Narrow"/>
        </w:rPr>
        <w:t>s causados por cualquier causa.</w:t>
      </w:r>
      <w:r w:rsidRPr="00D96461">
        <w:rPr>
          <w:rFonts w:ascii="Arial Narrow" w:hAnsi="Arial Narrow"/>
        </w:rPr>
        <w:t xml:space="preserve">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353E9BA" w14:textId="77777777" w:rsidR="00DD1EFF" w:rsidRPr="00D96461" w:rsidRDefault="006D754F" w:rsidP="00CD5F12">
      <w:pPr>
        <w:pStyle w:val="ListParagraph"/>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553A6F1E" w14:textId="77777777" w:rsidR="00987049" w:rsidRPr="00D96461" w:rsidRDefault="006D754F" w:rsidP="00CD5F12">
      <w:pPr>
        <w:pStyle w:val="ListParagraph"/>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3DC5B6FA" w14:textId="77777777" w:rsidR="00987049" w:rsidRPr="00B73B0D" w:rsidRDefault="00987049" w:rsidP="00CD5F12">
      <w:pPr>
        <w:pStyle w:val="ListParagraph"/>
        <w:numPr>
          <w:ilvl w:val="1"/>
          <w:numId w:val="1"/>
        </w:numPr>
        <w:jc w:val="both"/>
        <w:rPr>
          <w:rFonts w:ascii="Arial Narrow" w:hAnsi="Arial Narrow"/>
        </w:rPr>
      </w:pPr>
      <w:r w:rsidRPr="00B73B0D">
        <w:rPr>
          <w:rFonts w:ascii="Arial Narrow" w:hAnsi="Arial Narrow"/>
          <w:lang w:val="es-EC"/>
        </w:rPr>
        <w:t xml:space="preserve">De conformidad con este Contrato, el Cliente o terceros, no podrán iniciar acción o juicio alguno contra La Compañía por pérdida, </w:t>
      </w:r>
      <w:r w:rsidRPr="00B73B0D">
        <w:rPr>
          <w:rFonts w:ascii="Arial Narrow" w:hAnsi="Arial Narrow"/>
        </w:rPr>
        <w:t>daños</w:t>
      </w:r>
      <w:r w:rsidRPr="00B73B0D">
        <w:rPr>
          <w:rFonts w:ascii="Arial Narrow" w:hAnsi="Arial Narrow"/>
          <w:lang w:val="es-EC"/>
        </w:rPr>
        <w:t xml:space="preserve"> o destrucción de documentos en custodia por parte de la Compañía, a menos que se haya notificado a la Compañía por escrito dentro del plazo establecido en el </w:t>
      </w:r>
      <w:del w:id="37" w:author="Usuario" w:date="2018-10-30T15:47:00Z">
        <w:r w:rsidRPr="00B73B0D" w:rsidDel="00B73B0D">
          <w:rPr>
            <w:rFonts w:ascii="Arial Narrow" w:hAnsi="Arial Narrow"/>
            <w:lang w:val="es-EC"/>
          </w:rPr>
          <w:delText>párrafo 6.5</w:delText>
        </w:r>
      </w:del>
      <w:ins w:id="38" w:author="Usuario" w:date="2018-10-30T15:47:00Z">
        <w:r w:rsidR="00B73B0D">
          <w:rPr>
            <w:rFonts w:ascii="Arial Narrow" w:hAnsi="Arial Narrow"/>
            <w:lang w:val="es-EC"/>
          </w:rPr>
          <w:t xml:space="preserve"> literal</w:t>
        </w:r>
      </w:ins>
      <w:r w:rsidRPr="00B73B0D">
        <w:rPr>
          <w:rFonts w:ascii="Arial Narrow" w:hAnsi="Arial Narrow"/>
          <w:lang w:val="es-EC"/>
        </w:rPr>
        <w:t xml:space="preserve">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5096FEE" w14:textId="77777777" w:rsidR="009F4937" w:rsidRPr="00D96461" w:rsidRDefault="009F4937" w:rsidP="00CD5F12">
      <w:pPr>
        <w:pStyle w:val="ListParagraph"/>
        <w:numPr>
          <w:ilvl w:val="1"/>
          <w:numId w:val="1"/>
        </w:numPr>
        <w:jc w:val="both"/>
        <w:rPr>
          <w:rFonts w:ascii="Arial Narrow" w:hAnsi="Arial Narrow"/>
        </w:rPr>
      </w:pPr>
      <w:bookmarkStart w:id="39"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3617F8DE" w14:textId="77777777" w:rsidR="0058664C" w:rsidRPr="00D96461" w:rsidDel="00B73B0D" w:rsidRDefault="0058664C" w:rsidP="00CD5F12">
      <w:pPr>
        <w:jc w:val="both"/>
        <w:rPr>
          <w:del w:id="40" w:author="Usuario" w:date="2018-10-30T15:48:00Z"/>
          <w:rFonts w:ascii="Arial Narrow" w:hAnsi="Arial Narrow"/>
        </w:rPr>
      </w:pPr>
    </w:p>
    <w:bookmarkEnd w:id="39"/>
    <w:p w14:paraId="50B33CB5" w14:textId="77777777" w:rsidR="006D754F" w:rsidRPr="00D96461" w:rsidDel="00B73B0D" w:rsidRDefault="006D754F" w:rsidP="00CD5F12">
      <w:pPr>
        <w:jc w:val="both"/>
        <w:rPr>
          <w:del w:id="41" w:author="Usuario" w:date="2018-10-30T15:48:00Z"/>
          <w:rFonts w:ascii="Arial Narrow" w:hAnsi="Arial Narrow"/>
          <w:lang w:val="es-EC"/>
        </w:rPr>
      </w:pPr>
    </w:p>
    <w:p w14:paraId="072CC05A" w14:textId="77777777" w:rsidR="006D754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PLAZO</w:t>
      </w:r>
    </w:p>
    <w:p w14:paraId="5ADBF2F1" w14:textId="77777777" w:rsidR="006D754F" w:rsidRPr="00D96461" w:rsidRDefault="006D754F" w:rsidP="00CD5F12">
      <w:pPr>
        <w:ind w:left="720" w:hanging="720"/>
        <w:jc w:val="both"/>
        <w:rPr>
          <w:rFonts w:ascii="Arial Narrow" w:hAnsi="Arial Narrow"/>
        </w:rPr>
      </w:pPr>
    </w:p>
    <w:p w14:paraId="4303F4DF" w14:textId="77777777" w:rsidR="00517D01" w:rsidRPr="00B73B0D" w:rsidRDefault="006D754F" w:rsidP="00CD5F12">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F90459">
        <w:rPr>
          <w:rFonts w:ascii="Arial Narrow" w:hAnsi="Arial Narrow"/>
          <w:b/>
          <w:u w:val="single"/>
          <w:lang w:val="es-EC"/>
        </w:rPr>
        <w:t>2</w:t>
      </w:r>
      <w:r w:rsidRPr="00D96461">
        <w:rPr>
          <w:rFonts w:ascii="Arial Narrow" w:hAnsi="Arial Narrow"/>
          <w:b/>
          <w:i/>
          <w:u w:val="single"/>
          <w:lang w:val="es-EC"/>
        </w:rPr>
        <w:t xml:space="preserve"> </w:t>
      </w:r>
      <w:commentRangeStart w:id="42"/>
      <w:commentRangeStart w:id="43"/>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commentRangeEnd w:id="42"/>
      <w:r w:rsidR="00F87686">
        <w:rPr>
          <w:rStyle w:val="CommentReference"/>
        </w:rPr>
        <w:commentReference w:id="42"/>
      </w:r>
      <w:commentRangeEnd w:id="43"/>
      <w:r w:rsidR="006E121D">
        <w:rPr>
          <w:rStyle w:val="CommentReference"/>
        </w:rPr>
        <w:commentReference w:id="43"/>
      </w:r>
      <w:r w:rsidRPr="00D96461">
        <w:rPr>
          <w:rFonts w:ascii="Arial Narrow" w:hAnsi="Arial Narrow"/>
          <w:lang w:val="es-EC"/>
        </w:rPr>
        <w:t xml:space="preserve">. </w:t>
      </w:r>
      <w:bookmarkStart w:id="44" w:name="_Hlk484964772"/>
      <w:r w:rsidR="00AF028D" w:rsidRPr="00B73B0D">
        <w:rPr>
          <w:rFonts w:ascii="Arial Narrow" w:hAnsi="Arial Narrow"/>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B73B0D">
        <w:rPr>
          <w:rFonts w:ascii="Arial Narrow" w:hAnsi="Arial Narrow"/>
        </w:rPr>
        <w:t xml:space="preserve"> las tarifas vigente</w:t>
      </w:r>
      <w:r w:rsidR="00AE6953" w:rsidRPr="00B73B0D">
        <w:rPr>
          <w:rFonts w:ascii="Arial Narrow" w:hAnsi="Arial Narrow"/>
        </w:rPr>
        <w:t>s</w:t>
      </w:r>
      <w:r w:rsidR="00AF028D" w:rsidRPr="00B73B0D">
        <w:rPr>
          <w:rFonts w:ascii="Arial Narrow" w:hAnsi="Arial Narrow"/>
        </w:rPr>
        <w:t xml:space="preserve"> durante el año anterior a la renovación se incrementarán a partir de la renovación automática en un porcentaje equivalente a la inflación anual publicada por el Banco Central del </w:t>
      </w:r>
      <w:commentRangeStart w:id="45"/>
      <w:commentRangeStart w:id="46"/>
      <w:r w:rsidR="00AF028D" w:rsidRPr="00B73B0D">
        <w:rPr>
          <w:rFonts w:ascii="Arial Narrow" w:hAnsi="Arial Narrow"/>
        </w:rPr>
        <w:t>Ecuador</w:t>
      </w:r>
      <w:commentRangeEnd w:id="45"/>
      <w:r w:rsidR="00F87686">
        <w:rPr>
          <w:rStyle w:val="CommentReference"/>
        </w:rPr>
        <w:commentReference w:id="45"/>
      </w:r>
      <w:commentRangeEnd w:id="46"/>
      <w:r w:rsidR="004E10F7">
        <w:rPr>
          <w:rStyle w:val="CommentReference"/>
        </w:rPr>
        <w:commentReference w:id="46"/>
      </w:r>
      <w:r w:rsidR="00AF028D" w:rsidRPr="00B73B0D">
        <w:rPr>
          <w:rFonts w:ascii="Arial Narrow" w:hAnsi="Arial Narrow"/>
        </w:rPr>
        <w:t>.</w:t>
      </w:r>
      <w:bookmarkEnd w:id="44"/>
    </w:p>
    <w:p w14:paraId="09D5E961" w14:textId="77777777" w:rsidR="006D754F" w:rsidRPr="00D96461" w:rsidRDefault="006D754F" w:rsidP="00CD5F12">
      <w:pPr>
        <w:jc w:val="both"/>
        <w:rPr>
          <w:rFonts w:ascii="Arial Narrow" w:hAnsi="Arial Narrow"/>
          <w:sz w:val="18"/>
          <w:szCs w:val="18"/>
          <w:lang w:val="es-EC"/>
        </w:rPr>
      </w:pPr>
    </w:p>
    <w:p w14:paraId="6E66E3F6" w14:textId="77777777" w:rsidR="00DD1EF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7C443745" w14:textId="77777777" w:rsidR="00DD1EFF" w:rsidRPr="00D96461" w:rsidRDefault="00DD1EFF" w:rsidP="00CD5F12">
      <w:pPr>
        <w:pStyle w:val="ListParagraph"/>
        <w:jc w:val="both"/>
        <w:rPr>
          <w:rFonts w:ascii="Arial Narrow" w:hAnsi="Arial Narrow"/>
        </w:rPr>
      </w:pPr>
    </w:p>
    <w:p w14:paraId="60094947" w14:textId="77777777" w:rsidR="00DD1EFF" w:rsidRPr="00D96461" w:rsidRDefault="006D754F" w:rsidP="00CD5F12">
      <w:pPr>
        <w:pStyle w:val="ListParagraph"/>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5F4D0255" w14:textId="77777777" w:rsidR="00DD1EFF" w:rsidRPr="00D96461" w:rsidRDefault="006D754F" w:rsidP="00CD5F12">
      <w:pPr>
        <w:pStyle w:val="ListParagraph"/>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285F530B" w14:textId="77777777" w:rsidR="00DD1EFF" w:rsidRPr="00D96461" w:rsidRDefault="006D754F" w:rsidP="00CD5F12">
      <w:pPr>
        <w:pStyle w:val="ListParagraph"/>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6C019081" w14:textId="77777777" w:rsidR="006D754F" w:rsidRPr="00D96461" w:rsidRDefault="006D754F" w:rsidP="00CD5F12">
      <w:pPr>
        <w:pStyle w:val="ListParagraph"/>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31197F5" w14:textId="77777777" w:rsidR="00DD1EFF" w:rsidRPr="00D96461" w:rsidRDefault="006D754F" w:rsidP="00CD5F12">
      <w:pPr>
        <w:pStyle w:val="ListParagraph"/>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24FF457B" w14:textId="77777777" w:rsidR="00452F11" w:rsidRPr="00D96461" w:rsidRDefault="00452F11" w:rsidP="00CD5F12">
      <w:pPr>
        <w:jc w:val="both"/>
        <w:rPr>
          <w:rFonts w:ascii="Arial Narrow" w:hAnsi="Arial Narrow"/>
          <w:lang w:val="es-EC"/>
        </w:rPr>
      </w:pPr>
    </w:p>
    <w:p w14:paraId="7019515A" w14:textId="77777777" w:rsidR="00452F11" w:rsidRPr="00D96461" w:rsidRDefault="00452F11" w:rsidP="00CD5F12">
      <w:pPr>
        <w:jc w:val="both"/>
        <w:rPr>
          <w:rFonts w:ascii="Arial Narrow" w:hAnsi="Arial Narrow"/>
          <w:lang w:val="es-EC"/>
        </w:rPr>
      </w:pPr>
    </w:p>
    <w:p w14:paraId="1652E973" w14:textId="77777777" w:rsidR="00452F11" w:rsidRPr="00D96461" w:rsidRDefault="00452F11" w:rsidP="00CD5F12">
      <w:pPr>
        <w:jc w:val="both"/>
        <w:rPr>
          <w:rFonts w:ascii="Arial Narrow" w:hAnsi="Arial Narrow"/>
          <w:lang w:val="es-EC"/>
        </w:rPr>
      </w:pPr>
    </w:p>
    <w:p w14:paraId="05D2AF15" w14:textId="77777777" w:rsidR="00DD1EFF" w:rsidRPr="00D96461" w:rsidRDefault="00D90EA0" w:rsidP="00CD5F12">
      <w:pPr>
        <w:pStyle w:val="ListParagraph"/>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7E9364FC" w14:textId="77777777" w:rsidR="00DD1EFF" w:rsidRPr="00D96461" w:rsidRDefault="006D754F" w:rsidP="00CD5F12">
      <w:pPr>
        <w:pStyle w:val="ListParagraph"/>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779605C3" w14:textId="77777777" w:rsidR="00DD1EFF" w:rsidRPr="00D96461" w:rsidRDefault="006D754F" w:rsidP="00CD5F12">
      <w:pPr>
        <w:pStyle w:val="ListParagraph"/>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51681189" w14:textId="77777777" w:rsidR="00435854" w:rsidRPr="00D96461" w:rsidRDefault="00435854" w:rsidP="00CD5F12">
      <w:pPr>
        <w:pStyle w:val="ListParagraph"/>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20758CD0" w14:textId="77777777" w:rsidR="006D754F" w:rsidRPr="00D96461" w:rsidRDefault="006D754F" w:rsidP="00CD5F12">
      <w:pPr>
        <w:jc w:val="both"/>
        <w:rPr>
          <w:rFonts w:ascii="Arial Narrow" w:hAnsi="Arial Narrow"/>
          <w:lang w:val="es-EC"/>
        </w:rPr>
      </w:pPr>
    </w:p>
    <w:p w14:paraId="58A7CB72" w14:textId="77777777" w:rsidR="006D754F" w:rsidRPr="00D96461" w:rsidRDefault="006D754F" w:rsidP="00CD5F12">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3834C3FC" w14:textId="77777777" w:rsidR="006A7C99" w:rsidRPr="00D96461" w:rsidRDefault="006A7C99" w:rsidP="00CD5F12">
      <w:pPr>
        <w:jc w:val="both"/>
        <w:rPr>
          <w:rFonts w:ascii="Arial Narrow" w:hAnsi="Arial Narrow"/>
          <w:lang w:val="es-EC"/>
        </w:rPr>
      </w:pPr>
    </w:p>
    <w:p w14:paraId="5B4F5FC7" w14:textId="77777777" w:rsidR="006D754F" w:rsidRPr="00D96461" w:rsidRDefault="006D754F"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0F1A4F34" w14:textId="77777777" w:rsidR="006D754F" w:rsidRPr="00D96461" w:rsidRDefault="006D754F" w:rsidP="00CD5F12">
      <w:pPr>
        <w:jc w:val="both"/>
        <w:rPr>
          <w:rFonts w:ascii="Arial Narrow" w:hAnsi="Arial Narrow"/>
          <w:lang w:val="es-EC"/>
        </w:rPr>
      </w:pPr>
    </w:p>
    <w:p w14:paraId="7F5D45AB"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3846B1C6" w14:textId="77777777" w:rsidR="006A7C99" w:rsidRPr="00D96461" w:rsidRDefault="006A7C99" w:rsidP="00CD5F12">
      <w:pPr>
        <w:ind w:left="720" w:hanging="720"/>
        <w:jc w:val="both"/>
        <w:rPr>
          <w:rFonts w:ascii="Arial Narrow" w:hAnsi="Arial Narrow"/>
          <w:lang w:val="es-EC"/>
        </w:rPr>
      </w:pPr>
    </w:p>
    <w:p w14:paraId="0B1ECE20" w14:textId="77777777" w:rsidR="006D754F" w:rsidRPr="00D96461" w:rsidRDefault="006D754F"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37D66942" w14:textId="77777777" w:rsidR="006D754F" w:rsidRPr="00D96461" w:rsidRDefault="006D754F" w:rsidP="00CD5F12">
      <w:pPr>
        <w:ind w:left="720" w:hanging="720"/>
        <w:jc w:val="both"/>
        <w:rPr>
          <w:rFonts w:ascii="Arial Narrow" w:hAnsi="Arial Narrow"/>
          <w:lang w:val="es-EC"/>
        </w:rPr>
      </w:pPr>
    </w:p>
    <w:p w14:paraId="3790D554"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4A54D4E0" w14:textId="77777777" w:rsidR="006D754F" w:rsidRPr="00D96461" w:rsidRDefault="006D754F" w:rsidP="00CD5F12">
      <w:pPr>
        <w:jc w:val="both"/>
        <w:rPr>
          <w:rFonts w:ascii="Arial Narrow" w:hAnsi="Arial Narrow"/>
          <w:sz w:val="18"/>
          <w:szCs w:val="18"/>
          <w:lang w:val="es-EC"/>
        </w:rPr>
      </w:pPr>
      <w:r w:rsidRPr="00D96461">
        <w:rPr>
          <w:rFonts w:ascii="Arial Narrow" w:hAnsi="Arial Narrow"/>
          <w:sz w:val="18"/>
          <w:szCs w:val="18"/>
          <w:lang w:val="es-EC"/>
        </w:rPr>
        <w:t xml:space="preserve"> </w:t>
      </w:r>
    </w:p>
    <w:p w14:paraId="33777BA7" w14:textId="77777777" w:rsidR="00DD1EF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REGLAS</w:t>
      </w:r>
    </w:p>
    <w:p w14:paraId="09CF8D30" w14:textId="77777777" w:rsidR="00DD1EFF" w:rsidRPr="00D96461" w:rsidRDefault="00DD1EFF" w:rsidP="00CD5F12">
      <w:pPr>
        <w:pStyle w:val="ListParagraph"/>
        <w:jc w:val="both"/>
        <w:rPr>
          <w:rFonts w:ascii="Arial Narrow" w:hAnsi="Arial Narrow"/>
        </w:rPr>
      </w:pPr>
    </w:p>
    <w:p w14:paraId="7A6823E7" w14:textId="77777777" w:rsidR="00DD1EFF" w:rsidRPr="00D96461" w:rsidRDefault="006D754F" w:rsidP="00CD5F12">
      <w:pPr>
        <w:pStyle w:val="ListParagraph"/>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8366156" w14:textId="77777777" w:rsidR="006D754F" w:rsidRPr="00D96461" w:rsidRDefault="006D754F" w:rsidP="00CD5F12">
      <w:pPr>
        <w:pStyle w:val="ListParagraph"/>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2940E301" w14:textId="77777777" w:rsidR="002E3D43" w:rsidRPr="00D96461" w:rsidRDefault="002E3D43" w:rsidP="00CD5F12">
      <w:pPr>
        <w:jc w:val="both"/>
        <w:rPr>
          <w:rFonts w:ascii="Arial Narrow" w:hAnsi="Arial Narrow"/>
          <w:sz w:val="18"/>
          <w:szCs w:val="18"/>
          <w:lang w:val="es-EC"/>
        </w:rPr>
      </w:pPr>
    </w:p>
    <w:p w14:paraId="39517122" w14:textId="77777777" w:rsidR="006D754F" w:rsidRPr="00D96461" w:rsidRDefault="006D754F" w:rsidP="00CD5F12">
      <w:pPr>
        <w:pStyle w:val="ListParagraph"/>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046E020B" w14:textId="77777777" w:rsidR="00E64846" w:rsidRPr="00D96461" w:rsidRDefault="00E64846" w:rsidP="00CD5F12">
      <w:pPr>
        <w:jc w:val="both"/>
        <w:rPr>
          <w:rFonts w:ascii="Arial Narrow" w:hAnsi="Arial Narrow"/>
          <w:sz w:val="18"/>
          <w:szCs w:val="18"/>
          <w:lang w:val="es-EC"/>
        </w:rPr>
      </w:pPr>
    </w:p>
    <w:p w14:paraId="0B510790" w14:textId="77777777" w:rsidR="00D42C67" w:rsidRPr="00D96461" w:rsidRDefault="00D42C67" w:rsidP="00CD5F12">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3E9BCF31"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7A686742" w14:textId="77777777" w:rsidR="008F2548" w:rsidRPr="00D96461" w:rsidRDefault="008F2548" w:rsidP="00CD5F12">
      <w:pPr>
        <w:jc w:val="both"/>
        <w:rPr>
          <w:rFonts w:ascii="Arial Narrow" w:hAnsi="Arial Narrow"/>
          <w:lang w:val="es-EC"/>
        </w:rPr>
      </w:pPr>
    </w:p>
    <w:p w14:paraId="124E54BA" w14:textId="77777777" w:rsidR="006D754F" w:rsidRPr="00D96461" w:rsidRDefault="006D754F"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62151FE3" w14:textId="77777777" w:rsidR="00E64846" w:rsidRPr="00D96461" w:rsidRDefault="00E64846" w:rsidP="00CD5F12">
      <w:pPr>
        <w:jc w:val="both"/>
        <w:rPr>
          <w:rFonts w:ascii="Arial Narrow" w:hAnsi="Arial Narrow"/>
          <w:sz w:val="18"/>
          <w:szCs w:val="18"/>
          <w:lang w:val="es-EC"/>
        </w:rPr>
      </w:pPr>
    </w:p>
    <w:p w14:paraId="5F7529C5"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2CD05065" w14:textId="77777777" w:rsidR="006A7C99" w:rsidRPr="00D96461" w:rsidRDefault="006A7C99" w:rsidP="00CD5F12">
      <w:pPr>
        <w:ind w:left="720" w:hanging="720"/>
        <w:jc w:val="both"/>
        <w:rPr>
          <w:rFonts w:ascii="Arial Narrow" w:hAnsi="Arial Narrow"/>
          <w:lang w:val="es-EC"/>
        </w:rPr>
      </w:pPr>
    </w:p>
    <w:p w14:paraId="4EA906C3" w14:textId="77777777" w:rsidR="006D754F" w:rsidRPr="00D96461" w:rsidRDefault="006D754F"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5753909" w14:textId="77777777" w:rsidR="00E64846" w:rsidRPr="00D96461" w:rsidRDefault="00E64846" w:rsidP="00CD5F12">
      <w:pPr>
        <w:jc w:val="both"/>
        <w:rPr>
          <w:rFonts w:ascii="Arial Narrow" w:hAnsi="Arial Narrow"/>
          <w:sz w:val="18"/>
          <w:szCs w:val="18"/>
          <w:lang w:val="es-EC"/>
        </w:rPr>
      </w:pPr>
    </w:p>
    <w:p w14:paraId="3D19F213"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7689AA5" w14:textId="77777777" w:rsidR="006A7C99" w:rsidRPr="00D96461" w:rsidRDefault="006A7C99" w:rsidP="00CD5F12">
      <w:pPr>
        <w:ind w:left="720" w:hanging="720"/>
        <w:jc w:val="both"/>
        <w:rPr>
          <w:rFonts w:ascii="Arial Narrow" w:hAnsi="Arial Narrow"/>
          <w:lang w:val="es-EC"/>
        </w:rPr>
      </w:pPr>
    </w:p>
    <w:p w14:paraId="73017A50" w14:textId="77777777" w:rsidR="006D754F" w:rsidRPr="00D96461" w:rsidRDefault="006D754F" w:rsidP="00CD5F12">
      <w:pPr>
        <w:pStyle w:val="ListParagraph"/>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1ABE4F1E" w14:textId="77777777" w:rsidR="00E64846" w:rsidRPr="00D96461" w:rsidRDefault="00E64846" w:rsidP="00CD5F12">
      <w:pPr>
        <w:jc w:val="both"/>
        <w:rPr>
          <w:rFonts w:ascii="Arial Narrow" w:hAnsi="Arial Narrow"/>
          <w:lang w:val="es-EC"/>
        </w:rPr>
      </w:pPr>
    </w:p>
    <w:p w14:paraId="11EDF5B6" w14:textId="77777777" w:rsidR="006D754F" w:rsidRPr="00D96461" w:rsidRDefault="006D754F" w:rsidP="00CD5F12">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70F8095A" w14:textId="77777777" w:rsidR="00452F11" w:rsidRPr="00D96461" w:rsidRDefault="00452F11" w:rsidP="00CD5F12">
      <w:pPr>
        <w:jc w:val="both"/>
        <w:rPr>
          <w:rFonts w:ascii="Arial Narrow" w:hAnsi="Arial Narrow"/>
          <w:lang w:val="es-EC"/>
        </w:rPr>
      </w:pPr>
    </w:p>
    <w:p w14:paraId="768BB169" w14:textId="77777777" w:rsidR="008209EF" w:rsidRPr="00D96461" w:rsidRDefault="008209EF" w:rsidP="00CD5F12">
      <w:pPr>
        <w:jc w:val="both"/>
        <w:rPr>
          <w:rFonts w:ascii="Arial Narrow" w:hAnsi="Arial Narrow"/>
          <w:sz w:val="18"/>
          <w:szCs w:val="18"/>
          <w:lang w:val="es-EC"/>
        </w:rPr>
      </w:pPr>
    </w:p>
    <w:p w14:paraId="682202C0" w14:textId="77777777" w:rsidR="009D5EA6" w:rsidRPr="006C4765" w:rsidRDefault="00477119" w:rsidP="00CD5F12">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7BD07875" w14:textId="77777777" w:rsidR="00AC32D8" w:rsidRDefault="009D5EA6" w:rsidP="00CD5F12">
      <w:pPr>
        <w:jc w:val="both"/>
        <w:rPr>
          <w:rFonts w:ascii="Arial Narrow" w:hAnsi="Arial Narrow"/>
          <w:b/>
          <w:sz w:val="18"/>
          <w:szCs w:val="18"/>
          <w:u w:val="single"/>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F87E88" w:rsidRPr="00F87E88">
        <w:rPr>
          <w:rFonts w:ascii="Arial Narrow" w:hAnsi="Arial Narrow"/>
          <w:b/>
          <w:i/>
          <w:u w:val="single"/>
        </w:rPr>
        <w:t>I</w:t>
      </w:r>
      <w:r w:rsidR="00F87E88" w:rsidRPr="00F87E88">
        <w:rPr>
          <w:rFonts w:ascii="Arial Narrow" w:hAnsi="Arial Narrow"/>
          <w:b/>
          <w:sz w:val="18"/>
          <w:szCs w:val="18"/>
          <w:u w:val="single"/>
        </w:rPr>
        <w:t>NMOBILIARIA COSTANERA INMOCOST S.A</w:t>
      </w:r>
    </w:p>
    <w:p w14:paraId="07AA1240" w14:textId="77777777" w:rsidR="00F659C5" w:rsidRPr="00AC32D8" w:rsidRDefault="00F659C5" w:rsidP="00CD5F12">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B63CE1">
        <w:rPr>
          <w:rFonts w:ascii="Arial Narrow" w:hAnsi="Arial Narrow"/>
          <w:sz w:val="18"/>
          <w:szCs w:val="18"/>
          <w:lang w:val="es-EC"/>
        </w:rPr>
        <w:t>0</w:t>
      </w:r>
      <w:r w:rsidR="00F87E88">
        <w:rPr>
          <w:rFonts w:ascii="Arial Narrow" w:hAnsi="Arial Narrow"/>
          <w:sz w:val="18"/>
          <w:szCs w:val="18"/>
          <w:lang w:val="es-EC"/>
        </w:rPr>
        <w:t>9 de Octubre</w:t>
      </w:r>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F87E88">
        <w:rPr>
          <w:rFonts w:ascii="Arial Narrow" w:hAnsi="Arial Narrow"/>
          <w:sz w:val="18"/>
          <w:szCs w:val="18"/>
          <w:lang w:val="es-EC"/>
        </w:rPr>
        <w:t xml:space="preserve">09 </w:t>
      </w:r>
      <w:r w:rsidR="00B63CE1">
        <w:rPr>
          <w:rFonts w:ascii="Arial Narrow" w:hAnsi="Arial Narrow"/>
          <w:sz w:val="18"/>
          <w:szCs w:val="18"/>
          <w:lang w:val="es-EC"/>
        </w:rPr>
        <w:t xml:space="preserve">de </w:t>
      </w:r>
      <w:r w:rsidR="00F87E88">
        <w:rPr>
          <w:rFonts w:ascii="Arial Narrow" w:hAnsi="Arial Narrow"/>
          <w:sz w:val="18"/>
          <w:szCs w:val="18"/>
          <w:lang w:val="es-EC"/>
        </w:rPr>
        <w:t xml:space="preserve">Octubre </w:t>
      </w:r>
      <w:r w:rsidR="00E93D94" w:rsidRPr="00D96461">
        <w:rPr>
          <w:rFonts w:ascii="Arial Narrow" w:hAnsi="Arial Narrow"/>
          <w:sz w:val="18"/>
          <w:szCs w:val="18"/>
          <w:lang w:val="es-EC"/>
        </w:rPr>
        <w:t>del 2018.</w:t>
      </w:r>
    </w:p>
    <w:p w14:paraId="228ACA8A" w14:textId="77777777" w:rsidR="00F659C5" w:rsidRPr="00D96461" w:rsidRDefault="00F659C5" w:rsidP="00CD5F12">
      <w:pPr>
        <w:jc w:val="both"/>
        <w:rPr>
          <w:rFonts w:ascii="Arial Narrow" w:hAnsi="Arial Narrow"/>
          <w:sz w:val="18"/>
          <w:szCs w:val="18"/>
          <w:lang w:val="es-EC"/>
        </w:rPr>
      </w:pPr>
    </w:p>
    <w:p w14:paraId="4188C6D5" w14:textId="77777777" w:rsidR="00F659C5" w:rsidRPr="00D96461" w:rsidRDefault="00F659C5" w:rsidP="00CD5F12">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3740A3C9" w14:textId="77777777" w:rsidR="00F659C5" w:rsidRPr="00D96461" w:rsidRDefault="00F659C5" w:rsidP="00CD5F12">
      <w:pPr>
        <w:jc w:val="both"/>
        <w:rPr>
          <w:rFonts w:ascii="Arial Narrow" w:hAnsi="Arial Narrow"/>
          <w:lang w:val="es-EC"/>
        </w:rPr>
      </w:pPr>
    </w:p>
    <w:p w14:paraId="45D817A8" w14:textId="77777777" w:rsidR="00E20695" w:rsidRPr="00D96461" w:rsidRDefault="006D754F" w:rsidP="00CD5F12">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0E10665F" w14:textId="77777777" w:rsidR="006D754F" w:rsidRPr="00D96461" w:rsidRDefault="006D754F" w:rsidP="00CD5F12">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2633F1ED" w14:textId="77777777" w:rsidR="00387A0D" w:rsidRPr="00D96461" w:rsidRDefault="008B6DF7" w:rsidP="00CD5F12">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31D4D968" w14:textId="77777777" w:rsidR="00387A0D" w:rsidRPr="00D96461" w:rsidRDefault="00387A0D" w:rsidP="00CD5F12">
      <w:pPr>
        <w:jc w:val="both"/>
        <w:rPr>
          <w:rFonts w:ascii="Arial Narrow" w:hAnsi="Arial Narrow"/>
          <w:sz w:val="16"/>
          <w:lang w:val="es-EC"/>
        </w:rPr>
      </w:pPr>
    </w:p>
    <w:p w14:paraId="4DA5291F" w14:textId="77777777" w:rsidR="00387A0D" w:rsidRPr="00D96461" w:rsidRDefault="00387A0D" w:rsidP="00CD5F12">
      <w:pPr>
        <w:jc w:val="both"/>
        <w:rPr>
          <w:rFonts w:ascii="Arial Narrow" w:hAnsi="Arial Narrow"/>
          <w:sz w:val="16"/>
          <w:lang w:val="es-EC"/>
        </w:rPr>
      </w:pPr>
    </w:p>
    <w:p w14:paraId="542768E5" w14:textId="77777777" w:rsidR="00432DDE" w:rsidRDefault="00432DDE" w:rsidP="00CD5F12">
      <w:pPr>
        <w:jc w:val="center"/>
        <w:rPr>
          <w:rFonts w:ascii="Arial Narrow" w:hAnsi="Arial Narrow"/>
          <w:b/>
          <w:sz w:val="36"/>
          <w:szCs w:val="36"/>
        </w:rPr>
      </w:pPr>
    </w:p>
    <w:p w14:paraId="06F002D8" w14:textId="77777777" w:rsidR="00432DDE" w:rsidRDefault="00432DDE" w:rsidP="00CD5F12">
      <w:pPr>
        <w:jc w:val="center"/>
        <w:rPr>
          <w:rFonts w:ascii="Arial Narrow" w:hAnsi="Arial Narrow"/>
          <w:b/>
          <w:sz w:val="36"/>
          <w:szCs w:val="36"/>
        </w:rPr>
      </w:pPr>
    </w:p>
    <w:p w14:paraId="40A9D04A" w14:textId="77777777" w:rsidR="00F90459" w:rsidRDefault="00F90459" w:rsidP="00CD5F12">
      <w:pPr>
        <w:jc w:val="center"/>
        <w:rPr>
          <w:rFonts w:ascii="Arial Narrow" w:hAnsi="Arial Narrow"/>
          <w:b/>
          <w:sz w:val="36"/>
          <w:szCs w:val="36"/>
        </w:rPr>
      </w:pPr>
    </w:p>
    <w:p w14:paraId="4DA88D16" w14:textId="77777777" w:rsidR="00E7230D" w:rsidRDefault="00E7230D" w:rsidP="00CD5F12">
      <w:pPr>
        <w:jc w:val="center"/>
        <w:rPr>
          <w:ins w:id="47" w:author="Santiago Gómez" w:date="2018-12-04T14:58:00Z"/>
          <w:rFonts w:ascii="Arial Narrow" w:hAnsi="Arial Narrow"/>
          <w:b/>
          <w:sz w:val="36"/>
          <w:szCs w:val="36"/>
        </w:rPr>
      </w:pPr>
    </w:p>
    <w:p w14:paraId="5639558A" w14:textId="77777777" w:rsidR="00311B58" w:rsidRDefault="00A028BC" w:rsidP="00CD5F12">
      <w:pPr>
        <w:jc w:val="center"/>
        <w:rPr>
          <w:rFonts w:ascii="Arial Narrow" w:hAnsi="Arial Narrow"/>
          <w:b/>
          <w:sz w:val="36"/>
          <w:szCs w:val="36"/>
        </w:rPr>
      </w:pPr>
      <w:r w:rsidRPr="00D145C9">
        <w:rPr>
          <w:rFonts w:ascii="Arial Narrow" w:hAnsi="Arial Narrow"/>
          <w:b/>
          <w:sz w:val="36"/>
          <w:szCs w:val="36"/>
        </w:rPr>
        <w:t>ANEXO N°1</w:t>
      </w:r>
    </w:p>
    <w:p w14:paraId="70937316" w14:textId="77777777" w:rsidR="00CA1BC3" w:rsidRPr="00D145C9" w:rsidRDefault="00CA1BC3" w:rsidP="00CD5F12">
      <w:pPr>
        <w:jc w:val="both"/>
        <w:rPr>
          <w:rFonts w:ascii="Arial Narrow" w:hAnsi="Arial Narrow"/>
          <w:b/>
          <w:sz w:val="36"/>
          <w:szCs w:val="36"/>
        </w:rPr>
      </w:pPr>
    </w:p>
    <w:p w14:paraId="63B2F8AB" w14:textId="77777777" w:rsidR="00311B58" w:rsidRPr="00D145C9" w:rsidRDefault="00311B58" w:rsidP="00CD5F12">
      <w:pPr>
        <w:jc w:val="both"/>
        <w:rPr>
          <w:rFonts w:ascii="Arial Narrow" w:hAnsi="Arial Narrow"/>
          <w:b/>
          <w:sz w:val="28"/>
          <w:szCs w:val="28"/>
        </w:rPr>
      </w:pPr>
    </w:p>
    <w:p w14:paraId="63FAA4B1" w14:textId="77777777" w:rsidR="003C493A" w:rsidRPr="00D145C9" w:rsidRDefault="003C493A" w:rsidP="00CD5F12">
      <w:pPr>
        <w:framePr w:hSpace="57" w:wrap="around" w:vAnchor="text" w:hAnchor="text" w:y="1"/>
        <w:jc w:val="center"/>
        <w:rPr>
          <w:rFonts w:ascii="Arial Narrow" w:hAnsi="Arial Narrow" w:cs="Arial"/>
          <w:b/>
          <w:bCs/>
          <w:color w:val="000000"/>
          <w:sz w:val="28"/>
          <w:szCs w:val="28"/>
          <w:lang w:val="es-EC"/>
        </w:rPr>
      </w:pPr>
    </w:p>
    <w:p w14:paraId="218CFBB6" w14:textId="77777777" w:rsidR="00AE644F" w:rsidRDefault="00311B58" w:rsidP="00CD5F12">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F87E88" w:rsidRPr="00F87E88">
        <w:rPr>
          <w:rFonts w:ascii="Arial Narrow" w:hAnsi="Arial Narrow"/>
          <w:b/>
          <w:sz w:val="22"/>
          <w:szCs w:val="22"/>
          <w:u w:val="single"/>
        </w:rPr>
        <w:t>INMOBILIARIA COSTANERA INMOCOST S.A</w:t>
      </w:r>
    </w:p>
    <w:p w14:paraId="38A12DB0" w14:textId="77777777" w:rsidR="0091678B" w:rsidRPr="00AE644F" w:rsidRDefault="0091678B" w:rsidP="00CD5F12">
      <w:pPr>
        <w:jc w:val="both"/>
        <w:rPr>
          <w:rFonts w:ascii="Arial Narrow" w:hAnsi="Arial Narrow" w:cs="Arial"/>
          <w:b/>
          <w:color w:val="000000" w:themeColor="text1"/>
          <w:sz w:val="22"/>
          <w:szCs w:val="22"/>
          <w:u w:val="single"/>
        </w:rPr>
      </w:pPr>
    </w:p>
    <w:p w14:paraId="1A629819" w14:textId="77777777" w:rsidR="00311B58" w:rsidRPr="00D96461" w:rsidRDefault="00311B58" w:rsidP="00CD5F12">
      <w:pPr>
        <w:pStyle w:val="NoSpacing"/>
        <w:jc w:val="both"/>
        <w:rPr>
          <w:rFonts w:ascii="Arial Narrow" w:hAnsi="Arial Narrow"/>
          <w:b/>
          <w:sz w:val="32"/>
          <w:szCs w:val="32"/>
          <w:u w:val="single"/>
        </w:rPr>
      </w:pPr>
    </w:p>
    <w:p w14:paraId="5371C4C8" w14:textId="77777777" w:rsidR="00CA1BC3" w:rsidRDefault="00CA1BC3" w:rsidP="00CD5F12">
      <w:pPr>
        <w:pStyle w:val="NoSpacing"/>
        <w:jc w:val="both"/>
        <w:rPr>
          <w:rFonts w:ascii="Arial Narrow" w:hAnsi="Arial Narrow"/>
          <w:b/>
          <w:sz w:val="20"/>
          <w:szCs w:val="24"/>
        </w:rPr>
      </w:pPr>
    </w:p>
    <w:p w14:paraId="4E97145B" w14:textId="77777777" w:rsidR="00311B58" w:rsidRPr="00D96461" w:rsidRDefault="00311B58" w:rsidP="00CD5F12">
      <w:pPr>
        <w:pStyle w:val="NoSpacing"/>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14F4CFE3" w14:textId="77777777" w:rsidR="00311B58" w:rsidRPr="00D96461" w:rsidRDefault="00311B58" w:rsidP="00CD5F12">
      <w:pPr>
        <w:pStyle w:val="NoSpacing"/>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0D068999"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0ED7EF5D"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3C28DD9A"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ED958A5"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032A9646"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13D3B73A" w14:textId="77777777" w:rsidR="00311B58" w:rsidRPr="00D96461" w:rsidRDefault="00311B5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F5272A6"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A29E7" w14:textId="77777777" w:rsidR="00873621" w:rsidRPr="00D96461" w:rsidRDefault="00873621"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B624F0" w14:textId="77777777" w:rsidR="00873621"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B3D07F" w14:textId="77777777" w:rsidR="00873621" w:rsidRPr="0036715C" w:rsidRDefault="00A806C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r>
      <w:tr w:rsidR="000C762B" w:rsidRPr="00D96461" w14:paraId="7666841E"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53454" w14:textId="77777777" w:rsidR="000C762B" w:rsidRPr="00D96461" w:rsidRDefault="000C762B"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47B5552E" w14:textId="77777777" w:rsidR="000C762B"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919750" w14:textId="77777777" w:rsidR="000C762B" w:rsidRPr="0036715C" w:rsidRDefault="005D4AB3"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1.00</w:t>
            </w:r>
          </w:p>
        </w:tc>
      </w:tr>
      <w:tr w:rsidR="000C762B" w:rsidRPr="00D96461" w14:paraId="1083E0BA"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76B9B" w14:textId="77777777" w:rsidR="000C762B" w:rsidRPr="00D96461" w:rsidRDefault="000C762B"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2A180B20" w14:textId="77777777" w:rsidR="000C762B"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FA117" w14:textId="77777777" w:rsidR="000C762B" w:rsidRPr="0036715C" w:rsidRDefault="005D4AB3"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A806C8">
              <w:rPr>
                <w:rFonts w:ascii="Arial Narrow" w:hAnsi="Arial Narrow" w:cs="Arial"/>
                <w:color w:val="000000"/>
                <w:szCs w:val="24"/>
                <w:lang w:val="es-ES" w:eastAsia="es-ES"/>
              </w:rPr>
              <w:t>0.28</w:t>
            </w:r>
          </w:p>
        </w:tc>
      </w:tr>
    </w:tbl>
    <w:p w14:paraId="2E50EC4E" w14:textId="77777777" w:rsidR="001B518D" w:rsidRPr="00D96461" w:rsidRDefault="001B518D" w:rsidP="00CD5F12">
      <w:pPr>
        <w:pStyle w:val="NoSpacing"/>
        <w:jc w:val="both"/>
        <w:rPr>
          <w:rFonts w:ascii="Arial Narrow" w:hAnsi="Arial Narrow"/>
          <w:b/>
          <w:sz w:val="20"/>
          <w:szCs w:val="24"/>
        </w:rPr>
      </w:pPr>
    </w:p>
    <w:p w14:paraId="718630AB" w14:textId="77777777" w:rsidR="001B518D" w:rsidRPr="00D96461" w:rsidRDefault="001B518D" w:rsidP="00CD5F12">
      <w:pPr>
        <w:pStyle w:val="NoSpacing"/>
        <w:jc w:val="both"/>
        <w:rPr>
          <w:rFonts w:ascii="Arial Narrow" w:hAnsi="Arial Narrow"/>
          <w:b/>
          <w:sz w:val="20"/>
          <w:szCs w:val="24"/>
        </w:rPr>
      </w:pPr>
    </w:p>
    <w:p w14:paraId="44060323" w14:textId="77777777" w:rsidR="00CA1BC3" w:rsidRDefault="00CA1BC3" w:rsidP="00CD5F12">
      <w:pPr>
        <w:pStyle w:val="NoSpacing"/>
        <w:jc w:val="both"/>
        <w:rPr>
          <w:rFonts w:ascii="Arial Narrow" w:hAnsi="Arial Narrow"/>
          <w:b/>
          <w:sz w:val="20"/>
          <w:szCs w:val="24"/>
          <w:u w:val="single"/>
        </w:rPr>
      </w:pPr>
    </w:p>
    <w:p w14:paraId="35B328A9" w14:textId="77777777" w:rsidR="001B518D" w:rsidRPr="0035037F" w:rsidRDefault="001B518D" w:rsidP="00CD5F12">
      <w:pPr>
        <w:pStyle w:val="NoSpacing"/>
        <w:jc w:val="both"/>
        <w:rPr>
          <w:rFonts w:ascii="Arial Narrow" w:hAnsi="Arial Narrow"/>
          <w:b/>
          <w:sz w:val="20"/>
          <w:szCs w:val="24"/>
          <w:u w:val="single"/>
        </w:rPr>
      </w:pPr>
      <w:r w:rsidRPr="0035037F">
        <w:rPr>
          <w:rFonts w:ascii="Arial Narrow" w:hAnsi="Arial Narrow"/>
          <w:b/>
          <w:sz w:val="20"/>
          <w:szCs w:val="24"/>
          <w:u w:val="single"/>
        </w:rPr>
        <w:t>INVERSIÓN MENSUAL</w:t>
      </w:r>
      <w:r w:rsidR="00F87E88">
        <w:rPr>
          <w:rFonts w:ascii="Arial Narrow" w:hAnsi="Arial Narrow"/>
          <w:b/>
          <w:sz w:val="20"/>
          <w:szCs w:val="24"/>
          <w:u w:val="single"/>
        </w:rPr>
        <w:t>:</w:t>
      </w:r>
    </w:p>
    <w:p w14:paraId="352BB828" w14:textId="77777777" w:rsidR="001B518D" w:rsidRPr="00D96461" w:rsidRDefault="001B518D" w:rsidP="00CD5F12">
      <w:pPr>
        <w:pStyle w:val="NoSpacing"/>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418"/>
        <w:gridCol w:w="1219"/>
        <w:gridCol w:w="1559"/>
        <w:gridCol w:w="1985"/>
      </w:tblGrid>
      <w:tr w:rsidR="001B518D" w:rsidRPr="00D96461" w14:paraId="0A7146B9"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944AB6C"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Custodia Mensual </w:t>
            </w:r>
            <w:r w:rsidR="00F87E88">
              <w:rPr>
                <w:rFonts w:ascii="Arial Narrow" w:hAnsi="Arial Narrow" w:cs="Arial"/>
                <w:b/>
                <w:bCs/>
                <w:color w:val="000000"/>
                <w:sz w:val="26"/>
                <w:szCs w:val="26"/>
                <w:lang w:val="es-ES" w:eastAsia="es-ES"/>
              </w:rPr>
              <w:t xml:space="preserve">Actual </w:t>
            </w:r>
            <w:r w:rsidRPr="00D96461">
              <w:rPr>
                <w:rFonts w:ascii="Arial Narrow" w:hAnsi="Arial Narrow" w:cs="Arial"/>
                <w:b/>
                <w:bCs/>
                <w:color w:val="000000"/>
                <w:sz w:val="26"/>
                <w:szCs w:val="26"/>
                <w:lang w:val="es-ES" w:eastAsia="es-ES"/>
              </w:rPr>
              <w:t>de Archivos Físicos</w:t>
            </w:r>
          </w:p>
        </w:tc>
      </w:tr>
      <w:tr w:rsidR="001B518D" w:rsidRPr="00D96461" w14:paraId="5CD6E754" w14:textId="77777777" w:rsidTr="00F87E88">
        <w:trPr>
          <w:trHeight w:val="292"/>
          <w:jc w:val="center"/>
        </w:trPr>
        <w:tc>
          <w:tcPr>
            <w:tcW w:w="2418" w:type="dxa"/>
            <w:tcBorders>
              <w:top w:val="nil"/>
              <w:left w:val="single" w:sz="8" w:space="0" w:color="auto"/>
              <w:bottom w:val="single" w:sz="4" w:space="0" w:color="auto"/>
              <w:right w:val="nil"/>
            </w:tcBorders>
            <w:shd w:val="clear" w:color="000000" w:fill="C5D9F1"/>
            <w:noWrap/>
            <w:vAlign w:val="bottom"/>
            <w:hideMark/>
          </w:tcPr>
          <w:p w14:paraId="36B2DDAE"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19" w:type="dxa"/>
            <w:tcBorders>
              <w:top w:val="nil"/>
              <w:left w:val="nil"/>
              <w:bottom w:val="single" w:sz="4" w:space="0" w:color="auto"/>
              <w:right w:val="nil"/>
            </w:tcBorders>
            <w:shd w:val="clear" w:color="000000" w:fill="C5D9F1"/>
            <w:noWrap/>
            <w:vAlign w:val="bottom"/>
            <w:hideMark/>
          </w:tcPr>
          <w:p w14:paraId="06EF3814"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246FEE8"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18ADC122" w14:textId="77777777" w:rsidR="001B518D" w:rsidRPr="00D96461" w:rsidRDefault="001B518D"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87E88" w:rsidRPr="00D96461" w14:paraId="0F67F725" w14:textId="77777777" w:rsidTr="00F87E88">
        <w:trPr>
          <w:trHeight w:val="255"/>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756146"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r>
              <w:rPr>
                <w:rFonts w:ascii="Arial Narrow" w:hAnsi="Arial Narrow" w:cs="Arial"/>
                <w:color w:val="000000"/>
                <w:szCs w:val="24"/>
                <w:lang w:val="es-ES" w:eastAsia="es-ES"/>
              </w:rPr>
              <w:t xml:space="preserve"> noviembre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219984" w14:textId="77777777"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0B23B0" w14:textId="77777777"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w:t>
            </w:r>
            <w:r w:rsidR="00F90459">
              <w:rPr>
                <w:rFonts w:ascii="Arial Narrow" w:hAnsi="Arial Narrow" w:cs="Arial"/>
                <w:color w:val="000000"/>
                <w:szCs w:val="24"/>
                <w:lang w:val="es-ES" w:eastAsia="es-ES"/>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64DC65"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2</w:t>
            </w:r>
            <w:r w:rsidR="00F90459">
              <w:rPr>
                <w:rFonts w:ascii="Arial Narrow" w:hAnsi="Arial Narrow" w:cs="Arial"/>
                <w:color w:val="000000"/>
                <w:szCs w:val="24"/>
                <w:lang w:val="es-ES" w:eastAsia="es-ES"/>
              </w:rPr>
              <w:t>5</w:t>
            </w:r>
            <w:r w:rsidR="00CD5F12">
              <w:rPr>
                <w:rFonts w:ascii="Arial Narrow" w:hAnsi="Arial Narrow" w:cs="Arial"/>
                <w:color w:val="000000"/>
                <w:szCs w:val="24"/>
                <w:lang w:val="es-ES" w:eastAsia="es-ES"/>
              </w:rPr>
              <w:t>2</w:t>
            </w:r>
            <w:r>
              <w:rPr>
                <w:rFonts w:ascii="Arial Narrow" w:hAnsi="Arial Narrow" w:cs="Arial"/>
                <w:color w:val="000000"/>
                <w:szCs w:val="24"/>
                <w:lang w:val="es-ES" w:eastAsia="es-ES"/>
              </w:rPr>
              <w:t>,</w:t>
            </w:r>
            <w:r w:rsidR="00F90459">
              <w:rPr>
                <w:rFonts w:ascii="Arial Narrow" w:hAnsi="Arial Narrow" w:cs="Arial"/>
                <w:color w:val="000000"/>
                <w:szCs w:val="24"/>
                <w:lang w:val="es-ES" w:eastAsia="es-ES"/>
              </w:rPr>
              <w:t>72</w:t>
            </w:r>
          </w:p>
        </w:tc>
      </w:tr>
      <w:tr w:rsidR="00F87E88" w:rsidRPr="00D96461" w14:paraId="29A711AB" w14:textId="77777777" w:rsidTr="00F87E88">
        <w:trPr>
          <w:trHeight w:val="268"/>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8101DD"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13056"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81DCB"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BEAAF"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25,00</w:t>
            </w:r>
          </w:p>
        </w:tc>
      </w:tr>
      <w:tr w:rsidR="00F87E88" w:rsidRPr="00D96461" w14:paraId="74D78ED0" w14:textId="77777777" w:rsidTr="00F87E88">
        <w:trPr>
          <w:trHeight w:val="255"/>
          <w:jc w:val="center"/>
        </w:trPr>
        <w:tc>
          <w:tcPr>
            <w:tcW w:w="2418" w:type="dxa"/>
            <w:tcBorders>
              <w:top w:val="single" w:sz="4" w:space="0" w:color="auto"/>
              <w:left w:val="nil"/>
              <w:bottom w:val="nil"/>
              <w:right w:val="nil"/>
            </w:tcBorders>
            <w:shd w:val="clear" w:color="000000" w:fill="FFFFFF"/>
            <w:noWrap/>
            <w:vAlign w:val="bottom"/>
            <w:hideMark/>
          </w:tcPr>
          <w:p w14:paraId="095D9BA6" w14:textId="77777777" w:rsidR="00F87E88" w:rsidRPr="00D96461" w:rsidRDefault="00F87E88" w:rsidP="00CD5F12">
            <w:pPr>
              <w:jc w:val="center"/>
              <w:rPr>
                <w:rFonts w:ascii="Arial Narrow" w:hAnsi="Arial Narrow" w:cs="Arial"/>
                <w:color w:val="000000"/>
                <w:szCs w:val="24"/>
                <w:lang w:val="es-ES" w:eastAsia="es-ES"/>
              </w:rPr>
            </w:pPr>
          </w:p>
        </w:tc>
        <w:tc>
          <w:tcPr>
            <w:tcW w:w="1219" w:type="dxa"/>
            <w:tcBorders>
              <w:top w:val="single" w:sz="4" w:space="0" w:color="auto"/>
              <w:left w:val="nil"/>
              <w:bottom w:val="nil"/>
              <w:right w:val="single" w:sz="4" w:space="0" w:color="auto"/>
            </w:tcBorders>
            <w:shd w:val="clear" w:color="000000" w:fill="FFFFFF"/>
            <w:noWrap/>
            <w:vAlign w:val="bottom"/>
            <w:hideMark/>
          </w:tcPr>
          <w:p w14:paraId="6728F091" w14:textId="77777777"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1CC89" w14:textId="77777777"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05FC9" w14:textId="77777777" w:rsidR="00F87E88"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w:t>
            </w:r>
            <w:r w:rsidR="00F90459">
              <w:rPr>
                <w:rFonts w:ascii="Arial Narrow" w:hAnsi="Arial Narrow" w:cs="Arial"/>
                <w:color w:val="000000"/>
                <w:szCs w:val="24"/>
                <w:lang w:val="es-ES" w:eastAsia="es-ES"/>
              </w:rPr>
              <w:t>7</w:t>
            </w:r>
            <w:r w:rsidR="00CD5F12">
              <w:rPr>
                <w:rFonts w:ascii="Arial Narrow" w:hAnsi="Arial Narrow" w:cs="Arial"/>
                <w:color w:val="000000"/>
                <w:szCs w:val="24"/>
                <w:lang w:val="es-ES" w:eastAsia="es-ES"/>
              </w:rPr>
              <w:t>7</w:t>
            </w:r>
            <w:r>
              <w:rPr>
                <w:rFonts w:ascii="Arial Narrow" w:hAnsi="Arial Narrow" w:cs="Arial"/>
                <w:color w:val="000000"/>
                <w:szCs w:val="24"/>
                <w:lang w:val="es-ES" w:eastAsia="es-ES"/>
              </w:rPr>
              <w:t>,</w:t>
            </w:r>
            <w:r w:rsidR="00F90459">
              <w:rPr>
                <w:rFonts w:ascii="Arial Narrow" w:hAnsi="Arial Narrow" w:cs="Arial"/>
                <w:color w:val="000000"/>
                <w:szCs w:val="24"/>
                <w:lang w:val="es-ES" w:eastAsia="es-ES"/>
              </w:rPr>
              <w:t>72</w:t>
            </w:r>
          </w:p>
        </w:tc>
      </w:tr>
      <w:tr w:rsidR="00F87E88" w:rsidRPr="00D96461" w14:paraId="63B39F35" w14:textId="77777777" w:rsidTr="00F87E88">
        <w:trPr>
          <w:trHeight w:val="268"/>
          <w:jc w:val="center"/>
        </w:trPr>
        <w:tc>
          <w:tcPr>
            <w:tcW w:w="2418" w:type="dxa"/>
            <w:tcBorders>
              <w:top w:val="nil"/>
              <w:left w:val="nil"/>
              <w:bottom w:val="nil"/>
              <w:right w:val="nil"/>
            </w:tcBorders>
            <w:shd w:val="clear" w:color="000000" w:fill="FFFFFF"/>
            <w:noWrap/>
            <w:vAlign w:val="bottom"/>
          </w:tcPr>
          <w:p w14:paraId="0C8EB7E1" w14:textId="77777777" w:rsidR="00F87E88" w:rsidRPr="00D96461" w:rsidRDefault="00F87E88" w:rsidP="00CD5F12">
            <w:pPr>
              <w:jc w:val="center"/>
              <w:rPr>
                <w:rFonts w:ascii="Arial Narrow" w:hAnsi="Arial Narrow" w:cs="Arial"/>
                <w:color w:val="000000"/>
                <w:lang w:eastAsia="es-ES"/>
              </w:rPr>
            </w:pPr>
          </w:p>
        </w:tc>
        <w:tc>
          <w:tcPr>
            <w:tcW w:w="1219" w:type="dxa"/>
            <w:tcBorders>
              <w:top w:val="nil"/>
              <w:left w:val="nil"/>
              <w:bottom w:val="nil"/>
              <w:right w:val="single" w:sz="4" w:space="0" w:color="auto"/>
            </w:tcBorders>
            <w:shd w:val="clear" w:color="000000" w:fill="FFFFFF"/>
            <w:noWrap/>
            <w:vAlign w:val="bottom"/>
          </w:tcPr>
          <w:p w14:paraId="5A30DF05" w14:textId="77777777"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E8AA12" w14:textId="77777777"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D1338E"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CD5F12">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25,00</w:t>
            </w:r>
          </w:p>
        </w:tc>
      </w:tr>
      <w:tr w:rsidR="00F87E88" w:rsidRPr="00D96461" w14:paraId="54DF9C5A" w14:textId="77777777" w:rsidTr="00F87E88">
        <w:trPr>
          <w:trHeight w:val="268"/>
          <w:jc w:val="center"/>
        </w:trPr>
        <w:tc>
          <w:tcPr>
            <w:tcW w:w="2418" w:type="dxa"/>
            <w:tcBorders>
              <w:top w:val="nil"/>
              <w:left w:val="nil"/>
              <w:bottom w:val="nil"/>
              <w:right w:val="nil"/>
            </w:tcBorders>
            <w:shd w:val="clear" w:color="000000" w:fill="FFFFFF"/>
            <w:noWrap/>
            <w:vAlign w:val="bottom"/>
            <w:hideMark/>
          </w:tcPr>
          <w:p w14:paraId="7CEF9F2C" w14:textId="77777777" w:rsidR="00F87E88" w:rsidRPr="00D96461" w:rsidRDefault="00F87E88" w:rsidP="00CD5F12">
            <w:pPr>
              <w:jc w:val="center"/>
              <w:rPr>
                <w:rFonts w:ascii="Arial Narrow" w:hAnsi="Arial Narrow" w:cs="Arial"/>
                <w:color w:val="000000"/>
                <w:lang w:val="es-ES" w:eastAsia="es-ES"/>
              </w:rPr>
            </w:pPr>
          </w:p>
        </w:tc>
        <w:tc>
          <w:tcPr>
            <w:tcW w:w="1219" w:type="dxa"/>
            <w:tcBorders>
              <w:top w:val="nil"/>
              <w:left w:val="nil"/>
              <w:bottom w:val="nil"/>
              <w:right w:val="single" w:sz="4" w:space="0" w:color="auto"/>
            </w:tcBorders>
            <w:shd w:val="clear" w:color="000000" w:fill="FFFFFF"/>
            <w:noWrap/>
            <w:vAlign w:val="bottom"/>
            <w:hideMark/>
          </w:tcPr>
          <w:p w14:paraId="0FBA62E8" w14:textId="77777777"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124EF" w14:textId="77777777"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2F00B" w14:textId="77777777" w:rsidR="00F87E88" w:rsidRPr="00D96461"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 xml:space="preserve">  3</w:t>
            </w:r>
            <w:r w:rsidR="00F90459">
              <w:rPr>
                <w:rFonts w:ascii="Arial Narrow" w:hAnsi="Arial Narrow" w:cs="Arial"/>
                <w:color w:val="000000"/>
                <w:szCs w:val="24"/>
                <w:lang w:val="es-ES" w:eastAsia="es-ES"/>
              </w:rPr>
              <w:t>0</w:t>
            </w:r>
            <w:r w:rsidR="00CD5F12">
              <w:rPr>
                <w:rFonts w:ascii="Arial Narrow" w:hAnsi="Arial Narrow" w:cs="Arial"/>
                <w:color w:val="000000"/>
                <w:szCs w:val="24"/>
                <w:lang w:val="es-ES" w:eastAsia="es-ES"/>
              </w:rPr>
              <w:t>,</w:t>
            </w:r>
            <w:r w:rsidR="00F90459">
              <w:rPr>
                <w:rFonts w:ascii="Arial Narrow" w:hAnsi="Arial Narrow" w:cs="Arial"/>
                <w:color w:val="000000"/>
                <w:szCs w:val="24"/>
                <w:lang w:val="es-ES" w:eastAsia="es-ES"/>
              </w:rPr>
              <w:t>32</w:t>
            </w:r>
          </w:p>
        </w:tc>
      </w:tr>
      <w:tr w:rsidR="00F87E88" w:rsidRPr="00D96461" w14:paraId="072AF273" w14:textId="77777777" w:rsidTr="00F87E88">
        <w:trPr>
          <w:trHeight w:val="292"/>
          <w:jc w:val="center"/>
        </w:trPr>
        <w:tc>
          <w:tcPr>
            <w:tcW w:w="2418" w:type="dxa"/>
            <w:tcBorders>
              <w:top w:val="nil"/>
              <w:left w:val="nil"/>
              <w:bottom w:val="nil"/>
              <w:right w:val="nil"/>
            </w:tcBorders>
            <w:shd w:val="clear" w:color="000000" w:fill="FFFFFF"/>
            <w:noWrap/>
            <w:vAlign w:val="bottom"/>
            <w:hideMark/>
          </w:tcPr>
          <w:p w14:paraId="217E180A" w14:textId="77777777" w:rsidR="00F87E88" w:rsidRPr="00D96461" w:rsidRDefault="00F87E88" w:rsidP="00CD5F12">
            <w:pPr>
              <w:jc w:val="center"/>
              <w:rPr>
                <w:rFonts w:ascii="Arial Narrow" w:hAnsi="Arial Narrow" w:cs="Arial"/>
                <w:color w:val="000000"/>
                <w:lang w:val="es-ES" w:eastAsia="es-ES"/>
              </w:rPr>
            </w:pPr>
          </w:p>
        </w:tc>
        <w:tc>
          <w:tcPr>
            <w:tcW w:w="1219" w:type="dxa"/>
            <w:tcBorders>
              <w:top w:val="nil"/>
              <w:left w:val="nil"/>
              <w:bottom w:val="nil"/>
              <w:right w:val="nil"/>
            </w:tcBorders>
            <w:shd w:val="clear" w:color="000000" w:fill="FFFFFF"/>
            <w:noWrap/>
            <w:vAlign w:val="bottom"/>
            <w:hideMark/>
          </w:tcPr>
          <w:p w14:paraId="7D6D0E52" w14:textId="77777777" w:rsidR="00F87E88" w:rsidRPr="00D96461" w:rsidRDefault="00F87E88" w:rsidP="00CD5F12">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5BCB660F" w14:textId="77777777" w:rsidR="00F87E88" w:rsidRPr="00D96461" w:rsidRDefault="00F87E88" w:rsidP="00CD5F12">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25173A79" w14:textId="77777777" w:rsidR="00F87E88" w:rsidRPr="00D96461" w:rsidRDefault="00F87E88" w:rsidP="00CD5F12">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F90459">
              <w:rPr>
                <w:rFonts w:ascii="Arial Narrow" w:hAnsi="Arial Narrow" w:cs="Arial"/>
                <w:b/>
                <w:bCs/>
                <w:color w:val="000000"/>
                <w:szCs w:val="26"/>
                <w:lang w:val="es-ES" w:eastAsia="es-ES"/>
              </w:rPr>
              <w:t>283</w:t>
            </w:r>
            <w:r>
              <w:rPr>
                <w:rFonts w:ascii="Arial Narrow" w:hAnsi="Arial Narrow" w:cs="Arial"/>
                <w:b/>
                <w:bCs/>
                <w:color w:val="000000"/>
                <w:szCs w:val="26"/>
                <w:lang w:val="es-ES" w:eastAsia="es-ES"/>
              </w:rPr>
              <w:t>,</w:t>
            </w:r>
            <w:r w:rsidR="00F90459">
              <w:rPr>
                <w:rFonts w:ascii="Arial Narrow" w:hAnsi="Arial Narrow" w:cs="Arial"/>
                <w:b/>
                <w:bCs/>
                <w:color w:val="000000"/>
                <w:szCs w:val="26"/>
                <w:lang w:val="es-ES" w:eastAsia="es-ES"/>
              </w:rPr>
              <w:t>04</w:t>
            </w:r>
          </w:p>
        </w:tc>
      </w:tr>
    </w:tbl>
    <w:p w14:paraId="15A3EBFD" w14:textId="77777777" w:rsidR="001B518D" w:rsidRPr="00D96461" w:rsidRDefault="001B518D" w:rsidP="00CD5F12">
      <w:pPr>
        <w:pStyle w:val="NoSpacing"/>
        <w:jc w:val="both"/>
        <w:rPr>
          <w:rFonts w:ascii="Arial Narrow" w:hAnsi="Arial Narrow"/>
          <w:b/>
          <w:sz w:val="20"/>
          <w:szCs w:val="24"/>
        </w:rPr>
      </w:pPr>
    </w:p>
    <w:p w14:paraId="4CA103F4" w14:textId="77777777" w:rsidR="001B518D" w:rsidRDefault="00CB4F2E" w:rsidP="00CD5F12">
      <w:pPr>
        <w:pStyle w:val="NoSpacing"/>
        <w:tabs>
          <w:tab w:val="left" w:pos="5670"/>
        </w:tabs>
        <w:spacing w:line="276" w:lineRule="auto"/>
        <w:ind w:left="720" w:right="4"/>
        <w:jc w:val="both"/>
        <w:rPr>
          <w:rFonts w:ascii="Arial Narrow" w:hAnsi="Arial Narrow"/>
          <w:sz w:val="32"/>
          <w:szCs w:val="24"/>
          <w:lang w:val="es-ES"/>
        </w:rPr>
      </w:pPr>
      <w:r>
        <w:rPr>
          <w:rFonts w:ascii="Arial Narrow" w:hAnsi="Arial Narrow"/>
          <w:sz w:val="32"/>
          <w:szCs w:val="24"/>
          <w:lang w:val="es-ES"/>
        </w:rPr>
        <w:t>Nueva Propuesta:</w:t>
      </w:r>
    </w:p>
    <w:p w14:paraId="58218693" w14:textId="77777777" w:rsidR="00CB4F2E" w:rsidRDefault="00CB4F2E" w:rsidP="00CD5F12">
      <w:pPr>
        <w:pStyle w:val="NoSpacing"/>
        <w:tabs>
          <w:tab w:val="left" w:pos="5670"/>
        </w:tabs>
        <w:spacing w:line="276" w:lineRule="auto"/>
        <w:ind w:left="720" w:right="4"/>
        <w:jc w:val="both"/>
        <w:rPr>
          <w:rFonts w:ascii="Arial Narrow" w:hAnsi="Arial Narrow"/>
          <w:sz w:val="32"/>
          <w:szCs w:val="24"/>
          <w:lang w:val="es-ES"/>
        </w:rPr>
      </w:pPr>
    </w:p>
    <w:tbl>
      <w:tblPr>
        <w:tblW w:w="7181" w:type="dxa"/>
        <w:jc w:val="center"/>
        <w:tblCellMar>
          <w:left w:w="70" w:type="dxa"/>
          <w:right w:w="70" w:type="dxa"/>
        </w:tblCellMar>
        <w:tblLook w:val="04A0" w:firstRow="1" w:lastRow="0" w:firstColumn="1" w:lastColumn="0" w:noHBand="0" w:noVBand="1"/>
      </w:tblPr>
      <w:tblGrid>
        <w:gridCol w:w="2418"/>
        <w:gridCol w:w="1219"/>
        <w:gridCol w:w="1559"/>
        <w:gridCol w:w="1985"/>
      </w:tblGrid>
      <w:tr w:rsidR="00F87E88" w:rsidRPr="00D96461" w14:paraId="11342604" w14:textId="77777777" w:rsidTr="00572F5B">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9349490"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Archivos Físicos</w:t>
            </w:r>
            <w:r w:rsidR="00B83DE8">
              <w:rPr>
                <w:rFonts w:ascii="Arial Narrow" w:hAnsi="Arial Narrow" w:cs="Arial"/>
                <w:b/>
                <w:bCs/>
                <w:color w:val="000000"/>
                <w:sz w:val="26"/>
                <w:szCs w:val="26"/>
                <w:lang w:val="es-ES" w:eastAsia="es-ES"/>
              </w:rPr>
              <w:t xml:space="preserve"> a Partir de </w:t>
            </w:r>
            <w:r w:rsidR="00F90459">
              <w:rPr>
                <w:rFonts w:ascii="Arial Narrow" w:hAnsi="Arial Narrow" w:cs="Arial"/>
                <w:b/>
                <w:bCs/>
                <w:color w:val="000000"/>
                <w:sz w:val="26"/>
                <w:szCs w:val="26"/>
                <w:lang w:val="es-ES" w:eastAsia="es-ES"/>
              </w:rPr>
              <w:t xml:space="preserve">Marzo </w:t>
            </w:r>
            <w:r w:rsidR="00B83DE8">
              <w:rPr>
                <w:rFonts w:ascii="Arial Narrow" w:hAnsi="Arial Narrow" w:cs="Arial"/>
                <w:b/>
                <w:bCs/>
                <w:color w:val="000000"/>
                <w:sz w:val="26"/>
                <w:szCs w:val="26"/>
                <w:lang w:val="es-ES" w:eastAsia="es-ES"/>
              </w:rPr>
              <w:t>2019</w:t>
            </w:r>
          </w:p>
        </w:tc>
      </w:tr>
      <w:tr w:rsidR="00F87E88" w:rsidRPr="00D96461" w14:paraId="4C4EB044" w14:textId="77777777" w:rsidTr="00572F5B">
        <w:trPr>
          <w:trHeight w:val="292"/>
          <w:jc w:val="center"/>
        </w:trPr>
        <w:tc>
          <w:tcPr>
            <w:tcW w:w="2418" w:type="dxa"/>
            <w:tcBorders>
              <w:top w:val="nil"/>
              <w:left w:val="single" w:sz="8" w:space="0" w:color="auto"/>
              <w:bottom w:val="single" w:sz="4" w:space="0" w:color="auto"/>
              <w:right w:val="nil"/>
            </w:tcBorders>
            <w:shd w:val="clear" w:color="000000" w:fill="C5D9F1"/>
            <w:noWrap/>
            <w:vAlign w:val="bottom"/>
            <w:hideMark/>
          </w:tcPr>
          <w:p w14:paraId="18A328CB"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19" w:type="dxa"/>
            <w:tcBorders>
              <w:top w:val="nil"/>
              <w:left w:val="nil"/>
              <w:bottom w:val="single" w:sz="4" w:space="0" w:color="auto"/>
              <w:right w:val="nil"/>
            </w:tcBorders>
            <w:shd w:val="clear" w:color="000000" w:fill="C5D9F1"/>
            <w:noWrap/>
            <w:vAlign w:val="bottom"/>
            <w:hideMark/>
          </w:tcPr>
          <w:p w14:paraId="4660B635"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073AED84"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7AB6A7C2" w14:textId="77777777" w:rsidR="00F87E88" w:rsidRPr="00D96461" w:rsidRDefault="00F87E88" w:rsidP="00CD5F1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87E88" w:rsidRPr="00D96461" w14:paraId="53C30722" w14:textId="77777777" w:rsidTr="00572F5B">
        <w:trPr>
          <w:trHeight w:val="255"/>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CD0509"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r>
              <w:rPr>
                <w:rFonts w:ascii="Arial Narrow" w:hAnsi="Arial Narrow" w:cs="Arial"/>
                <w:color w:val="000000"/>
                <w:szCs w:val="24"/>
                <w:lang w:val="es-ES" w:eastAsia="es-ES"/>
              </w:rPr>
              <w:t xml:space="preserve"> noviembre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46E610" w14:textId="77777777"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972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F4CBB6" w14:textId="77777777" w:rsidR="00F87E88" w:rsidRDefault="00F87E88" w:rsidP="00CD5F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w:t>
            </w:r>
            <w:r w:rsidR="00B83DE8">
              <w:rPr>
                <w:rFonts w:ascii="Arial Narrow" w:hAnsi="Arial Narrow" w:cs="Arial"/>
                <w:color w:val="000000"/>
                <w:szCs w:val="24"/>
                <w:lang w:val="es-ES" w:eastAsia="es-ES"/>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37ABB4" w14:textId="77777777" w:rsidR="00F87E88" w:rsidRPr="00D96461" w:rsidRDefault="00F87E88" w:rsidP="00CD5F1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CD5F12">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262</w:t>
            </w:r>
            <w:r>
              <w:rPr>
                <w:rFonts w:ascii="Arial Narrow" w:hAnsi="Arial Narrow" w:cs="Arial"/>
                <w:color w:val="000000"/>
                <w:szCs w:val="24"/>
                <w:lang w:val="es-ES" w:eastAsia="es-ES"/>
              </w:rPr>
              <w:t>,</w:t>
            </w:r>
            <w:r w:rsidR="00CD5F12">
              <w:rPr>
                <w:rFonts w:ascii="Arial Narrow" w:hAnsi="Arial Narrow" w:cs="Arial"/>
                <w:color w:val="000000"/>
                <w:szCs w:val="24"/>
                <w:lang w:val="es-ES" w:eastAsia="es-ES"/>
              </w:rPr>
              <w:t>44</w:t>
            </w:r>
          </w:p>
        </w:tc>
      </w:tr>
      <w:tr w:rsidR="00CB4F2E" w:rsidRPr="00D96461" w14:paraId="167CB3B2" w14:textId="77777777" w:rsidTr="00572F5B">
        <w:trPr>
          <w:gridAfter w:val="3"/>
          <w:wAfter w:w="4763" w:type="dxa"/>
          <w:trHeight w:val="255"/>
          <w:jc w:val="center"/>
        </w:trPr>
        <w:tc>
          <w:tcPr>
            <w:tcW w:w="2418" w:type="dxa"/>
            <w:tcBorders>
              <w:top w:val="single" w:sz="4" w:space="0" w:color="auto"/>
              <w:left w:val="nil"/>
              <w:bottom w:val="nil"/>
              <w:right w:val="nil"/>
            </w:tcBorders>
            <w:shd w:val="clear" w:color="000000" w:fill="FFFFFF"/>
            <w:noWrap/>
            <w:vAlign w:val="bottom"/>
            <w:hideMark/>
          </w:tcPr>
          <w:p w14:paraId="7BF58F05" w14:textId="77777777" w:rsidR="00CB4F2E" w:rsidRPr="00D96461" w:rsidRDefault="00CB4F2E" w:rsidP="00CD5F12">
            <w:pPr>
              <w:jc w:val="both"/>
              <w:rPr>
                <w:rFonts w:ascii="Arial Narrow" w:hAnsi="Arial Narrow" w:cs="Arial"/>
                <w:color w:val="000000"/>
                <w:szCs w:val="24"/>
                <w:lang w:val="es-ES" w:eastAsia="es-ES"/>
              </w:rPr>
            </w:pPr>
          </w:p>
        </w:tc>
      </w:tr>
    </w:tbl>
    <w:p w14:paraId="49067753" w14:textId="77777777" w:rsidR="001B518D" w:rsidRPr="003F4CF7" w:rsidRDefault="00311B58" w:rsidP="00CD5F12">
      <w:pPr>
        <w:pStyle w:val="NoSpacing"/>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181C85D1" w14:textId="77777777" w:rsidR="003F4CF7" w:rsidRPr="00D96461" w:rsidRDefault="003F4CF7" w:rsidP="00CD5F12">
      <w:pPr>
        <w:jc w:val="both"/>
        <w:rPr>
          <w:rFonts w:ascii="Arial Narrow" w:hAnsi="Arial Narrow" w:cs="Arial"/>
          <w:b/>
          <w:noProof/>
          <w:u w:val="single"/>
          <w:lang w:val="es-ES" w:eastAsia="es-EC"/>
        </w:rPr>
      </w:pPr>
    </w:p>
    <w:p w14:paraId="19467486" w14:textId="77777777" w:rsidR="00CA1BC3" w:rsidRDefault="00CA1BC3" w:rsidP="00CD5F12">
      <w:pPr>
        <w:jc w:val="both"/>
        <w:rPr>
          <w:rFonts w:ascii="Arial Narrow" w:hAnsi="Arial Narrow" w:cs="Arial"/>
          <w:b/>
          <w:noProof/>
          <w:sz w:val="22"/>
          <w:szCs w:val="22"/>
          <w:u w:val="single"/>
          <w:lang w:val="es-ES" w:eastAsia="es-EC"/>
        </w:rPr>
      </w:pPr>
    </w:p>
    <w:p w14:paraId="3EF10B1A" w14:textId="77777777" w:rsidR="005D4AB3" w:rsidRDefault="003077BD" w:rsidP="00CD5F12">
      <w:pPr>
        <w:jc w:val="both"/>
        <w:rPr>
          <w:rFonts w:ascii="Arial Narrow" w:hAnsi="Arial Narrow"/>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AE644F">
        <w:rPr>
          <w:rFonts w:asciiTheme="minorHAnsi" w:hAnsiTheme="minorHAnsi" w:cs="Arial"/>
          <w:b/>
          <w:sz w:val="22"/>
          <w:szCs w:val="22"/>
          <w:u w:val="single"/>
        </w:rPr>
        <w:t>PARA</w:t>
      </w:r>
      <w:r w:rsidR="005D4AB3">
        <w:rPr>
          <w:rFonts w:asciiTheme="minorHAnsi" w:hAnsiTheme="minorHAnsi" w:cs="Arial"/>
          <w:b/>
          <w:sz w:val="22"/>
          <w:szCs w:val="22"/>
          <w:u w:val="single"/>
        </w:rPr>
        <w:t xml:space="preserve"> </w:t>
      </w:r>
      <w:r w:rsidR="00CD5F12" w:rsidRPr="00F87E88">
        <w:rPr>
          <w:rFonts w:ascii="Arial Narrow" w:hAnsi="Arial Narrow"/>
          <w:b/>
          <w:sz w:val="22"/>
          <w:szCs w:val="22"/>
          <w:u w:val="single"/>
        </w:rPr>
        <w:t>INMOBILIARIA COSTANERA INMOCOST S.A</w:t>
      </w:r>
    </w:p>
    <w:p w14:paraId="4043B6CB" w14:textId="77777777" w:rsidR="00CD5F12" w:rsidRDefault="000C762B" w:rsidP="00CD5F12">
      <w:pPr>
        <w:jc w:val="both"/>
        <w:rPr>
          <w:rFonts w:asciiTheme="minorHAnsi" w:hAnsiTheme="minorHAnsi"/>
          <w:b/>
          <w:color w:val="000000" w:themeColor="text1"/>
          <w:sz w:val="22"/>
          <w:szCs w:val="22"/>
          <w:u w:val="single"/>
        </w:rPr>
      </w:pPr>
      <w:r w:rsidRPr="00AE644F">
        <w:rPr>
          <w:rFonts w:asciiTheme="minorHAnsi" w:hAnsiTheme="minorHAnsi"/>
          <w:b/>
          <w:color w:val="000000" w:themeColor="text1"/>
          <w:sz w:val="22"/>
          <w:szCs w:val="22"/>
          <w:u w:val="single"/>
        </w:rPr>
        <w:t xml:space="preserve"> </w:t>
      </w:r>
    </w:p>
    <w:p w14:paraId="00C85521" w14:textId="77777777" w:rsidR="00CA1BC3" w:rsidRPr="00CD5F12" w:rsidRDefault="00CA1BC3" w:rsidP="00CD5F12">
      <w:pPr>
        <w:jc w:val="both"/>
        <w:rPr>
          <w:rFonts w:asciiTheme="minorHAnsi" w:hAnsiTheme="minorHAnsi"/>
          <w:b/>
          <w:color w:val="000000" w:themeColor="text1"/>
          <w:sz w:val="22"/>
          <w:szCs w:val="22"/>
          <w:u w:val="single"/>
        </w:rPr>
      </w:pPr>
    </w:p>
    <w:p w14:paraId="20767C20" w14:textId="77777777" w:rsidR="003077BD" w:rsidRDefault="00311B58" w:rsidP="00CD5F12">
      <w:pPr>
        <w:pStyle w:val="NoSpacing"/>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7C84A6BF" w14:textId="77777777" w:rsidR="00CA1BC3" w:rsidRDefault="00CA1BC3" w:rsidP="00CD5F12">
      <w:pPr>
        <w:pStyle w:val="NoSpacing"/>
        <w:ind w:left="720" w:right="4"/>
        <w:jc w:val="both"/>
        <w:rPr>
          <w:rFonts w:ascii="Arial Narrow" w:hAnsi="Arial Narrow"/>
          <w:b/>
          <w:i/>
          <w:noProof/>
          <w:szCs w:val="24"/>
          <w:lang w:val="es-ES" w:eastAsia="es-EC"/>
        </w:rPr>
      </w:pPr>
    </w:p>
    <w:p w14:paraId="07FDF1E7" w14:textId="77777777" w:rsidR="00311B58" w:rsidRPr="00D96461" w:rsidRDefault="00311B58" w:rsidP="00CD5F12">
      <w:pPr>
        <w:pStyle w:val="NoSpacing"/>
        <w:ind w:right="4"/>
        <w:jc w:val="both"/>
        <w:rPr>
          <w:rFonts w:ascii="Arial Narrow" w:hAnsi="Arial Narrow"/>
          <w:b/>
          <w:i/>
          <w:noProof/>
          <w:sz w:val="24"/>
          <w:szCs w:val="24"/>
          <w:lang w:val="es-ES_tradnl" w:eastAsia="es-EC"/>
        </w:rPr>
      </w:pPr>
    </w:p>
    <w:p w14:paraId="3435D434" w14:textId="77777777" w:rsidR="00311B58"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101AABF4" w14:textId="77777777" w:rsidR="00CA1BC3" w:rsidRPr="00D96461" w:rsidRDefault="00CA1BC3" w:rsidP="00CD5F12">
      <w:pPr>
        <w:pStyle w:val="NoSpacing"/>
        <w:ind w:left="426" w:right="4"/>
        <w:jc w:val="both"/>
        <w:rPr>
          <w:rFonts w:ascii="Arial Narrow" w:hAnsi="Arial Narrow"/>
          <w:b/>
          <w:i/>
          <w:noProof/>
          <w:szCs w:val="24"/>
          <w:lang w:val="es-ES" w:eastAsia="es-EC"/>
        </w:rPr>
      </w:pPr>
    </w:p>
    <w:p w14:paraId="6A437A0B" w14:textId="77777777" w:rsidR="00311B58"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39ADDFFF" w14:textId="77777777" w:rsidR="00CA1BC3" w:rsidRDefault="00CA1BC3" w:rsidP="00CD5F12">
      <w:pPr>
        <w:pStyle w:val="ListParagraph"/>
        <w:jc w:val="both"/>
        <w:rPr>
          <w:rFonts w:ascii="Arial Narrow" w:hAnsi="Arial Narrow"/>
          <w:b/>
          <w:i/>
          <w:noProof/>
          <w:szCs w:val="24"/>
          <w:lang w:val="es-ES" w:eastAsia="es-EC"/>
        </w:rPr>
      </w:pPr>
    </w:p>
    <w:p w14:paraId="5E7717F8" w14:textId="77777777" w:rsidR="00CA1BC3" w:rsidRPr="00D96461" w:rsidRDefault="00CA1BC3" w:rsidP="00CD5F12">
      <w:pPr>
        <w:pStyle w:val="NoSpacing"/>
        <w:ind w:right="4"/>
        <w:jc w:val="both"/>
        <w:rPr>
          <w:rFonts w:ascii="Arial Narrow" w:hAnsi="Arial Narrow"/>
          <w:b/>
          <w:i/>
          <w:noProof/>
          <w:szCs w:val="24"/>
          <w:lang w:val="es-ES" w:eastAsia="es-EC"/>
        </w:rPr>
      </w:pPr>
    </w:p>
    <w:p w14:paraId="19DF793C" w14:textId="77777777" w:rsidR="00311B58" w:rsidRPr="00D96461" w:rsidRDefault="00311B58" w:rsidP="00CD5F12">
      <w:pPr>
        <w:pStyle w:val="NoSpacing"/>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2D3ABB1B" w14:textId="77777777" w:rsidR="00311B58" w:rsidRPr="00D96461" w:rsidRDefault="00311B58" w:rsidP="00CD5F12">
      <w:pPr>
        <w:pStyle w:val="NoSpacing"/>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4128B926" w14:textId="77777777" w:rsidR="00311B58" w:rsidRPr="00D96461" w:rsidRDefault="00311B58" w:rsidP="00CD5F12">
      <w:pPr>
        <w:pStyle w:val="NoSpacing"/>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5253C570" w14:textId="77777777" w:rsidR="00311B58" w:rsidRPr="00D96461" w:rsidRDefault="00311B58" w:rsidP="00CD5F12">
      <w:pPr>
        <w:pStyle w:val="NoSpacing"/>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72CA4355" w14:textId="77777777" w:rsidR="000A3066" w:rsidRPr="00D96461" w:rsidRDefault="000A3066" w:rsidP="00CD5F12">
      <w:pPr>
        <w:pStyle w:val="NoSpacing"/>
        <w:ind w:left="426" w:right="4"/>
        <w:jc w:val="both"/>
        <w:rPr>
          <w:rFonts w:ascii="Arial Narrow" w:hAnsi="Arial Narrow"/>
          <w:b/>
          <w:i/>
          <w:noProof/>
          <w:szCs w:val="24"/>
          <w:lang w:val="es-ES" w:eastAsia="es-EC"/>
        </w:rPr>
      </w:pPr>
    </w:p>
    <w:p w14:paraId="5486186D" w14:textId="77777777" w:rsidR="00CA1BC3" w:rsidRDefault="00CA1BC3" w:rsidP="00CD5F12">
      <w:pPr>
        <w:pStyle w:val="NoSpacing"/>
        <w:ind w:right="4"/>
        <w:jc w:val="center"/>
        <w:rPr>
          <w:rFonts w:ascii="Arial Narrow" w:hAnsi="Arial Narrow"/>
          <w:b/>
          <w:noProof/>
          <w:sz w:val="28"/>
          <w:szCs w:val="28"/>
          <w:u w:val="single"/>
          <w:lang w:val="es-ES" w:eastAsia="es-EC"/>
        </w:rPr>
      </w:pPr>
    </w:p>
    <w:p w14:paraId="3763F3E0" w14:textId="77777777" w:rsidR="00311B58" w:rsidRDefault="00311B58" w:rsidP="00CD5F12">
      <w:pPr>
        <w:pStyle w:val="NoSpacing"/>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108FAFE5" w14:textId="77777777" w:rsidR="00CA1BC3" w:rsidRPr="00D96461" w:rsidRDefault="00CA1BC3" w:rsidP="00CD5F12">
      <w:pPr>
        <w:pStyle w:val="NoSpacing"/>
        <w:ind w:right="4"/>
        <w:jc w:val="both"/>
        <w:rPr>
          <w:rFonts w:ascii="Arial Narrow" w:hAnsi="Arial Narrow"/>
          <w:b/>
          <w:noProof/>
          <w:sz w:val="28"/>
          <w:szCs w:val="28"/>
          <w:u w:val="single"/>
          <w:lang w:val="es-ES" w:eastAsia="es-EC"/>
        </w:rPr>
      </w:pPr>
    </w:p>
    <w:p w14:paraId="735B9DA9" w14:textId="77777777" w:rsidR="00311B58" w:rsidRPr="00D96461" w:rsidRDefault="00311B58" w:rsidP="00CD5F12">
      <w:pPr>
        <w:pStyle w:val="NoSpacing"/>
        <w:ind w:right="4"/>
        <w:jc w:val="both"/>
        <w:rPr>
          <w:rFonts w:ascii="Arial Narrow" w:hAnsi="Arial Narrow"/>
          <w:b/>
          <w:noProof/>
          <w:szCs w:val="24"/>
          <w:u w:val="single"/>
          <w:lang w:val="es-ES" w:eastAsia="es-EC"/>
        </w:rPr>
      </w:pPr>
    </w:p>
    <w:p w14:paraId="1CBC4273" w14:textId="77777777" w:rsidR="00311B58" w:rsidRPr="00D96461"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D4DF889" w14:textId="77777777" w:rsidR="00311B58" w:rsidRPr="00D96461" w:rsidRDefault="00311B58" w:rsidP="00CD5F12">
      <w:pPr>
        <w:pStyle w:val="NoSpacing"/>
        <w:ind w:right="4"/>
        <w:jc w:val="both"/>
        <w:rPr>
          <w:rFonts w:ascii="Arial Narrow" w:hAnsi="Arial Narrow"/>
          <w:b/>
          <w:i/>
          <w:noProof/>
          <w:szCs w:val="24"/>
          <w:lang w:val="es-ES" w:eastAsia="es-EC"/>
        </w:rPr>
      </w:pPr>
    </w:p>
    <w:p w14:paraId="334499E7" w14:textId="77777777" w:rsidR="00311B58" w:rsidRPr="00D96461"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69D10FC0" w14:textId="77777777" w:rsidR="00311B58" w:rsidRPr="00D96461" w:rsidRDefault="00311B58" w:rsidP="00CD5F12">
      <w:pPr>
        <w:pStyle w:val="NoSpacing"/>
        <w:ind w:right="4"/>
        <w:jc w:val="both"/>
        <w:rPr>
          <w:rFonts w:ascii="Arial Narrow" w:hAnsi="Arial Narrow"/>
          <w:b/>
          <w:i/>
          <w:noProof/>
          <w:szCs w:val="24"/>
          <w:lang w:val="es-ES" w:eastAsia="es-EC"/>
        </w:rPr>
      </w:pPr>
    </w:p>
    <w:p w14:paraId="14563AFA" w14:textId="77777777" w:rsidR="005D4AB3" w:rsidRDefault="003A27DD" w:rsidP="00CD5F12">
      <w:pPr>
        <w:jc w:val="both"/>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CD5F12" w:rsidRPr="00F87E88">
        <w:rPr>
          <w:rFonts w:ascii="Arial Narrow" w:hAnsi="Arial Narrow"/>
          <w:b/>
          <w:sz w:val="22"/>
          <w:szCs w:val="22"/>
          <w:u w:val="single"/>
        </w:rPr>
        <w:t>INMOBILIARIA COSTANERA INMOCOST S.A</w:t>
      </w:r>
    </w:p>
    <w:p w14:paraId="4B2156D2" w14:textId="77777777" w:rsidR="000C762B" w:rsidRDefault="000C762B" w:rsidP="00CD5F12">
      <w:pPr>
        <w:jc w:val="both"/>
        <w:rPr>
          <w:rFonts w:ascii="Arial Narrow" w:hAnsi="Arial Narrow"/>
          <w:b/>
          <w:color w:val="000000" w:themeColor="text1"/>
          <w:sz w:val="22"/>
          <w:szCs w:val="22"/>
          <w:u w:val="single"/>
        </w:rPr>
      </w:pPr>
    </w:p>
    <w:p w14:paraId="590C9380" w14:textId="77777777" w:rsidR="003A27DD" w:rsidRPr="00D96461" w:rsidRDefault="003A27DD" w:rsidP="00CD5F12">
      <w:pPr>
        <w:jc w:val="both"/>
        <w:rPr>
          <w:rFonts w:ascii="Arial Narrow" w:hAnsi="Arial Narrow"/>
          <w:b/>
          <w:lang w:val="es-ES"/>
        </w:rPr>
      </w:pPr>
    </w:p>
    <w:p w14:paraId="52836DD7" w14:textId="77777777" w:rsidR="00311B58" w:rsidRPr="00D96461"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1719B0DE" w14:textId="77777777" w:rsidR="00311B58" w:rsidRPr="00D96461" w:rsidRDefault="00311B58" w:rsidP="00CD5F12">
      <w:pPr>
        <w:pStyle w:val="NoSpacing"/>
        <w:ind w:right="4"/>
        <w:jc w:val="both"/>
        <w:rPr>
          <w:rFonts w:ascii="Arial Narrow" w:hAnsi="Arial Narrow"/>
          <w:b/>
          <w:i/>
          <w:noProof/>
          <w:szCs w:val="24"/>
          <w:lang w:val="es-ES" w:eastAsia="es-EC"/>
        </w:rPr>
      </w:pPr>
    </w:p>
    <w:p w14:paraId="4FA2ED5E" w14:textId="77777777" w:rsidR="00311B58" w:rsidRPr="00D96461"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38791C3F" w14:textId="77777777" w:rsidR="00311B58" w:rsidRPr="00D96461" w:rsidRDefault="00311B58" w:rsidP="00CD5F12">
      <w:pPr>
        <w:pStyle w:val="NoSpacing"/>
        <w:ind w:right="4"/>
        <w:jc w:val="both"/>
        <w:rPr>
          <w:rFonts w:ascii="Arial Narrow" w:hAnsi="Arial Narrow"/>
          <w:b/>
          <w:i/>
          <w:noProof/>
          <w:szCs w:val="24"/>
          <w:lang w:val="es-ES" w:eastAsia="es-EC"/>
        </w:rPr>
      </w:pPr>
    </w:p>
    <w:p w14:paraId="193D6259" w14:textId="77777777" w:rsidR="00311B58" w:rsidRPr="00D96461" w:rsidRDefault="00311B58"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62F2B26B" w14:textId="77777777" w:rsidR="00D85B3A" w:rsidRPr="00D96461" w:rsidRDefault="00D85B3A" w:rsidP="00CD5F12">
      <w:pPr>
        <w:pStyle w:val="ListParagraph"/>
        <w:jc w:val="both"/>
        <w:rPr>
          <w:rFonts w:ascii="Arial Narrow" w:hAnsi="Arial Narrow"/>
          <w:b/>
          <w:i/>
          <w:noProof/>
          <w:szCs w:val="24"/>
          <w:lang w:val="es-ES" w:eastAsia="es-EC"/>
        </w:rPr>
      </w:pPr>
    </w:p>
    <w:p w14:paraId="13B394A8" w14:textId="77777777" w:rsidR="00D85B3A" w:rsidRPr="00D96461" w:rsidRDefault="00D85B3A" w:rsidP="00CD5F12">
      <w:pPr>
        <w:pStyle w:val="NoSpacing"/>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6B5AA614" w14:textId="77777777" w:rsidR="00E76727" w:rsidRPr="00CD5F12" w:rsidRDefault="00E76727" w:rsidP="00CD5F12">
      <w:pPr>
        <w:jc w:val="both"/>
        <w:rPr>
          <w:rFonts w:ascii="Arial Narrow" w:hAnsi="Arial Narrow"/>
          <w:b/>
          <w:i/>
          <w:noProof/>
          <w:szCs w:val="24"/>
          <w:lang w:val="es-ES" w:eastAsia="es-EC"/>
        </w:rPr>
      </w:pPr>
    </w:p>
    <w:p w14:paraId="0FA23E30" w14:textId="77777777" w:rsidR="001B518D" w:rsidRPr="003F4CF7" w:rsidRDefault="00A028BC" w:rsidP="00CD5F12">
      <w:pPr>
        <w:pStyle w:val="NoSpacing"/>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5E3860B9" w14:textId="77777777" w:rsidR="00CA1BC3" w:rsidRDefault="00CA1BC3" w:rsidP="00CD5F12">
      <w:pPr>
        <w:pStyle w:val="NoSpacing"/>
        <w:tabs>
          <w:tab w:val="left" w:pos="5670"/>
        </w:tabs>
        <w:spacing w:line="276" w:lineRule="auto"/>
        <w:ind w:right="4"/>
        <w:jc w:val="both"/>
        <w:rPr>
          <w:rFonts w:ascii="Arial Narrow" w:hAnsi="Arial Narrow"/>
          <w:b/>
          <w:sz w:val="32"/>
          <w:szCs w:val="24"/>
          <w:u w:val="single"/>
        </w:rPr>
      </w:pPr>
    </w:p>
    <w:p w14:paraId="33E37645" w14:textId="77777777" w:rsidR="00CA1BC3" w:rsidRPr="00D96461" w:rsidRDefault="00CA1BC3" w:rsidP="00CD5F12">
      <w:pPr>
        <w:pStyle w:val="NoSpacing"/>
        <w:tabs>
          <w:tab w:val="left" w:pos="5670"/>
        </w:tabs>
        <w:spacing w:line="276" w:lineRule="auto"/>
        <w:ind w:right="4"/>
        <w:jc w:val="center"/>
        <w:rPr>
          <w:rFonts w:ascii="Arial Narrow" w:hAnsi="Arial Narrow"/>
          <w:b/>
          <w:sz w:val="32"/>
          <w:szCs w:val="24"/>
          <w:u w:val="single"/>
        </w:rPr>
      </w:pPr>
    </w:p>
    <w:p w14:paraId="383CFF79" w14:textId="77777777" w:rsidR="00A806C8" w:rsidRPr="00110E9B" w:rsidRDefault="00A806C8" w:rsidP="00CD5F12">
      <w:pPr>
        <w:pStyle w:val="NoSpacing"/>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17218699" w14:textId="77777777" w:rsidR="00A806C8" w:rsidRPr="004E2EB6" w:rsidRDefault="00A806C8" w:rsidP="00CD5F12">
      <w:pPr>
        <w:pStyle w:val="NoSpacing"/>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0C410ACE" w14:textId="77777777" w:rsidTr="00146225">
        <w:trPr>
          <w:trHeight w:val="300"/>
        </w:trPr>
        <w:tc>
          <w:tcPr>
            <w:tcW w:w="1691" w:type="dxa"/>
            <w:noWrap/>
            <w:tcMar>
              <w:top w:w="0" w:type="dxa"/>
              <w:left w:w="70" w:type="dxa"/>
              <w:bottom w:w="0" w:type="dxa"/>
              <w:right w:w="70" w:type="dxa"/>
            </w:tcMar>
            <w:vAlign w:val="center"/>
            <w:hideMark/>
          </w:tcPr>
          <w:p w14:paraId="7C35538D"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24D33C5D"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6BF843D" w14:textId="77777777" w:rsidR="00A806C8" w:rsidRPr="004E2EB6" w:rsidRDefault="00A806C8" w:rsidP="00CD5F12">
            <w:pPr>
              <w:jc w:val="both"/>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806C8" w:rsidRPr="004E2EB6" w14:paraId="14AE57D7" w14:textId="77777777" w:rsidTr="00146225">
        <w:trPr>
          <w:trHeight w:val="300"/>
        </w:trPr>
        <w:tc>
          <w:tcPr>
            <w:tcW w:w="1691" w:type="dxa"/>
            <w:noWrap/>
            <w:tcMar>
              <w:top w:w="0" w:type="dxa"/>
              <w:left w:w="70" w:type="dxa"/>
              <w:bottom w:w="0" w:type="dxa"/>
              <w:right w:w="70" w:type="dxa"/>
            </w:tcMar>
            <w:vAlign w:val="center"/>
            <w:hideMark/>
          </w:tcPr>
          <w:p w14:paraId="364830DE"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0A8778B0"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Scaneo por demanda hasta 5</w:t>
            </w:r>
            <w:r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0A2DA8B8"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11301583" w14:textId="77777777" w:rsidTr="00146225">
        <w:trPr>
          <w:trHeight w:val="530"/>
        </w:trPr>
        <w:tc>
          <w:tcPr>
            <w:tcW w:w="1691" w:type="dxa"/>
            <w:noWrap/>
            <w:tcMar>
              <w:top w:w="0" w:type="dxa"/>
              <w:left w:w="70" w:type="dxa"/>
              <w:bottom w:w="0" w:type="dxa"/>
              <w:right w:w="70" w:type="dxa"/>
            </w:tcMar>
            <w:vAlign w:val="center"/>
            <w:hideMark/>
          </w:tcPr>
          <w:p w14:paraId="7F6C8108"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009F1D60"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o de Respuesta 24 Horas hasta 6</w:t>
            </w:r>
            <w:r w:rsidRPr="004E2EB6">
              <w:rPr>
                <w:rFonts w:ascii="Arial Narrow" w:hAnsi="Arial Narrow"/>
                <w:color w:val="000000"/>
                <w:lang w:eastAsia="es-EC"/>
              </w:rPr>
              <w:t xml:space="preserve"> cajas)</w:t>
            </w:r>
            <w:r>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73369CF3"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7.73</w:t>
            </w:r>
          </w:p>
        </w:tc>
      </w:tr>
      <w:tr w:rsidR="00A806C8" w:rsidRPr="004E2EB6" w14:paraId="3C453549" w14:textId="77777777" w:rsidTr="00146225">
        <w:trPr>
          <w:trHeight w:val="530"/>
        </w:trPr>
        <w:tc>
          <w:tcPr>
            <w:tcW w:w="1691" w:type="dxa"/>
            <w:noWrap/>
            <w:tcMar>
              <w:top w:w="0" w:type="dxa"/>
              <w:left w:w="70" w:type="dxa"/>
              <w:bottom w:w="0" w:type="dxa"/>
              <w:right w:w="70" w:type="dxa"/>
            </w:tcMar>
            <w:vAlign w:val="center"/>
            <w:hideMark/>
          </w:tcPr>
          <w:p w14:paraId="7CB5EB92"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6A1B4DF3"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348A64AE"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13.26</w:t>
            </w:r>
          </w:p>
        </w:tc>
      </w:tr>
      <w:tr w:rsidR="00A806C8" w:rsidRPr="004E2EB6" w14:paraId="01869075" w14:textId="77777777" w:rsidTr="00146225">
        <w:trPr>
          <w:trHeight w:val="300"/>
        </w:trPr>
        <w:tc>
          <w:tcPr>
            <w:tcW w:w="1691" w:type="dxa"/>
            <w:noWrap/>
            <w:tcMar>
              <w:top w:w="0" w:type="dxa"/>
              <w:left w:w="70" w:type="dxa"/>
              <w:bottom w:w="0" w:type="dxa"/>
              <w:right w:w="70" w:type="dxa"/>
            </w:tcMar>
            <w:vAlign w:val="center"/>
          </w:tcPr>
          <w:p w14:paraId="461A15B3"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71BF483E" w14:textId="77777777" w:rsidR="00A806C8" w:rsidRPr="004E2EB6" w:rsidRDefault="00A806C8" w:rsidP="00CD5F1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52437905"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806C8" w:rsidRPr="004E2EB6" w14:paraId="0C61CAE6" w14:textId="77777777" w:rsidTr="00146225">
        <w:trPr>
          <w:trHeight w:val="300"/>
        </w:trPr>
        <w:tc>
          <w:tcPr>
            <w:tcW w:w="1691" w:type="dxa"/>
            <w:noWrap/>
            <w:tcMar>
              <w:top w:w="0" w:type="dxa"/>
              <w:left w:w="70" w:type="dxa"/>
              <w:bottom w:w="0" w:type="dxa"/>
              <w:right w:w="70" w:type="dxa"/>
            </w:tcMar>
            <w:vAlign w:val="center"/>
          </w:tcPr>
          <w:p w14:paraId="2260919A"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6DBE8428" w14:textId="77777777" w:rsidR="00A806C8" w:rsidRPr="004E2EB6" w:rsidRDefault="00A806C8" w:rsidP="00CD5F1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40E0D540"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806C8" w:rsidRPr="004E2EB6" w14:paraId="11C7510E" w14:textId="77777777" w:rsidTr="00146225">
        <w:trPr>
          <w:trHeight w:val="300"/>
        </w:trPr>
        <w:tc>
          <w:tcPr>
            <w:tcW w:w="1691" w:type="dxa"/>
            <w:noWrap/>
            <w:tcMar>
              <w:top w:w="0" w:type="dxa"/>
              <w:left w:w="70" w:type="dxa"/>
              <w:bottom w:w="0" w:type="dxa"/>
              <w:right w:w="70" w:type="dxa"/>
            </w:tcMar>
            <w:vAlign w:val="center"/>
            <w:hideMark/>
          </w:tcPr>
          <w:p w14:paraId="1EB19A72"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1E7EC66E"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008F3A97"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1.60</w:t>
            </w:r>
          </w:p>
        </w:tc>
      </w:tr>
      <w:tr w:rsidR="00A806C8" w:rsidRPr="004E2EB6" w14:paraId="10349E85" w14:textId="77777777" w:rsidTr="00146225">
        <w:trPr>
          <w:trHeight w:val="530"/>
        </w:trPr>
        <w:tc>
          <w:tcPr>
            <w:tcW w:w="1691" w:type="dxa"/>
            <w:noWrap/>
            <w:tcMar>
              <w:top w:w="0" w:type="dxa"/>
              <w:left w:w="70" w:type="dxa"/>
              <w:bottom w:w="0" w:type="dxa"/>
              <w:right w:w="70" w:type="dxa"/>
            </w:tcMar>
            <w:vAlign w:val="center"/>
            <w:hideMark/>
          </w:tcPr>
          <w:p w14:paraId="267D4148"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2E3E392B"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2423E5D3" w14:textId="77777777" w:rsidR="00A806C8" w:rsidRPr="004E2EB6" w:rsidRDefault="00A806C8" w:rsidP="00CD5F12">
            <w:pPr>
              <w:jc w:val="both"/>
              <w:rPr>
                <w:rFonts w:ascii="Arial Narrow" w:eastAsiaTheme="minorHAnsi" w:hAnsi="Arial Narrow"/>
                <w:color w:val="000000"/>
                <w:lang w:eastAsia="es-EC"/>
              </w:rPr>
            </w:pPr>
            <w:r>
              <w:rPr>
                <w:rFonts w:ascii="Arial Narrow" w:hAnsi="Arial Narrow"/>
                <w:color w:val="000000"/>
                <w:lang w:eastAsia="es-EC"/>
              </w:rPr>
              <w:t>$    1.00</w:t>
            </w:r>
          </w:p>
        </w:tc>
      </w:tr>
      <w:tr w:rsidR="00A806C8" w:rsidRPr="004E2EB6" w14:paraId="7F3A90F0" w14:textId="77777777" w:rsidTr="00146225">
        <w:trPr>
          <w:trHeight w:val="300"/>
        </w:trPr>
        <w:tc>
          <w:tcPr>
            <w:tcW w:w="1691" w:type="dxa"/>
            <w:noWrap/>
            <w:tcMar>
              <w:top w:w="0" w:type="dxa"/>
              <w:left w:w="70" w:type="dxa"/>
              <w:bottom w:w="0" w:type="dxa"/>
              <w:right w:w="70" w:type="dxa"/>
            </w:tcMar>
            <w:vAlign w:val="center"/>
          </w:tcPr>
          <w:p w14:paraId="4DB1FB64" w14:textId="77777777" w:rsidR="00A806C8" w:rsidRPr="004E2EB6" w:rsidRDefault="00A806C8" w:rsidP="00CD5F12">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40060DD2" w14:textId="77777777" w:rsidR="00A806C8" w:rsidRPr="004E2EB6" w:rsidRDefault="00A806C8" w:rsidP="00CD5F12">
            <w:pPr>
              <w:jc w:val="both"/>
              <w:rPr>
                <w:rFonts w:ascii="Arial Narrow" w:hAnsi="Arial Narrow"/>
                <w:color w:val="000000" w:themeColor="text1"/>
                <w:lang w:val="es-ES" w:eastAsia="es-ES"/>
              </w:rPr>
            </w:pPr>
            <w:r w:rsidRPr="004E2EB6">
              <w:rPr>
                <w:rFonts w:ascii="Arial Narrow" w:hAnsi="Arial Narrow" w:cs="Arial"/>
                <w:color w:val="000000"/>
              </w:rPr>
              <w:t>Consulta en DATASOLUTIONS para el administrador de</w:t>
            </w:r>
            <w:r w:rsidRPr="006E13EF">
              <w:rPr>
                <w:rFonts w:ascii="Arial Narrow" w:hAnsi="Arial Narrow" w:cs="Arial"/>
                <w:b/>
                <w:sz w:val="24"/>
                <w:szCs w:val="24"/>
                <w:u w:val="single"/>
                <w:lang w:val="es-ES"/>
              </w:rPr>
              <w:t xml:space="preserve"> </w:t>
            </w:r>
            <w:r w:rsidRPr="005D4AB3">
              <w:rPr>
                <w:rFonts w:ascii="Calibri" w:hAnsi="Calibri"/>
                <w:b/>
                <w:color w:val="000000" w:themeColor="text1"/>
                <w:sz w:val="24"/>
                <w:szCs w:val="24"/>
                <w:u w:val="single"/>
              </w:rPr>
              <w:t xml:space="preserve"> </w:t>
            </w:r>
            <w:r w:rsidR="00CD5F12" w:rsidRPr="00F87E88">
              <w:rPr>
                <w:rFonts w:ascii="Arial Narrow" w:hAnsi="Arial Narrow"/>
                <w:b/>
                <w:sz w:val="22"/>
                <w:szCs w:val="22"/>
                <w:u w:val="single"/>
              </w:rPr>
              <w:t xml:space="preserve"> INMOBILIARIA COSTANERA INMOCOST </w:t>
            </w:r>
            <w:r w:rsidR="00F90459" w:rsidRPr="00F87E88">
              <w:rPr>
                <w:rFonts w:ascii="Arial Narrow" w:hAnsi="Arial Narrow"/>
                <w:b/>
                <w:sz w:val="22"/>
                <w:szCs w:val="22"/>
                <w:u w:val="single"/>
              </w:rPr>
              <w:t>S.A</w:t>
            </w:r>
            <w:r w:rsidR="00F90459" w:rsidRPr="004E2EB6">
              <w:rPr>
                <w:rFonts w:ascii="Arial Narrow" w:hAnsi="Arial Narrow" w:cs="Arial"/>
                <w:color w:val="000000"/>
              </w:rPr>
              <w:t xml:space="preserve"> </w:t>
            </w:r>
            <w:r w:rsidR="00F90459">
              <w:rPr>
                <w:rFonts w:ascii="Arial Narrow" w:hAnsi="Arial Narrow" w:cs="Arial"/>
                <w:color w:val="000000"/>
              </w:rPr>
              <w:t>en</w:t>
            </w:r>
            <w:r w:rsidRPr="004E2EB6">
              <w:rPr>
                <w:rFonts w:ascii="Arial Narrow" w:hAnsi="Arial Narrow" w:cs="Arial"/>
                <w:color w:val="000000"/>
              </w:rPr>
              <w:t xml:space="preserve"> las instalaciones del proveedor.</w:t>
            </w:r>
          </w:p>
        </w:tc>
        <w:tc>
          <w:tcPr>
            <w:tcW w:w="1200" w:type="dxa"/>
            <w:noWrap/>
            <w:tcMar>
              <w:top w:w="0" w:type="dxa"/>
              <w:left w:w="70" w:type="dxa"/>
              <w:bottom w:w="0" w:type="dxa"/>
              <w:right w:w="70" w:type="dxa"/>
            </w:tcMar>
          </w:tcPr>
          <w:p w14:paraId="434D1565" w14:textId="77777777" w:rsidR="00A806C8" w:rsidRPr="004E2EB6" w:rsidRDefault="00A806C8" w:rsidP="00CD5F12">
            <w:pPr>
              <w:jc w:val="both"/>
              <w:rPr>
                <w:rFonts w:ascii="Arial Narrow" w:hAnsi="Arial Narrow"/>
                <w:color w:val="000000" w:themeColor="text1"/>
                <w:lang w:eastAsia="es-EC"/>
              </w:rPr>
            </w:pPr>
            <w:r>
              <w:rPr>
                <w:rFonts w:ascii="Arial Narrow" w:hAnsi="Arial Narrow" w:cs="Arial"/>
                <w:color w:val="000000"/>
                <w:lang w:eastAsia="es-EC"/>
              </w:rPr>
              <w:t>$    1.07</w:t>
            </w:r>
          </w:p>
        </w:tc>
      </w:tr>
      <w:tr w:rsidR="00A806C8" w:rsidRPr="004E2EB6" w14:paraId="503C6409" w14:textId="77777777" w:rsidTr="00146225">
        <w:trPr>
          <w:trHeight w:val="300"/>
        </w:trPr>
        <w:tc>
          <w:tcPr>
            <w:tcW w:w="1691" w:type="dxa"/>
            <w:noWrap/>
            <w:tcMar>
              <w:top w:w="0" w:type="dxa"/>
              <w:left w:w="70" w:type="dxa"/>
              <w:bottom w:w="0" w:type="dxa"/>
              <w:right w:w="70" w:type="dxa"/>
            </w:tcMar>
            <w:vAlign w:val="center"/>
            <w:hideMark/>
          </w:tcPr>
          <w:p w14:paraId="04D751CF"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536A272C" w14:textId="77777777" w:rsidR="00A806C8" w:rsidRPr="004E2EB6" w:rsidRDefault="00A806C8" w:rsidP="00CD5F12">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2A6DACEF"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C902085"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806C8" w:rsidRPr="004E2EB6" w14:paraId="5BFF2A0F" w14:textId="77777777" w:rsidTr="00146225">
        <w:trPr>
          <w:trHeight w:val="300"/>
        </w:trPr>
        <w:tc>
          <w:tcPr>
            <w:tcW w:w="1691" w:type="dxa"/>
            <w:noWrap/>
            <w:tcMar>
              <w:top w:w="0" w:type="dxa"/>
              <w:left w:w="70" w:type="dxa"/>
              <w:bottom w:w="0" w:type="dxa"/>
              <w:right w:w="70" w:type="dxa"/>
            </w:tcMar>
            <w:vAlign w:val="center"/>
            <w:hideMark/>
          </w:tcPr>
          <w:p w14:paraId="37D67F51"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3ADF1C4B"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1C4D493B" w14:textId="77777777" w:rsidR="00A806C8" w:rsidRPr="004E2EB6" w:rsidRDefault="00A806C8" w:rsidP="00CD5F1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806C8" w:rsidRPr="004E2EB6" w14:paraId="2DDCA6B4" w14:textId="77777777" w:rsidTr="00146225">
        <w:trPr>
          <w:trHeight w:val="300"/>
        </w:trPr>
        <w:tc>
          <w:tcPr>
            <w:tcW w:w="1691" w:type="dxa"/>
            <w:noWrap/>
            <w:tcMar>
              <w:top w:w="0" w:type="dxa"/>
              <w:left w:w="70" w:type="dxa"/>
              <w:bottom w:w="0" w:type="dxa"/>
              <w:right w:w="70" w:type="dxa"/>
            </w:tcMar>
            <w:vAlign w:val="center"/>
          </w:tcPr>
          <w:p w14:paraId="66FD622E" w14:textId="77777777" w:rsidR="00A806C8" w:rsidRPr="004E2EB6" w:rsidRDefault="00A806C8" w:rsidP="00CD5F12">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21AC6BA9" w14:textId="77777777" w:rsidR="00A806C8" w:rsidRPr="004E2EB6" w:rsidRDefault="00A806C8" w:rsidP="00CD5F12">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p>
        </w:tc>
        <w:tc>
          <w:tcPr>
            <w:tcW w:w="1200" w:type="dxa"/>
            <w:noWrap/>
            <w:tcMar>
              <w:top w:w="0" w:type="dxa"/>
              <w:left w:w="70" w:type="dxa"/>
              <w:bottom w:w="0" w:type="dxa"/>
              <w:right w:w="70" w:type="dxa"/>
            </w:tcMar>
            <w:vAlign w:val="center"/>
          </w:tcPr>
          <w:p w14:paraId="6EAAE9EA" w14:textId="77777777" w:rsidR="00A806C8" w:rsidRDefault="00A806C8" w:rsidP="00CD5F12">
            <w:pPr>
              <w:jc w:val="both"/>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7486A566" w14:textId="77777777" w:rsidTr="00146225">
        <w:trPr>
          <w:trHeight w:val="300"/>
        </w:trPr>
        <w:tc>
          <w:tcPr>
            <w:tcW w:w="1691" w:type="dxa"/>
            <w:noWrap/>
            <w:tcMar>
              <w:top w:w="0" w:type="dxa"/>
              <w:left w:w="70" w:type="dxa"/>
              <w:bottom w:w="0" w:type="dxa"/>
              <w:right w:w="70" w:type="dxa"/>
            </w:tcMar>
            <w:vAlign w:val="center"/>
          </w:tcPr>
          <w:p w14:paraId="04F40210" w14:textId="77777777" w:rsidR="00A806C8" w:rsidRPr="004E2EB6" w:rsidRDefault="00A806C8" w:rsidP="00CD5F12">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FFFDBE8" w14:textId="77777777" w:rsidR="00A806C8" w:rsidRPr="004E2EB6" w:rsidRDefault="00A806C8" w:rsidP="00CD5F12">
            <w:pPr>
              <w:jc w:val="both"/>
              <w:rPr>
                <w:rFonts w:ascii="Arial Narrow" w:hAnsi="Arial Narrow"/>
                <w:color w:val="000000"/>
                <w:lang w:eastAsia="es-EC"/>
              </w:rPr>
            </w:pPr>
            <w:r w:rsidRPr="004E2EB6">
              <w:rPr>
                <w:rFonts w:ascii="Arial Narrow" w:hAnsi="Arial Narrow" w:cs="Calibri"/>
                <w:color w:val="000000"/>
                <w:lang w:eastAsia="es-EC"/>
              </w:rPr>
              <w:t xml:space="preserve">Envió de </w:t>
            </w:r>
            <w:proofErr w:type="spellStart"/>
            <w:r w:rsidRPr="004E2EB6">
              <w:rPr>
                <w:rFonts w:ascii="Arial Narrow" w:hAnsi="Arial Narrow" w:cs="Calibri"/>
                <w:color w:val="000000"/>
                <w:lang w:eastAsia="es-EC"/>
              </w:rPr>
              <w:t>sticker</w:t>
            </w:r>
            <w:proofErr w:type="spellEnd"/>
            <w:r w:rsidRPr="004E2EB6">
              <w:rPr>
                <w:rFonts w:ascii="Arial Narrow" w:hAnsi="Arial Narrow" w:cs="Calibri"/>
                <w:color w:val="000000"/>
                <w:lang w:eastAsia="es-EC"/>
              </w:rPr>
              <w:t xml:space="preserve"> / ordenamiento por file</w:t>
            </w:r>
          </w:p>
        </w:tc>
        <w:tc>
          <w:tcPr>
            <w:tcW w:w="1200" w:type="dxa"/>
            <w:noWrap/>
            <w:tcMar>
              <w:top w:w="0" w:type="dxa"/>
              <w:left w:w="70" w:type="dxa"/>
              <w:bottom w:w="0" w:type="dxa"/>
              <w:right w:w="70" w:type="dxa"/>
            </w:tcMar>
            <w:vAlign w:val="center"/>
          </w:tcPr>
          <w:p w14:paraId="35A420AF" w14:textId="77777777" w:rsidR="00A806C8" w:rsidRPr="004E2EB6" w:rsidRDefault="00A806C8" w:rsidP="00CD5F12">
            <w:pPr>
              <w:jc w:val="both"/>
              <w:rPr>
                <w:rFonts w:ascii="Arial Narrow" w:hAnsi="Arial Narrow"/>
                <w:color w:val="000000"/>
                <w:lang w:eastAsia="es-EC"/>
              </w:rPr>
            </w:pPr>
            <w:r>
              <w:rPr>
                <w:rFonts w:ascii="Arial Narrow" w:hAnsi="Arial Narrow" w:cs="Calibri"/>
                <w:color w:val="000000"/>
                <w:lang w:eastAsia="es-EC"/>
              </w:rPr>
              <w:t>$   0.</w:t>
            </w:r>
            <w:r w:rsidR="00F90459">
              <w:rPr>
                <w:rFonts w:ascii="Arial Narrow" w:hAnsi="Arial Narrow" w:cs="Calibri"/>
                <w:color w:val="000000"/>
                <w:lang w:eastAsia="es-EC"/>
              </w:rPr>
              <w:t>26</w:t>
            </w:r>
          </w:p>
        </w:tc>
      </w:tr>
      <w:tr w:rsidR="00A806C8" w:rsidRPr="004E2EB6" w14:paraId="1D886600" w14:textId="77777777" w:rsidTr="00146225">
        <w:trPr>
          <w:trHeight w:val="361"/>
        </w:trPr>
        <w:tc>
          <w:tcPr>
            <w:tcW w:w="1691" w:type="dxa"/>
            <w:noWrap/>
            <w:tcMar>
              <w:top w:w="0" w:type="dxa"/>
              <w:left w:w="70" w:type="dxa"/>
              <w:bottom w:w="0" w:type="dxa"/>
              <w:right w:w="70" w:type="dxa"/>
            </w:tcMar>
            <w:vAlign w:val="center"/>
          </w:tcPr>
          <w:p w14:paraId="6C84335C"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26B353A0"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489BD6B3"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3.32</w:t>
            </w:r>
          </w:p>
        </w:tc>
      </w:tr>
      <w:tr w:rsidR="00A806C8" w:rsidRPr="004E2EB6" w14:paraId="0B9C30F5" w14:textId="77777777" w:rsidTr="00146225">
        <w:trPr>
          <w:trHeight w:val="361"/>
        </w:trPr>
        <w:tc>
          <w:tcPr>
            <w:tcW w:w="1691" w:type="dxa"/>
            <w:noWrap/>
            <w:tcMar>
              <w:top w:w="0" w:type="dxa"/>
              <w:left w:w="70" w:type="dxa"/>
              <w:bottom w:w="0" w:type="dxa"/>
              <w:right w:w="70" w:type="dxa"/>
            </w:tcMar>
            <w:vAlign w:val="center"/>
          </w:tcPr>
          <w:p w14:paraId="14BDC0BB"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4E977849"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23EE64C2"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1.10</w:t>
            </w:r>
          </w:p>
        </w:tc>
      </w:tr>
      <w:tr w:rsidR="00A806C8" w:rsidRPr="004E2EB6" w14:paraId="7499082F" w14:textId="77777777" w:rsidTr="00146225">
        <w:trPr>
          <w:trHeight w:val="361"/>
        </w:trPr>
        <w:tc>
          <w:tcPr>
            <w:tcW w:w="1691" w:type="dxa"/>
            <w:noWrap/>
            <w:tcMar>
              <w:top w:w="0" w:type="dxa"/>
              <w:left w:w="70" w:type="dxa"/>
              <w:bottom w:w="0" w:type="dxa"/>
              <w:right w:w="70" w:type="dxa"/>
            </w:tcMar>
            <w:vAlign w:val="center"/>
          </w:tcPr>
          <w:p w14:paraId="020EEF9D"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120B0DE3"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4D208B9E"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3.32</w:t>
            </w:r>
          </w:p>
        </w:tc>
      </w:tr>
      <w:tr w:rsidR="00A806C8" w:rsidRPr="004E2EB6" w14:paraId="2D3AD118" w14:textId="77777777" w:rsidTr="00146225">
        <w:trPr>
          <w:trHeight w:val="361"/>
        </w:trPr>
        <w:tc>
          <w:tcPr>
            <w:tcW w:w="1691" w:type="dxa"/>
            <w:noWrap/>
            <w:tcMar>
              <w:top w:w="0" w:type="dxa"/>
              <w:left w:w="70" w:type="dxa"/>
              <w:bottom w:w="0" w:type="dxa"/>
              <w:right w:w="70" w:type="dxa"/>
            </w:tcMar>
            <w:vAlign w:val="center"/>
          </w:tcPr>
          <w:p w14:paraId="2DDBE079"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673F3CEC" w14:textId="77777777" w:rsidR="00A806C8" w:rsidRPr="004E2EB6" w:rsidRDefault="00A806C8" w:rsidP="00CD5F1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00112811" w14:textId="77777777" w:rsidR="00A806C8" w:rsidRPr="004E2EB6" w:rsidRDefault="00A806C8" w:rsidP="00CD5F12">
            <w:pPr>
              <w:jc w:val="both"/>
              <w:rPr>
                <w:rFonts w:ascii="Arial Narrow" w:hAnsi="Arial Narrow"/>
                <w:color w:val="000000"/>
                <w:lang w:eastAsia="es-EC"/>
              </w:rPr>
            </w:pPr>
            <w:r>
              <w:rPr>
                <w:rFonts w:ascii="Arial Narrow" w:hAnsi="Arial Narrow" w:cs="Arial"/>
                <w:color w:val="000000"/>
                <w:lang w:eastAsia="es-EC"/>
              </w:rPr>
              <w:t>$    0.05</w:t>
            </w:r>
          </w:p>
        </w:tc>
      </w:tr>
      <w:tr w:rsidR="00A806C8" w:rsidRPr="004E2EB6" w14:paraId="7C7D61B9" w14:textId="77777777" w:rsidTr="00146225">
        <w:trPr>
          <w:trHeight w:val="361"/>
        </w:trPr>
        <w:tc>
          <w:tcPr>
            <w:tcW w:w="1691" w:type="dxa"/>
            <w:noWrap/>
            <w:tcMar>
              <w:top w:w="0" w:type="dxa"/>
              <w:left w:w="70" w:type="dxa"/>
              <w:bottom w:w="0" w:type="dxa"/>
              <w:right w:w="70" w:type="dxa"/>
            </w:tcMar>
            <w:vAlign w:val="center"/>
          </w:tcPr>
          <w:p w14:paraId="4474530C" w14:textId="77777777" w:rsidR="00A806C8" w:rsidRPr="004E2EB6" w:rsidRDefault="00A806C8" w:rsidP="00CD5F12">
            <w:pPr>
              <w:jc w:val="both"/>
              <w:rPr>
                <w:rFonts w:ascii="Arial Narrow" w:hAnsi="Arial Narrow"/>
                <w:color w:val="000000"/>
                <w:lang w:eastAsia="es-EC"/>
              </w:rPr>
            </w:pPr>
            <w:r w:rsidRPr="004E2EB6">
              <w:rPr>
                <w:rFonts w:ascii="Arial Narrow" w:hAnsi="Arial Narrow"/>
                <w:color w:val="000000"/>
                <w:lang w:eastAsia="es-EC"/>
              </w:rPr>
              <w:t>TRI-917</w:t>
            </w:r>
          </w:p>
        </w:tc>
        <w:tc>
          <w:tcPr>
            <w:tcW w:w="5549" w:type="dxa"/>
            <w:tcMar>
              <w:top w:w="0" w:type="dxa"/>
              <w:left w:w="70" w:type="dxa"/>
              <w:bottom w:w="0" w:type="dxa"/>
              <w:right w:w="70" w:type="dxa"/>
            </w:tcMar>
            <w:vAlign w:val="center"/>
          </w:tcPr>
          <w:p w14:paraId="3DA2C5DB" w14:textId="77777777" w:rsidR="00A806C8" w:rsidRPr="004E2EB6" w:rsidRDefault="00A806C8" w:rsidP="00CD5F12">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288D3BE0" w14:textId="77777777" w:rsidR="00A806C8" w:rsidRPr="004E2EB6" w:rsidRDefault="00A806C8" w:rsidP="00CD5F12">
            <w:pPr>
              <w:jc w:val="both"/>
              <w:rPr>
                <w:rFonts w:ascii="Arial Narrow" w:hAnsi="Arial Narrow"/>
                <w:color w:val="000000"/>
                <w:lang w:eastAsia="es-EC"/>
              </w:rPr>
            </w:pPr>
            <w:r>
              <w:rPr>
                <w:rFonts w:ascii="Arial Narrow" w:hAnsi="Arial Narrow"/>
                <w:color w:val="000000"/>
                <w:lang w:eastAsia="es-EC"/>
              </w:rPr>
              <w:t>$    0.28</w:t>
            </w:r>
          </w:p>
          <w:p w14:paraId="4D3EC7A2" w14:textId="77777777" w:rsidR="00A806C8" w:rsidRPr="004E2EB6" w:rsidRDefault="00A806C8" w:rsidP="00CD5F12">
            <w:pPr>
              <w:jc w:val="both"/>
              <w:rPr>
                <w:rFonts w:ascii="Arial Narrow" w:hAnsi="Arial Narrow"/>
                <w:color w:val="000000"/>
                <w:lang w:eastAsia="es-EC"/>
              </w:rPr>
            </w:pPr>
          </w:p>
        </w:tc>
      </w:tr>
      <w:tr w:rsidR="00A806C8" w:rsidRPr="004E2EB6" w14:paraId="1C66D6E4" w14:textId="77777777" w:rsidTr="00146225">
        <w:trPr>
          <w:trHeight w:val="361"/>
        </w:trPr>
        <w:tc>
          <w:tcPr>
            <w:tcW w:w="1691" w:type="dxa"/>
            <w:noWrap/>
            <w:tcMar>
              <w:top w:w="0" w:type="dxa"/>
              <w:left w:w="70" w:type="dxa"/>
              <w:bottom w:w="0" w:type="dxa"/>
              <w:right w:w="70" w:type="dxa"/>
            </w:tcMar>
            <w:vAlign w:val="center"/>
            <w:hideMark/>
          </w:tcPr>
          <w:p w14:paraId="711AE82C"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3049C477" w14:textId="77777777" w:rsidR="00A806C8" w:rsidRPr="004E2EB6" w:rsidRDefault="00A806C8" w:rsidP="00CD5F12">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1902D30A" w14:textId="77777777" w:rsidR="00A806C8" w:rsidRPr="004E2EB6" w:rsidRDefault="00A806C8" w:rsidP="00CD5F12">
            <w:pPr>
              <w:jc w:val="both"/>
              <w:rPr>
                <w:rFonts w:ascii="Arial Narrow" w:hAnsi="Arial Narrow"/>
                <w:color w:val="000000"/>
                <w:lang w:eastAsia="es-EC"/>
              </w:rPr>
            </w:pPr>
            <w:r>
              <w:rPr>
                <w:rFonts w:ascii="Arial Narrow" w:hAnsi="Arial Narrow"/>
                <w:color w:val="000000"/>
                <w:lang w:eastAsia="es-EC"/>
              </w:rPr>
              <w:t>$    1.50</w:t>
            </w:r>
          </w:p>
        </w:tc>
      </w:tr>
    </w:tbl>
    <w:p w14:paraId="304E9B68" w14:textId="77777777" w:rsidR="00A806C8" w:rsidRPr="004E2EB6" w:rsidRDefault="00A806C8" w:rsidP="00CD5F12">
      <w:pPr>
        <w:pStyle w:val="NoSpacing"/>
        <w:tabs>
          <w:tab w:val="left" w:pos="5670"/>
        </w:tabs>
        <w:spacing w:line="276" w:lineRule="auto"/>
        <w:ind w:right="4"/>
        <w:jc w:val="both"/>
        <w:rPr>
          <w:rFonts w:ascii="Arial Narrow" w:hAnsi="Arial Narrow"/>
          <w:b/>
          <w:sz w:val="20"/>
          <w:szCs w:val="20"/>
          <w:u w:val="single"/>
        </w:rPr>
      </w:pPr>
    </w:p>
    <w:p w14:paraId="52ACAF8F" w14:textId="77777777" w:rsidR="00A806C8" w:rsidRPr="004E2EB6" w:rsidRDefault="00A806C8" w:rsidP="00CD5F12">
      <w:pPr>
        <w:pStyle w:val="NoSpacing"/>
        <w:tabs>
          <w:tab w:val="left" w:pos="5670"/>
        </w:tabs>
        <w:spacing w:line="276" w:lineRule="auto"/>
        <w:ind w:right="4"/>
        <w:jc w:val="center"/>
        <w:rPr>
          <w:rFonts w:ascii="Arial Narrow" w:hAnsi="Arial Narrow"/>
          <w:b/>
          <w:u w:val="single"/>
        </w:rPr>
      </w:pPr>
    </w:p>
    <w:p w14:paraId="45D7E56E" w14:textId="77777777" w:rsidR="00A806C8" w:rsidRPr="004E2EB6" w:rsidRDefault="00A806C8" w:rsidP="00CD5F12">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Pr="006E13EF">
        <w:rPr>
          <w:rFonts w:ascii="Arial Narrow" w:hAnsi="Arial Narrow"/>
          <w:b/>
          <w:sz w:val="24"/>
          <w:szCs w:val="24"/>
          <w:u w:val="single"/>
        </w:rPr>
        <w:t xml:space="preserve">CENTRO DE </w:t>
      </w:r>
      <w:r w:rsidR="00CD5F12" w:rsidRPr="00F87E88">
        <w:rPr>
          <w:rFonts w:ascii="Arial Narrow" w:hAnsi="Arial Narrow"/>
          <w:b/>
          <w:sz w:val="22"/>
          <w:szCs w:val="22"/>
          <w:u w:val="single"/>
        </w:rPr>
        <w:t>INMOBILIARIA COSTANERA INMOCOST S.A</w:t>
      </w:r>
    </w:p>
    <w:p w14:paraId="068976B2" w14:textId="77777777" w:rsidR="00A806C8" w:rsidRPr="004E2EB6" w:rsidRDefault="00A806C8" w:rsidP="00CD5F12">
      <w:pPr>
        <w:jc w:val="both"/>
        <w:rPr>
          <w:rFonts w:ascii="Arial Narrow" w:hAnsi="Arial Narrow" w:cs="Arial"/>
          <w:b/>
          <w:u w:val="single"/>
          <w:lang w:val="es-ES"/>
        </w:rPr>
      </w:pPr>
    </w:p>
    <w:p w14:paraId="629B33F3" w14:textId="77777777" w:rsidR="00A806C8" w:rsidRPr="004E2EB6" w:rsidRDefault="00A806C8" w:rsidP="00CD5F12">
      <w:pPr>
        <w:pStyle w:val="NoSpacing"/>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724CE56" w14:textId="77777777" w:rsidR="00A806C8" w:rsidRDefault="00A806C8" w:rsidP="00CD5F12">
      <w:pPr>
        <w:pStyle w:val="NoSpacing"/>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5A0CAA02" w14:textId="77777777" w:rsidR="00A806C8" w:rsidRPr="00D96461" w:rsidRDefault="00A806C8" w:rsidP="00CD5F12">
      <w:pPr>
        <w:pStyle w:val="NoSpacing"/>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4822FBC7"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32E2F6CE" w14:textId="77777777" w:rsidR="00A806C8" w:rsidRPr="00110E9B" w:rsidRDefault="00A806C8" w:rsidP="00CD5F12">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3BAB72F8" w14:textId="77777777" w:rsidTr="00146225">
        <w:trPr>
          <w:trHeight w:val="313"/>
        </w:trPr>
        <w:tc>
          <w:tcPr>
            <w:tcW w:w="1465" w:type="dxa"/>
            <w:noWrap/>
            <w:tcMar>
              <w:top w:w="0" w:type="dxa"/>
              <w:left w:w="70" w:type="dxa"/>
              <w:bottom w:w="0" w:type="dxa"/>
              <w:right w:w="70" w:type="dxa"/>
            </w:tcMar>
            <w:vAlign w:val="bottom"/>
            <w:hideMark/>
          </w:tcPr>
          <w:p w14:paraId="0121CAF4" w14:textId="77777777" w:rsidR="00A806C8" w:rsidRPr="00110E9B" w:rsidRDefault="00A806C8" w:rsidP="00CD5F12">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087394F6" w14:textId="77777777" w:rsidR="00A806C8" w:rsidRPr="00110E9B" w:rsidRDefault="00A806C8" w:rsidP="00CD5F12">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55265C30" w14:textId="77777777" w:rsidR="00A806C8" w:rsidRPr="00110E9B" w:rsidRDefault="00A806C8" w:rsidP="00CD5F12">
            <w:pPr>
              <w:jc w:val="both"/>
              <w:rPr>
                <w:rFonts w:ascii="Arial Narrow" w:hAnsi="Arial Narrow" w:cs="Arial"/>
                <w:lang w:eastAsia="es-EC"/>
              </w:rPr>
            </w:pPr>
          </w:p>
        </w:tc>
      </w:tr>
      <w:tr w:rsidR="00A806C8" w:rsidRPr="004E2EB6" w14:paraId="49E7B8D8"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B6667DD" w14:textId="77777777" w:rsidR="00A806C8" w:rsidRPr="00110E9B" w:rsidRDefault="00A806C8" w:rsidP="00CD5F12">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2AB65F8"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473CF61"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3CE3C3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AB12EE"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0213D9"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51C02813"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0A58933"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9E9DA1C"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6137DF"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BA9155E"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799DF9DF"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8D1908"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0627E3"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08352375"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A44E459"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C87CCF5"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40CEB10A"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546AA4E6" w14:textId="77777777" w:rsidR="00A806C8" w:rsidRPr="00110E9B" w:rsidRDefault="00A806C8" w:rsidP="00CD5F12">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45337224"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FF8E72C" w14:textId="77777777" w:rsidR="00A806C8" w:rsidRPr="00110E9B" w:rsidRDefault="00A806C8" w:rsidP="00CD5F12">
            <w:pPr>
              <w:jc w:val="both"/>
              <w:rPr>
                <w:rFonts w:ascii="Arial Narrow" w:hAnsi="Arial Narrow" w:cs="Arial"/>
                <w:color w:val="000000"/>
                <w:lang w:eastAsia="es-EC"/>
              </w:rPr>
            </w:pPr>
            <w:r w:rsidRPr="004E2EB6">
              <w:rPr>
                <w:rFonts w:ascii="Arial Narrow" w:hAnsi="Arial Narrow"/>
                <w:color w:val="000000"/>
                <w:lang w:eastAsia="es-EC"/>
              </w:rPr>
              <w:t>DESCFACHF-917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6AC96FB4" w14:textId="77777777" w:rsidR="00A806C8" w:rsidRPr="00110E9B" w:rsidRDefault="00A806C8" w:rsidP="00CD5F12">
            <w:pPr>
              <w:jc w:val="both"/>
              <w:rPr>
                <w:rFonts w:ascii="Arial Narrow" w:hAnsi="Arial Narrow" w:cs="Arial"/>
                <w:color w:val="000000" w:themeColor="text1"/>
              </w:rPr>
            </w:pPr>
            <w:r w:rsidRPr="004E2EB6">
              <w:rPr>
                <w:rFonts w:ascii="Arial Narrow" w:hAnsi="Arial Narrow"/>
                <w:color w:val="000000"/>
                <w:lang w:eastAsia="es-EC"/>
              </w:rPr>
              <w:t xml:space="preserve">Servicios de Destrucción de archivo Físico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4CCF3BBC" w14:textId="77777777" w:rsidR="00A806C8" w:rsidRPr="00110E9B" w:rsidRDefault="00A806C8" w:rsidP="00CD5F12">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48365E84"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1AE968F"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1D2D0BB"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0F9E552D" w14:textId="77777777" w:rsidR="00A806C8" w:rsidRPr="00110E9B" w:rsidRDefault="00A806C8" w:rsidP="00CD5F12">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68D4BD26" w14:textId="77777777" w:rsidR="00A806C8" w:rsidRPr="004E2EB6" w:rsidRDefault="00A806C8" w:rsidP="00CD5F12">
      <w:pPr>
        <w:pStyle w:val="NoSpacing"/>
        <w:tabs>
          <w:tab w:val="left" w:pos="5670"/>
        </w:tabs>
        <w:spacing w:line="276" w:lineRule="auto"/>
        <w:ind w:right="4"/>
        <w:jc w:val="both"/>
        <w:rPr>
          <w:rFonts w:ascii="Arial Narrow" w:hAnsi="Arial Narrow"/>
          <w:b/>
          <w:sz w:val="20"/>
          <w:szCs w:val="20"/>
          <w:u w:val="single"/>
        </w:rPr>
      </w:pPr>
    </w:p>
    <w:p w14:paraId="44695AC8" w14:textId="77777777" w:rsidR="00A806C8" w:rsidRPr="00D96461" w:rsidRDefault="00A806C8" w:rsidP="00CD5F12">
      <w:pPr>
        <w:pStyle w:val="NoSpacing"/>
        <w:tabs>
          <w:tab w:val="left" w:pos="5670"/>
        </w:tabs>
        <w:spacing w:line="276" w:lineRule="auto"/>
        <w:ind w:right="4"/>
        <w:jc w:val="both"/>
        <w:rPr>
          <w:rFonts w:ascii="Arial Narrow" w:hAnsi="Arial Narrow"/>
          <w:b/>
          <w:u w:val="single"/>
        </w:rPr>
      </w:pPr>
    </w:p>
    <w:p w14:paraId="18CC8DCA" w14:textId="77777777" w:rsidR="00F75C23" w:rsidRPr="00D96461" w:rsidRDefault="00F75C23" w:rsidP="00CD5F12">
      <w:pPr>
        <w:jc w:val="both"/>
        <w:rPr>
          <w:rFonts w:ascii="Arial Narrow" w:hAnsi="Arial Narrow"/>
          <w:b/>
          <w:sz w:val="22"/>
          <w:szCs w:val="22"/>
          <w:u w:val="single"/>
        </w:rPr>
      </w:pPr>
    </w:p>
    <w:p w14:paraId="7A683DC5" w14:textId="77777777" w:rsidR="00E76727" w:rsidRDefault="00E76727" w:rsidP="00CD5F12">
      <w:pPr>
        <w:jc w:val="both"/>
        <w:rPr>
          <w:rFonts w:ascii="Arial Narrow" w:hAnsi="Arial Narrow"/>
          <w:b/>
          <w:sz w:val="32"/>
        </w:rPr>
      </w:pPr>
    </w:p>
    <w:p w14:paraId="0C16A209" w14:textId="77777777" w:rsidR="00F90459" w:rsidRDefault="00F90459" w:rsidP="00CD5F12">
      <w:pPr>
        <w:jc w:val="center"/>
        <w:rPr>
          <w:rFonts w:ascii="Arial Narrow" w:hAnsi="Arial Narrow"/>
          <w:b/>
          <w:sz w:val="32"/>
        </w:rPr>
      </w:pPr>
    </w:p>
    <w:p w14:paraId="5B52E34C" w14:textId="77777777" w:rsidR="00F90459" w:rsidRDefault="00F90459" w:rsidP="00CD5F12">
      <w:pPr>
        <w:jc w:val="center"/>
        <w:rPr>
          <w:rFonts w:ascii="Arial Narrow" w:hAnsi="Arial Narrow"/>
          <w:b/>
          <w:sz w:val="32"/>
        </w:rPr>
      </w:pPr>
    </w:p>
    <w:p w14:paraId="15E6C503" w14:textId="77777777" w:rsidR="00F90459" w:rsidRDefault="00F90459" w:rsidP="00CD5F12">
      <w:pPr>
        <w:jc w:val="center"/>
        <w:rPr>
          <w:rFonts w:ascii="Arial Narrow" w:hAnsi="Arial Narrow"/>
          <w:b/>
          <w:sz w:val="32"/>
        </w:rPr>
      </w:pPr>
    </w:p>
    <w:p w14:paraId="5120B4DE" w14:textId="77777777" w:rsidR="00F90459" w:rsidRDefault="00F90459" w:rsidP="00CD5F12">
      <w:pPr>
        <w:jc w:val="center"/>
        <w:rPr>
          <w:rFonts w:ascii="Arial Narrow" w:hAnsi="Arial Narrow"/>
          <w:b/>
          <w:sz w:val="32"/>
        </w:rPr>
      </w:pPr>
    </w:p>
    <w:p w14:paraId="6EC78C00" w14:textId="77777777" w:rsidR="00F90459" w:rsidRDefault="00F90459" w:rsidP="00CD5F12">
      <w:pPr>
        <w:jc w:val="center"/>
        <w:rPr>
          <w:rFonts w:ascii="Arial Narrow" w:hAnsi="Arial Narrow"/>
          <w:b/>
          <w:sz w:val="32"/>
        </w:rPr>
      </w:pPr>
    </w:p>
    <w:p w14:paraId="7852D6A8" w14:textId="77777777" w:rsidR="00F90459" w:rsidRDefault="00F90459" w:rsidP="00CD5F12">
      <w:pPr>
        <w:jc w:val="center"/>
        <w:rPr>
          <w:rFonts w:ascii="Arial Narrow" w:hAnsi="Arial Narrow"/>
          <w:b/>
          <w:sz w:val="32"/>
        </w:rPr>
      </w:pPr>
    </w:p>
    <w:p w14:paraId="1D01D236" w14:textId="77777777" w:rsidR="00F90459" w:rsidRDefault="00F90459" w:rsidP="00CD5F12">
      <w:pPr>
        <w:jc w:val="center"/>
        <w:rPr>
          <w:rFonts w:ascii="Arial Narrow" w:hAnsi="Arial Narrow"/>
          <w:b/>
          <w:sz w:val="32"/>
        </w:rPr>
      </w:pPr>
    </w:p>
    <w:p w14:paraId="69EA19BC" w14:textId="77777777" w:rsidR="00F90459" w:rsidRDefault="00F90459" w:rsidP="00CD5F12">
      <w:pPr>
        <w:jc w:val="center"/>
        <w:rPr>
          <w:rFonts w:ascii="Arial Narrow" w:hAnsi="Arial Narrow"/>
          <w:b/>
          <w:sz w:val="32"/>
        </w:rPr>
      </w:pPr>
    </w:p>
    <w:p w14:paraId="54EA435F" w14:textId="77777777" w:rsidR="00F90459" w:rsidRDefault="00F90459" w:rsidP="00CD5F12">
      <w:pPr>
        <w:jc w:val="center"/>
        <w:rPr>
          <w:rFonts w:ascii="Arial Narrow" w:hAnsi="Arial Narrow"/>
          <w:b/>
          <w:sz w:val="32"/>
        </w:rPr>
      </w:pPr>
    </w:p>
    <w:p w14:paraId="3A2779F0" w14:textId="77777777" w:rsidR="00F90459" w:rsidRDefault="00F90459" w:rsidP="00CD5F12">
      <w:pPr>
        <w:jc w:val="center"/>
        <w:rPr>
          <w:rFonts w:ascii="Arial Narrow" w:hAnsi="Arial Narrow"/>
          <w:b/>
          <w:sz w:val="32"/>
        </w:rPr>
      </w:pPr>
    </w:p>
    <w:p w14:paraId="177DD1A5" w14:textId="77777777" w:rsidR="00F90459" w:rsidRDefault="00F90459" w:rsidP="00CD5F12">
      <w:pPr>
        <w:jc w:val="center"/>
        <w:rPr>
          <w:rFonts w:ascii="Arial Narrow" w:hAnsi="Arial Narrow"/>
          <w:b/>
          <w:sz w:val="32"/>
        </w:rPr>
      </w:pPr>
    </w:p>
    <w:p w14:paraId="50E0582B" w14:textId="77777777" w:rsidR="00F90459" w:rsidRDefault="00F90459" w:rsidP="00CD5F12">
      <w:pPr>
        <w:jc w:val="center"/>
        <w:rPr>
          <w:rFonts w:ascii="Arial Narrow" w:hAnsi="Arial Narrow"/>
          <w:b/>
          <w:sz w:val="32"/>
        </w:rPr>
      </w:pPr>
    </w:p>
    <w:p w14:paraId="49A3506C" w14:textId="77777777" w:rsidR="00F90459" w:rsidRDefault="00F90459" w:rsidP="00CD5F12">
      <w:pPr>
        <w:jc w:val="center"/>
        <w:rPr>
          <w:rFonts w:ascii="Arial Narrow" w:hAnsi="Arial Narrow"/>
          <w:b/>
          <w:sz w:val="32"/>
        </w:rPr>
      </w:pPr>
    </w:p>
    <w:p w14:paraId="1951212B" w14:textId="77777777" w:rsidR="00F90459" w:rsidRDefault="00F90459" w:rsidP="00CD5F12">
      <w:pPr>
        <w:jc w:val="center"/>
        <w:rPr>
          <w:rFonts w:ascii="Arial Narrow" w:hAnsi="Arial Narrow"/>
          <w:b/>
          <w:sz w:val="32"/>
        </w:rPr>
      </w:pPr>
    </w:p>
    <w:p w14:paraId="5872319B" w14:textId="77777777" w:rsidR="00F90459" w:rsidRDefault="00F90459" w:rsidP="00CD5F12">
      <w:pPr>
        <w:jc w:val="center"/>
        <w:rPr>
          <w:rFonts w:ascii="Arial Narrow" w:hAnsi="Arial Narrow"/>
          <w:b/>
          <w:sz w:val="32"/>
        </w:rPr>
      </w:pPr>
    </w:p>
    <w:p w14:paraId="2FE5EFFC" w14:textId="77777777" w:rsidR="00F90459" w:rsidRDefault="00F90459" w:rsidP="00CD5F12">
      <w:pPr>
        <w:jc w:val="center"/>
        <w:rPr>
          <w:rFonts w:ascii="Arial Narrow" w:hAnsi="Arial Narrow"/>
          <w:b/>
          <w:sz w:val="32"/>
        </w:rPr>
      </w:pPr>
    </w:p>
    <w:p w14:paraId="233466DF" w14:textId="77777777" w:rsidR="00F90459" w:rsidRDefault="00F90459" w:rsidP="00CD5F12">
      <w:pPr>
        <w:jc w:val="center"/>
        <w:rPr>
          <w:rFonts w:ascii="Arial Narrow" w:hAnsi="Arial Narrow"/>
          <w:b/>
          <w:sz w:val="32"/>
        </w:rPr>
      </w:pPr>
    </w:p>
    <w:p w14:paraId="2C5B4810" w14:textId="77777777" w:rsidR="00F90459" w:rsidRDefault="00F90459" w:rsidP="00CD5F12">
      <w:pPr>
        <w:jc w:val="center"/>
        <w:rPr>
          <w:rFonts w:ascii="Arial Narrow" w:hAnsi="Arial Narrow"/>
          <w:b/>
          <w:sz w:val="32"/>
        </w:rPr>
      </w:pPr>
    </w:p>
    <w:p w14:paraId="44E8597D" w14:textId="77777777" w:rsidR="00F90459" w:rsidRDefault="00F90459" w:rsidP="00CD5F12">
      <w:pPr>
        <w:jc w:val="center"/>
        <w:rPr>
          <w:rFonts w:ascii="Arial Narrow" w:hAnsi="Arial Narrow"/>
          <w:b/>
          <w:sz w:val="32"/>
        </w:rPr>
      </w:pPr>
    </w:p>
    <w:p w14:paraId="20BDFBC9" w14:textId="77777777" w:rsidR="00F90459" w:rsidRDefault="00F90459" w:rsidP="00CD5F12">
      <w:pPr>
        <w:jc w:val="center"/>
        <w:rPr>
          <w:rFonts w:ascii="Arial Narrow" w:hAnsi="Arial Narrow"/>
          <w:b/>
          <w:sz w:val="32"/>
        </w:rPr>
      </w:pPr>
    </w:p>
    <w:p w14:paraId="33710CA9" w14:textId="77777777" w:rsidR="00F90459" w:rsidRDefault="00F90459" w:rsidP="00CD5F12">
      <w:pPr>
        <w:jc w:val="center"/>
        <w:rPr>
          <w:rFonts w:ascii="Arial Narrow" w:hAnsi="Arial Narrow"/>
          <w:b/>
          <w:sz w:val="32"/>
        </w:rPr>
      </w:pPr>
    </w:p>
    <w:p w14:paraId="12FF838B" w14:textId="77777777" w:rsidR="00F90459" w:rsidRDefault="00F90459" w:rsidP="00CD5F12">
      <w:pPr>
        <w:jc w:val="center"/>
        <w:rPr>
          <w:rFonts w:ascii="Arial Narrow" w:hAnsi="Arial Narrow"/>
          <w:b/>
          <w:sz w:val="32"/>
        </w:rPr>
      </w:pPr>
    </w:p>
    <w:p w14:paraId="6F661E4B" w14:textId="77777777" w:rsidR="00F90459" w:rsidRDefault="00F90459" w:rsidP="00CD5F12">
      <w:pPr>
        <w:jc w:val="center"/>
        <w:rPr>
          <w:rFonts w:ascii="Arial Narrow" w:hAnsi="Arial Narrow"/>
          <w:b/>
          <w:sz w:val="32"/>
        </w:rPr>
      </w:pPr>
    </w:p>
    <w:p w14:paraId="3BA5294B" w14:textId="77777777" w:rsidR="00F90459" w:rsidRDefault="00F90459" w:rsidP="00CD5F12">
      <w:pPr>
        <w:jc w:val="center"/>
        <w:rPr>
          <w:rFonts w:ascii="Arial Narrow" w:hAnsi="Arial Narrow"/>
          <w:b/>
          <w:sz w:val="32"/>
        </w:rPr>
      </w:pPr>
    </w:p>
    <w:p w14:paraId="4A2DFA70" w14:textId="77777777" w:rsidR="00F90459" w:rsidRDefault="00F90459" w:rsidP="00CD5F12">
      <w:pPr>
        <w:jc w:val="center"/>
        <w:rPr>
          <w:rFonts w:ascii="Arial Narrow" w:hAnsi="Arial Narrow"/>
          <w:b/>
          <w:sz w:val="32"/>
        </w:rPr>
      </w:pPr>
    </w:p>
    <w:p w14:paraId="60ED6C82" w14:textId="77777777" w:rsidR="00F90459" w:rsidRDefault="00F90459" w:rsidP="00CD5F12">
      <w:pPr>
        <w:jc w:val="center"/>
        <w:rPr>
          <w:rFonts w:ascii="Arial Narrow" w:hAnsi="Arial Narrow"/>
          <w:b/>
          <w:sz w:val="32"/>
        </w:rPr>
      </w:pPr>
    </w:p>
    <w:p w14:paraId="0F689E8E" w14:textId="77777777" w:rsidR="00F90459" w:rsidRDefault="00F90459" w:rsidP="00CD5F12">
      <w:pPr>
        <w:jc w:val="center"/>
        <w:rPr>
          <w:rFonts w:ascii="Arial Narrow" w:hAnsi="Arial Narrow"/>
          <w:b/>
          <w:sz w:val="32"/>
        </w:rPr>
      </w:pPr>
    </w:p>
    <w:p w14:paraId="3B977392" w14:textId="77777777" w:rsidR="00F90459" w:rsidRDefault="00F90459" w:rsidP="00CD5F12">
      <w:pPr>
        <w:jc w:val="center"/>
        <w:rPr>
          <w:rFonts w:ascii="Arial Narrow" w:hAnsi="Arial Narrow"/>
          <w:b/>
          <w:sz w:val="32"/>
        </w:rPr>
      </w:pPr>
    </w:p>
    <w:p w14:paraId="3C39748B" w14:textId="77777777" w:rsidR="00F90459" w:rsidRDefault="00F90459" w:rsidP="00CD5F12">
      <w:pPr>
        <w:jc w:val="center"/>
        <w:rPr>
          <w:rFonts w:ascii="Arial Narrow" w:hAnsi="Arial Narrow"/>
          <w:b/>
          <w:sz w:val="32"/>
        </w:rPr>
      </w:pPr>
    </w:p>
    <w:p w14:paraId="0338BD6F" w14:textId="77777777" w:rsidR="00F90459" w:rsidRDefault="00F90459" w:rsidP="00CD5F12">
      <w:pPr>
        <w:jc w:val="center"/>
        <w:rPr>
          <w:rFonts w:ascii="Arial Narrow" w:hAnsi="Arial Narrow"/>
          <w:b/>
          <w:sz w:val="32"/>
        </w:rPr>
      </w:pPr>
    </w:p>
    <w:p w14:paraId="32C802FF" w14:textId="77777777" w:rsidR="00F90459" w:rsidRDefault="00F90459" w:rsidP="00CD5F12">
      <w:pPr>
        <w:jc w:val="center"/>
        <w:rPr>
          <w:rFonts w:ascii="Arial Narrow" w:hAnsi="Arial Narrow"/>
          <w:b/>
          <w:sz w:val="32"/>
        </w:rPr>
      </w:pPr>
    </w:p>
    <w:p w14:paraId="3E27C8E8" w14:textId="77777777" w:rsidR="00F90459" w:rsidRDefault="00F90459" w:rsidP="00CD5F12">
      <w:pPr>
        <w:jc w:val="center"/>
        <w:rPr>
          <w:rFonts w:ascii="Arial Narrow" w:hAnsi="Arial Narrow"/>
          <w:b/>
          <w:sz w:val="32"/>
        </w:rPr>
      </w:pPr>
    </w:p>
    <w:p w14:paraId="175335B7" w14:textId="77777777" w:rsidR="00F90459" w:rsidRDefault="00F90459" w:rsidP="00CD5F12">
      <w:pPr>
        <w:jc w:val="center"/>
        <w:rPr>
          <w:rFonts w:ascii="Arial Narrow" w:hAnsi="Arial Narrow"/>
          <w:b/>
          <w:sz w:val="32"/>
        </w:rPr>
      </w:pPr>
    </w:p>
    <w:p w14:paraId="6E406141" w14:textId="77777777" w:rsidR="00F90459" w:rsidRDefault="00F90459" w:rsidP="00CD5F12">
      <w:pPr>
        <w:jc w:val="center"/>
        <w:rPr>
          <w:rFonts w:ascii="Arial Narrow" w:hAnsi="Arial Narrow"/>
          <w:b/>
          <w:sz w:val="32"/>
        </w:rPr>
      </w:pPr>
    </w:p>
    <w:p w14:paraId="36DFE829" w14:textId="77777777" w:rsidR="00864DFB" w:rsidRPr="00D96461" w:rsidRDefault="00864DFB" w:rsidP="00CD5F12">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46DA35F3" w14:textId="77777777" w:rsidR="00797634" w:rsidRPr="00D96461" w:rsidRDefault="00797634" w:rsidP="00CD5F12">
      <w:pPr>
        <w:jc w:val="center"/>
        <w:rPr>
          <w:rFonts w:ascii="Arial Narrow" w:hAnsi="Arial Narrow"/>
          <w:b/>
          <w:sz w:val="28"/>
          <w:szCs w:val="28"/>
          <w:u w:val="single"/>
        </w:rPr>
      </w:pPr>
    </w:p>
    <w:p w14:paraId="3C5488F0" w14:textId="77777777" w:rsidR="00311B58" w:rsidRPr="00D96461" w:rsidRDefault="00311B58" w:rsidP="00CD5F12">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12163AFA" w14:textId="77777777" w:rsidR="00311B58" w:rsidRPr="00D96461" w:rsidRDefault="00311B58" w:rsidP="00CD5F12">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895"/>
        <w:gridCol w:w="2074"/>
        <w:gridCol w:w="1985"/>
      </w:tblGrid>
      <w:tr w:rsidR="00311B58" w:rsidRPr="00D96461" w14:paraId="53C13F87"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9E14FD9" w14:textId="77777777" w:rsidR="00311B58" w:rsidRPr="00D96461" w:rsidRDefault="00311B58"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7C672379" w14:textId="77777777" w:rsidTr="00E474EE">
        <w:trPr>
          <w:trHeight w:val="302"/>
          <w:jc w:val="center"/>
        </w:trPr>
        <w:tc>
          <w:tcPr>
            <w:tcW w:w="615" w:type="dxa"/>
            <w:tcBorders>
              <w:top w:val="single" w:sz="4" w:space="0" w:color="auto"/>
              <w:left w:val="nil"/>
              <w:bottom w:val="nil"/>
              <w:right w:val="nil"/>
            </w:tcBorders>
            <w:shd w:val="clear" w:color="auto" w:fill="auto"/>
            <w:noWrap/>
            <w:vAlign w:val="bottom"/>
            <w:hideMark/>
          </w:tcPr>
          <w:p w14:paraId="37AEF616" w14:textId="77777777" w:rsidR="00311B58" w:rsidRPr="00D96461" w:rsidRDefault="00311B58" w:rsidP="00CD5F12">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4E236DE0" w14:textId="77777777" w:rsidR="00311B58" w:rsidRPr="00D96461" w:rsidRDefault="00311B58" w:rsidP="00CD5F12">
            <w:pPr>
              <w:jc w:val="both"/>
              <w:rPr>
                <w:rFonts w:ascii="Arial Narrow" w:hAnsi="Arial Narrow"/>
                <w:color w:val="000000"/>
                <w:lang w:val="es-ES" w:eastAsia="es-ES"/>
              </w:rPr>
            </w:pPr>
          </w:p>
        </w:tc>
        <w:tc>
          <w:tcPr>
            <w:tcW w:w="1895" w:type="dxa"/>
            <w:tcBorders>
              <w:top w:val="single" w:sz="4" w:space="0" w:color="auto"/>
              <w:left w:val="nil"/>
              <w:bottom w:val="nil"/>
            </w:tcBorders>
            <w:shd w:val="clear" w:color="auto" w:fill="auto"/>
            <w:noWrap/>
            <w:vAlign w:val="bottom"/>
            <w:hideMark/>
          </w:tcPr>
          <w:p w14:paraId="403B19F2" w14:textId="77777777" w:rsidR="00311B58" w:rsidRPr="00D96461" w:rsidRDefault="00311B58" w:rsidP="00CD5F12">
            <w:pPr>
              <w:jc w:val="both"/>
              <w:rPr>
                <w:rFonts w:ascii="Arial Narrow" w:hAnsi="Arial Narrow"/>
                <w:color w:val="000000"/>
                <w:lang w:val="es-ES" w:eastAsia="es-ES"/>
              </w:rPr>
            </w:pPr>
          </w:p>
        </w:tc>
        <w:tc>
          <w:tcPr>
            <w:tcW w:w="2074" w:type="dxa"/>
            <w:shd w:val="clear" w:color="auto" w:fill="auto"/>
            <w:noWrap/>
            <w:vAlign w:val="bottom"/>
            <w:hideMark/>
          </w:tcPr>
          <w:p w14:paraId="365F1E26" w14:textId="77777777" w:rsidR="00311B58" w:rsidRPr="00D96461" w:rsidRDefault="00311B58" w:rsidP="00CD5F12">
            <w:pPr>
              <w:jc w:val="both"/>
              <w:rPr>
                <w:rFonts w:ascii="Arial Narrow" w:hAnsi="Arial Narrow"/>
                <w:color w:val="000000"/>
                <w:lang w:val="es-ES" w:eastAsia="es-ES"/>
              </w:rPr>
            </w:pPr>
          </w:p>
        </w:tc>
        <w:tc>
          <w:tcPr>
            <w:tcW w:w="1985" w:type="dxa"/>
            <w:shd w:val="clear" w:color="auto" w:fill="auto"/>
            <w:noWrap/>
            <w:vAlign w:val="bottom"/>
            <w:hideMark/>
          </w:tcPr>
          <w:p w14:paraId="7A146B59" w14:textId="77777777" w:rsidR="00311B58" w:rsidRPr="00D96461" w:rsidRDefault="00311B58" w:rsidP="00CD5F12">
            <w:pPr>
              <w:jc w:val="both"/>
              <w:rPr>
                <w:rFonts w:ascii="Arial Narrow" w:hAnsi="Arial Narrow"/>
                <w:color w:val="000000"/>
                <w:lang w:val="es-ES" w:eastAsia="es-ES"/>
              </w:rPr>
            </w:pPr>
          </w:p>
        </w:tc>
      </w:tr>
      <w:tr w:rsidR="00311B58" w:rsidRPr="00D96461" w14:paraId="33A78210"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C8D9C3" w14:textId="77777777" w:rsidR="00311B58" w:rsidRPr="00D96461" w:rsidRDefault="00311B58" w:rsidP="00CD5F12">
            <w:pPr>
              <w:jc w:val="both"/>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356CA9C" w14:textId="77777777" w:rsidR="00311B58" w:rsidRPr="00D96461" w:rsidRDefault="00311B58" w:rsidP="00CD5F12">
            <w:pPr>
              <w:jc w:val="both"/>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62CDCA83"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356CEA"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68A02353"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95" w:type="dxa"/>
            <w:tcBorders>
              <w:top w:val="single" w:sz="4" w:space="0" w:color="auto"/>
              <w:left w:val="nil"/>
              <w:bottom w:val="single" w:sz="4" w:space="0" w:color="auto"/>
              <w:right w:val="single" w:sz="4" w:space="0" w:color="auto"/>
            </w:tcBorders>
            <w:shd w:val="clear" w:color="000000" w:fill="C5D9F1"/>
            <w:noWrap/>
            <w:vAlign w:val="bottom"/>
            <w:hideMark/>
          </w:tcPr>
          <w:p w14:paraId="62780A95"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Sur</w:t>
            </w:r>
          </w:p>
        </w:tc>
        <w:tc>
          <w:tcPr>
            <w:tcW w:w="2074" w:type="dxa"/>
            <w:tcBorders>
              <w:top w:val="single" w:sz="4" w:space="0" w:color="auto"/>
              <w:left w:val="nil"/>
              <w:bottom w:val="single" w:sz="4" w:space="0" w:color="auto"/>
              <w:right w:val="single" w:sz="4" w:space="0" w:color="auto"/>
            </w:tcBorders>
            <w:shd w:val="clear" w:color="000000" w:fill="C5D9F1"/>
            <w:noWrap/>
            <w:vAlign w:val="bottom"/>
            <w:hideMark/>
          </w:tcPr>
          <w:p w14:paraId="323AD165"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157FCC50"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489DDD8D"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EFF4D"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4F4DC2E"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5</w:t>
            </w:r>
          </w:p>
        </w:tc>
        <w:tc>
          <w:tcPr>
            <w:tcW w:w="1895" w:type="dxa"/>
            <w:tcBorders>
              <w:top w:val="single" w:sz="4" w:space="0" w:color="auto"/>
              <w:left w:val="nil"/>
              <w:bottom w:val="single" w:sz="4" w:space="0" w:color="auto"/>
              <w:right w:val="single" w:sz="4" w:space="0" w:color="auto"/>
            </w:tcBorders>
            <w:shd w:val="clear" w:color="auto" w:fill="auto"/>
            <w:noWrap/>
            <w:vAlign w:val="center"/>
            <w:hideMark/>
          </w:tcPr>
          <w:p w14:paraId="40AF94D2" w14:textId="77777777"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AED1A67" w14:textId="77777777"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51A9A49"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w:t>
            </w:r>
            <w:r w:rsidRPr="00D96461">
              <w:rPr>
                <w:rFonts w:ascii="Arial Narrow" w:hAnsi="Arial Narrow"/>
                <w:color w:val="000000"/>
                <w:lang w:val="es-ES" w:eastAsia="es-ES"/>
              </w:rPr>
              <w:t xml:space="preserve"> horas</w:t>
            </w:r>
          </w:p>
        </w:tc>
      </w:tr>
      <w:tr w:rsidR="008F2548" w:rsidRPr="00D96461" w14:paraId="03401B8D"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6B494DCD"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763A9AAB"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10</w:t>
            </w:r>
          </w:p>
        </w:tc>
        <w:tc>
          <w:tcPr>
            <w:tcW w:w="1895" w:type="dxa"/>
            <w:tcBorders>
              <w:top w:val="nil"/>
              <w:left w:val="nil"/>
              <w:bottom w:val="single" w:sz="4" w:space="0" w:color="auto"/>
              <w:right w:val="single" w:sz="4" w:space="0" w:color="auto"/>
            </w:tcBorders>
            <w:shd w:val="clear" w:color="auto" w:fill="auto"/>
            <w:noWrap/>
            <w:vAlign w:val="center"/>
            <w:hideMark/>
          </w:tcPr>
          <w:p w14:paraId="414C9339"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31B8CA59"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9378D9A"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Pr="00D96461">
              <w:rPr>
                <w:rFonts w:ascii="Arial Narrow" w:hAnsi="Arial Narrow"/>
                <w:color w:val="000000"/>
                <w:lang w:val="es-ES" w:eastAsia="es-ES"/>
              </w:rPr>
              <w:t xml:space="preserve"> horas</w:t>
            </w:r>
          </w:p>
        </w:tc>
      </w:tr>
      <w:tr w:rsidR="008F2548" w:rsidRPr="00D96461" w14:paraId="33AC02B8"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4D6D9217"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7F8A5A17"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15</w:t>
            </w:r>
          </w:p>
        </w:tc>
        <w:tc>
          <w:tcPr>
            <w:tcW w:w="1895" w:type="dxa"/>
            <w:tcBorders>
              <w:top w:val="nil"/>
              <w:left w:val="nil"/>
              <w:bottom w:val="single" w:sz="4" w:space="0" w:color="auto"/>
              <w:right w:val="single" w:sz="4" w:space="0" w:color="auto"/>
            </w:tcBorders>
            <w:shd w:val="clear" w:color="auto" w:fill="auto"/>
            <w:noWrap/>
            <w:vAlign w:val="center"/>
            <w:hideMark/>
          </w:tcPr>
          <w:p w14:paraId="79AF1E1C"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4E231ED1"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3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4622180"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4</w:t>
            </w:r>
            <w:r w:rsidR="008F2548" w:rsidRPr="00D96461">
              <w:rPr>
                <w:rFonts w:ascii="Arial Narrow" w:hAnsi="Arial Narrow"/>
                <w:color w:val="000000"/>
                <w:lang w:val="es-ES" w:eastAsia="es-ES"/>
              </w:rPr>
              <w:t xml:space="preserve"> horas</w:t>
            </w:r>
          </w:p>
        </w:tc>
      </w:tr>
      <w:tr w:rsidR="008F2548" w:rsidRPr="00D96461" w14:paraId="45C570A2"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68F110CD"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031E7F03"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20</w:t>
            </w:r>
          </w:p>
        </w:tc>
        <w:tc>
          <w:tcPr>
            <w:tcW w:w="1895" w:type="dxa"/>
            <w:tcBorders>
              <w:top w:val="nil"/>
              <w:left w:val="nil"/>
              <w:bottom w:val="single" w:sz="4" w:space="0" w:color="auto"/>
              <w:right w:val="single" w:sz="4" w:space="0" w:color="auto"/>
            </w:tcBorders>
            <w:shd w:val="clear" w:color="auto" w:fill="auto"/>
            <w:noWrap/>
            <w:vAlign w:val="center"/>
            <w:hideMark/>
          </w:tcPr>
          <w:p w14:paraId="43FB5734"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1C4D39D1" w14:textId="77777777" w:rsidR="008F2548" w:rsidRPr="00D96461" w:rsidRDefault="000A3066"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9AFBBD3" w14:textId="77777777" w:rsidR="008F2548" w:rsidRPr="00D96461" w:rsidRDefault="008F2548" w:rsidP="00CD5F12">
            <w:pPr>
              <w:jc w:val="both"/>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 xml:space="preserve">entrega en </w:t>
            </w:r>
            <w:r w:rsidR="00E474EE">
              <w:rPr>
                <w:rFonts w:ascii="Arial Narrow" w:hAnsi="Arial Narrow"/>
                <w:color w:val="000000"/>
                <w:lang w:val="es-ES" w:eastAsia="es-ES"/>
              </w:rPr>
              <w:t>24</w:t>
            </w:r>
            <w:r w:rsidRPr="00D96461">
              <w:rPr>
                <w:rFonts w:ascii="Arial Narrow" w:hAnsi="Arial Narrow"/>
                <w:color w:val="000000"/>
                <w:lang w:val="es-ES" w:eastAsia="es-ES"/>
              </w:rPr>
              <w:t xml:space="preserve"> horas</w:t>
            </w:r>
          </w:p>
        </w:tc>
      </w:tr>
      <w:tr w:rsidR="008F2548" w:rsidRPr="00D96461" w14:paraId="348A1665"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427ECEAB"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5CB4B78" w14:textId="77777777" w:rsidR="008F254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40</w:t>
            </w:r>
          </w:p>
        </w:tc>
        <w:tc>
          <w:tcPr>
            <w:tcW w:w="1895" w:type="dxa"/>
            <w:tcBorders>
              <w:top w:val="nil"/>
              <w:left w:val="nil"/>
              <w:bottom w:val="single" w:sz="4" w:space="0" w:color="auto"/>
              <w:right w:val="single" w:sz="4" w:space="0" w:color="auto"/>
            </w:tcBorders>
            <w:shd w:val="clear" w:color="auto" w:fill="auto"/>
            <w:noWrap/>
            <w:vAlign w:val="center"/>
            <w:hideMark/>
          </w:tcPr>
          <w:p w14:paraId="331AE9CD"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A882196"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37D2F3D" w14:textId="77777777" w:rsidR="008F2548" w:rsidRPr="00D96461" w:rsidRDefault="00D5750D" w:rsidP="00CD5F12">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48 </w:t>
            </w:r>
            <w:r w:rsidR="008F2548" w:rsidRPr="00D96461">
              <w:rPr>
                <w:rFonts w:ascii="Arial Narrow" w:hAnsi="Arial Narrow"/>
                <w:color w:val="000000"/>
                <w:lang w:val="es-ES" w:eastAsia="es-ES"/>
              </w:rPr>
              <w:t>horas</w:t>
            </w:r>
            <w:r w:rsidR="00E474EE">
              <w:rPr>
                <w:rFonts w:ascii="Arial Narrow" w:hAnsi="Arial Narrow"/>
                <w:color w:val="000000"/>
                <w:lang w:val="es-ES" w:eastAsia="es-ES"/>
              </w:rPr>
              <w:t xml:space="preserve"> en adelante</w:t>
            </w:r>
          </w:p>
        </w:tc>
      </w:tr>
    </w:tbl>
    <w:p w14:paraId="3089F55D" w14:textId="77777777" w:rsidR="002712C5" w:rsidRPr="00D96461" w:rsidRDefault="002712C5" w:rsidP="00CD5F12">
      <w:pPr>
        <w:pStyle w:val="NoSpacing"/>
        <w:jc w:val="both"/>
        <w:rPr>
          <w:rFonts w:ascii="Arial Narrow" w:hAnsi="Arial Narrow"/>
          <w:b/>
          <w:szCs w:val="24"/>
        </w:rPr>
      </w:pPr>
    </w:p>
    <w:p w14:paraId="3796AE01" w14:textId="77777777" w:rsidR="00A94AF3" w:rsidRPr="00D96461" w:rsidRDefault="00A94AF3" w:rsidP="00CD5F12">
      <w:pPr>
        <w:pStyle w:val="NoSpacing"/>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0F1FC245"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A9E1F33" w14:textId="77777777" w:rsidR="00311B58" w:rsidRPr="00D96461" w:rsidRDefault="00311B58"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25F32732"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506C8345" w14:textId="77777777" w:rsidR="00311B58" w:rsidRPr="00D96461" w:rsidRDefault="00311B58" w:rsidP="00CD5F12">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6DF4BC5D" w14:textId="77777777" w:rsidR="00311B58" w:rsidRPr="00D96461" w:rsidRDefault="00311B58" w:rsidP="00CD5F12">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60EB34DE" w14:textId="77777777" w:rsidR="00311B58" w:rsidRPr="00D96461" w:rsidRDefault="00311B58" w:rsidP="00CD5F12">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3A5816DE" w14:textId="77777777" w:rsidR="00311B58" w:rsidRPr="00D96461" w:rsidRDefault="00311B58" w:rsidP="00CD5F12">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607223E7" w14:textId="77777777" w:rsidR="00311B58" w:rsidRPr="00D96461" w:rsidRDefault="00311B58" w:rsidP="00CD5F12">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15D84C48" w14:textId="77777777" w:rsidR="00311B58" w:rsidRPr="00D96461" w:rsidRDefault="00311B58" w:rsidP="00CD5F12">
            <w:pPr>
              <w:jc w:val="both"/>
              <w:rPr>
                <w:rFonts w:ascii="Arial Narrow" w:hAnsi="Arial Narrow"/>
                <w:color w:val="000000"/>
                <w:lang w:val="es-ES" w:eastAsia="es-ES"/>
              </w:rPr>
            </w:pPr>
          </w:p>
        </w:tc>
      </w:tr>
      <w:tr w:rsidR="00311B58" w:rsidRPr="00D96461" w14:paraId="5E213783"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7C33761D" w14:textId="77777777" w:rsidR="00311B58" w:rsidRPr="00D96461" w:rsidRDefault="00311B58" w:rsidP="00CD5F12">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472547"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0D6E009E"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501A6F7C" w14:textId="77777777" w:rsidR="00311B58" w:rsidRPr="00D96461" w:rsidRDefault="00311B58" w:rsidP="00CD5F12">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133C9D5"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AD2A56D"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45F88F58"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B5B9287"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43111B23"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024ADC3E"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0CEFF7CA"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6D01BBE0" w14:textId="77777777" w:rsidR="00311B58" w:rsidRPr="00D96461" w:rsidRDefault="00311B58" w:rsidP="00CD5F12">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69179BF" w14:textId="77777777" w:rsidR="00311B58" w:rsidRPr="00D96461" w:rsidRDefault="008F2548" w:rsidP="00CD5F12">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6B9FFFA7" w14:textId="77777777" w:rsidR="007C024D" w:rsidRPr="00D96461" w:rsidRDefault="007C024D" w:rsidP="00CD5F12">
      <w:pPr>
        <w:jc w:val="both"/>
        <w:rPr>
          <w:rFonts w:ascii="Arial Narrow" w:hAnsi="Arial Narrow"/>
          <w:b/>
          <w:sz w:val="32"/>
        </w:rPr>
      </w:pPr>
    </w:p>
    <w:p w14:paraId="741F9DF4" w14:textId="77777777" w:rsidR="00E76727" w:rsidRDefault="00E76727" w:rsidP="00CD5F12">
      <w:pPr>
        <w:jc w:val="both"/>
        <w:rPr>
          <w:rFonts w:ascii="Arial Narrow" w:hAnsi="Arial Narrow"/>
          <w:b/>
          <w:sz w:val="32"/>
        </w:rPr>
      </w:pPr>
    </w:p>
    <w:p w14:paraId="7BFB963E" w14:textId="77777777" w:rsidR="007F1E07" w:rsidRDefault="007F1E07" w:rsidP="00CD5F12">
      <w:pPr>
        <w:jc w:val="both"/>
        <w:rPr>
          <w:rFonts w:ascii="Arial Narrow" w:hAnsi="Arial Narrow"/>
          <w:b/>
          <w:sz w:val="32"/>
        </w:rPr>
      </w:pPr>
    </w:p>
    <w:p w14:paraId="7DBFCB6B" w14:textId="77777777" w:rsidR="00AE644F" w:rsidRDefault="00AE644F" w:rsidP="00CD5F12">
      <w:pPr>
        <w:jc w:val="both"/>
        <w:rPr>
          <w:rFonts w:ascii="Arial Narrow" w:hAnsi="Arial Narrow"/>
          <w:b/>
          <w:sz w:val="32"/>
        </w:rPr>
      </w:pPr>
    </w:p>
    <w:p w14:paraId="41EBD4A9" w14:textId="77777777" w:rsidR="00AE644F" w:rsidRPr="00D96461" w:rsidRDefault="00AE644F" w:rsidP="00CD5F12">
      <w:pPr>
        <w:jc w:val="both"/>
        <w:rPr>
          <w:rFonts w:ascii="Arial Narrow" w:hAnsi="Arial Narrow"/>
          <w:b/>
          <w:sz w:val="32"/>
        </w:rPr>
      </w:pPr>
    </w:p>
    <w:p w14:paraId="0F4A3CED" w14:textId="77777777" w:rsidR="00F90459" w:rsidRDefault="00F90459" w:rsidP="00E474EE">
      <w:pPr>
        <w:jc w:val="center"/>
        <w:rPr>
          <w:rFonts w:ascii="Arial Narrow" w:hAnsi="Arial Narrow"/>
          <w:b/>
          <w:sz w:val="32"/>
        </w:rPr>
      </w:pPr>
    </w:p>
    <w:p w14:paraId="2E10084C" w14:textId="77777777" w:rsidR="00F90459" w:rsidRDefault="00F90459" w:rsidP="00E474EE">
      <w:pPr>
        <w:jc w:val="center"/>
        <w:rPr>
          <w:rFonts w:ascii="Arial Narrow" w:hAnsi="Arial Narrow"/>
          <w:b/>
          <w:sz w:val="32"/>
        </w:rPr>
      </w:pPr>
    </w:p>
    <w:p w14:paraId="381B07ED" w14:textId="77777777" w:rsidR="00F90459" w:rsidRDefault="00F90459" w:rsidP="00E474EE">
      <w:pPr>
        <w:jc w:val="center"/>
        <w:rPr>
          <w:rFonts w:ascii="Arial Narrow" w:hAnsi="Arial Narrow"/>
          <w:b/>
          <w:sz w:val="32"/>
        </w:rPr>
      </w:pPr>
    </w:p>
    <w:p w14:paraId="000BF168" w14:textId="77777777" w:rsidR="00F90459" w:rsidRDefault="00F90459" w:rsidP="00E474EE">
      <w:pPr>
        <w:jc w:val="center"/>
        <w:rPr>
          <w:rFonts w:ascii="Arial Narrow" w:hAnsi="Arial Narrow"/>
          <w:b/>
          <w:sz w:val="32"/>
        </w:rPr>
      </w:pPr>
    </w:p>
    <w:p w14:paraId="6538E23E" w14:textId="77777777" w:rsidR="00F90459" w:rsidRDefault="00F90459" w:rsidP="00E474EE">
      <w:pPr>
        <w:jc w:val="center"/>
        <w:rPr>
          <w:rFonts w:ascii="Arial Narrow" w:hAnsi="Arial Narrow"/>
          <w:b/>
          <w:sz w:val="32"/>
        </w:rPr>
      </w:pPr>
    </w:p>
    <w:p w14:paraId="524C5EF5" w14:textId="77777777" w:rsidR="00F90459" w:rsidRDefault="00F90459" w:rsidP="00E474EE">
      <w:pPr>
        <w:jc w:val="center"/>
        <w:rPr>
          <w:rFonts w:ascii="Arial Narrow" w:hAnsi="Arial Narrow"/>
          <w:b/>
          <w:sz w:val="32"/>
        </w:rPr>
      </w:pPr>
    </w:p>
    <w:p w14:paraId="56E3BCD6" w14:textId="77777777" w:rsidR="00F90459" w:rsidRDefault="00F90459" w:rsidP="00E474EE">
      <w:pPr>
        <w:jc w:val="center"/>
        <w:rPr>
          <w:rFonts w:ascii="Arial Narrow" w:hAnsi="Arial Narrow"/>
          <w:b/>
          <w:sz w:val="32"/>
        </w:rPr>
      </w:pPr>
    </w:p>
    <w:p w14:paraId="79D043CB" w14:textId="77777777" w:rsidR="00F90459" w:rsidRDefault="00F90459" w:rsidP="00E474EE">
      <w:pPr>
        <w:jc w:val="center"/>
        <w:rPr>
          <w:rFonts w:ascii="Arial Narrow" w:hAnsi="Arial Narrow"/>
          <w:b/>
          <w:sz w:val="32"/>
        </w:rPr>
      </w:pPr>
    </w:p>
    <w:p w14:paraId="45C5ABB8" w14:textId="77777777" w:rsidR="00F90459" w:rsidRDefault="00F90459" w:rsidP="00E474EE">
      <w:pPr>
        <w:jc w:val="center"/>
        <w:rPr>
          <w:rFonts w:ascii="Arial Narrow" w:hAnsi="Arial Narrow"/>
          <w:b/>
          <w:sz w:val="32"/>
        </w:rPr>
      </w:pPr>
    </w:p>
    <w:p w14:paraId="4B599E1D" w14:textId="77777777" w:rsidR="00F90459" w:rsidRDefault="00F90459" w:rsidP="00E474EE">
      <w:pPr>
        <w:jc w:val="center"/>
        <w:rPr>
          <w:rFonts w:ascii="Arial Narrow" w:hAnsi="Arial Narrow"/>
          <w:b/>
          <w:sz w:val="32"/>
        </w:rPr>
      </w:pPr>
    </w:p>
    <w:p w14:paraId="4813AA6F" w14:textId="77777777" w:rsidR="00F90459" w:rsidRDefault="00F90459" w:rsidP="00E474EE">
      <w:pPr>
        <w:jc w:val="center"/>
        <w:rPr>
          <w:rFonts w:ascii="Arial Narrow" w:hAnsi="Arial Narrow"/>
          <w:b/>
          <w:sz w:val="32"/>
        </w:rPr>
      </w:pPr>
    </w:p>
    <w:p w14:paraId="357E2D61" w14:textId="77777777" w:rsidR="00F90459" w:rsidRDefault="00F90459" w:rsidP="00E474EE">
      <w:pPr>
        <w:jc w:val="center"/>
        <w:rPr>
          <w:rFonts w:ascii="Arial Narrow" w:hAnsi="Arial Narrow"/>
          <w:b/>
          <w:sz w:val="32"/>
        </w:rPr>
      </w:pPr>
    </w:p>
    <w:p w14:paraId="449FBFE6" w14:textId="77777777" w:rsidR="00F90459" w:rsidRDefault="00F90459" w:rsidP="00E474EE">
      <w:pPr>
        <w:jc w:val="center"/>
        <w:rPr>
          <w:rFonts w:ascii="Arial Narrow" w:hAnsi="Arial Narrow"/>
          <w:b/>
          <w:sz w:val="32"/>
        </w:rPr>
      </w:pPr>
    </w:p>
    <w:p w14:paraId="3F91B658" w14:textId="77777777" w:rsidR="00F90459" w:rsidRDefault="00F90459" w:rsidP="00E474EE">
      <w:pPr>
        <w:jc w:val="center"/>
        <w:rPr>
          <w:rFonts w:ascii="Arial Narrow" w:hAnsi="Arial Narrow"/>
          <w:b/>
          <w:sz w:val="32"/>
        </w:rPr>
      </w:pPr>
    </w:p>
    <w:p w14:paraId="540D1500" w14:textId="77777777" w:rsidR="00112A70" w:rsidRPr="00D96461" w:rsidRDefault="00112A70" w:rsidP="00E474EE">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14EB8256" w14:textId="77777777" w:rsidR="00112A70" w:rsidRPr="00D96461" w:rsidRDefault="00112A70" w:rsidP="00E474EE">
      <w:pPr>
        <w:jc w:val="center"/>
        <w:rPr>
          <w:rFonts w:ascii="Arial Narrow" w:hAnsi="Arial Narrow"/>
          <w:b/>
          <w:sz w:val="28"/>
          <w:szCs w:val="28"/>
          <w:u w:val="single"/>
        </w:rPr>
      </w:pPr>
    </w:p>
    <w:p w14:paraId="29F3CED9" w14:textId="77777777" w:rsidR="007F1E07" w:rsidRPr="00D96461" w:rsidRDefault="007F1E07" w:rsidP="00E474EE">
      <w:pPr>
        <w:jc w:val="center"/>
        <w:rPr>
          <w:rFonts w:ascii="Arial Narrow" w:hAnsi="Arial Narrow"/>
          <w:b/>
          <w:sz w:val="28"/>
          <w:szCs w:val="28"/>
          <w:u w:val="single"/>
        </w:rPr>
      </w:pPr>
    </w:p>
    <w:p w14:paraId="095317C1" w14:textId="77777777" w:rsidR="007F1E07" w:rsidRPr="00D96461" w:rsidRDefault="007F1E07" w:rsidP="00E474EE">
      <w:pPr>
        <w:jc w:val="center"/>
        <w:rPr>
          <w:rFonts w:ascii="Arial Narrow" w:hAnsi="Arial Narrow"/>
          <w:b/>
          <w:sz w:val="28"/>
          <w:szCs w:val="28"/>
          <w:u w:val="single"/>
        </w:rPr>
      </w:pPr>
    </w:p>
    <w:p w14:paraId="53C2EE13" w14:textId="77777777" w:rsidR="00112A70" w:rsidRPr="00D96461" w:rsidRDefault="00112A70" w:rsidP="00E474EE">
      <w:pPr>
        <w:jc w:val="center"/>
        <w:rPr>
          <w:rFonts w:ascii="Arial Narrow" w:hAnsi="Arial Narrow"/>
          <w:b/>
          <w:sz w:val="28"/>
          <w:szCs w:val="28"/>
          <w:u w:val="single"/>
        </w:rPr>
      </w:pPr>
      <w:bookmarkStart w:id="48" w:name="_Hlk489426756"/>
      <w:r w:rsidRPr="00D96461">
        <w:rPr>
          <w:rFonts w:ascii="Arial Narrow" w:hAnsi="Arial Narrow"/>
          <w:b/>
          <w:sz w:val="28"/>
          <w:szCs w:val="28"/>
          <w:u w:val="single"/>
        </w:rPr>
        <w:t>LISTA DE REPRESENTANTES AUTORIZADOS</w:t>
      </w:r>
    </w:p>
    <w:p w14:paraId="78343A1F" w14:textId="77777777" w:rsidR="00393CDE" w:rsidRPr="00D96461" w:rsidRDefault="00393CDE" w:rsidP="00CD5F12">
      <w:pPr>
        <w:jc w:val="both"/>
        <w:rPr>
          <w:rFonts w:ascii="Arial Narrow" w:hAnsi="Arial Narrow"/>
          <w:b/>
          <w:sz w:val="28"/>
          <w:szCs w:val="28"/>
          <w:u w:val="single"/>
        </w:rPr>
      </w:pPr>
    </w:p>
    <w:p w14:paraId="06A6B4B2" w14:textId="77777777" w:rsidR="00112A70" w:rsidRPr="00D96461" w:rsidRDefault="00112A70" w:rsidP="00CD5F12">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68CEE618"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446EC6D6" w14:textId="77777777" w:rsidR="003B7AC4" w:rsidRPr="00D96461" w:rsidRDefault="003B7AC4" w:rsidP="00E474EE">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3FA07579"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645E0534"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05FA779B"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74CB355F"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32CB62F7" w14:textId="77777777" w:rsidR="003B7AC4" w:rsidRPr="00D96461" w:rsidRDefault="003B7AC4" w:rsidP="00E474EE">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08C68DDE"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09C77156" w14:textId="77777777"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353A391" w14:textId="77777777"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AB6DBC5" w14:textId="77777777"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41A1C8F" w14:textId="77777777" w:rsidR="003B7AC4" w:rsidRPr="00D96461" w:rsidRDefault="003B7AC4" w:rsidP="00CD5F12">
            <w:pPr>
              <w:jc w:val="both"/>
              <w:rPr>
                <w:rFonts w:ascii="Arial Narrow" w:hAnsi="Arial Narrow"/>
                <w:color w:val="000000"/>
                <w:lang w:val="es-ES" w:eastAsia="es-ES"/>
              </w:rPr>
            </w:pPr>
          </w:p>
        </w:tc>
      </w:tr>
      <w:tr w:rsidR="003B7AC4" w:rsidRPr="00D96461" w14:paraId="226C7288"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43D310D" w14:textId="77777777"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A8F8A6C" w14:textId="77777777" w:rsidR="003B7AC4" w:rsidRPr="00AC32D8" w:rsidRDefault="003B7AC4" w:rsidP="00CD5F12">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FBE551B" w14:textId="77777777"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3D3E105" w14:textId="77777777" w:rsidR="003B7AC4" w:rsidRPr="00D96461" w:rsidRDefault="003B7AC4" w:rsidP="00CD5F12">
            <w:pPr>
              <w:jc w:val="both"/>
              <w:rPr>
                <w:rFonts w:ascii="Arial Narrow" w:hAnsi="Arial Narrow"/>
                <w:color w:val="000000"/>
                <w:highlight w:val="yellow"/>
                <w:lang w:val="es-ES" w:eastAsia="es-ES"/>
              </w:rPr>
            </w:pPr>
          </w:p>
        </w:tc>
      </w:tr>
      <w:tr w:rsidR="003B7AC4" w:rsidRPr="00D96461" w14:paraId="14B59F1B"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5728CAB" w14:textId="77777777"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068B5DFB" w14:textId="77777777"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2BA12234" w14:textId="77777777"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FA9EB52" w14:textId="77777777" w:rsidR="003B7AC4" w:rsidRPr="00D96461" w:rsidRDefault="003B7AC4" w:rsidP="00CD5F12">
            <w:pPr>
              <w:jc w:val="both"/>
              <w:rPr>
                <w:rFonts w:ascii="Arial Narrow" w:hAnsi="Arial Narrow"/>
                <w:color w:val="000000"/>
                <w:highlight w:val="yellow"/>
                <w:lang w:val="es-ES" w:eastAsia="es-ES"/>
              </w:rPr>
            </w:pPr>
          </w:p>
        </w:tc>
      </w:tr>
      <w:tr w:rsidR="008F1FF4" w:rsidRPr="00D96461" w14:paraId="778D7080"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6A57B05" w14:textId="77777777" w:rsidR="008F1FF4" w:rsidRPr="00D96461" w:rsidRDefault="008F1FF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56D28BC" w14:textId="77777777" w:rsidR="008F1FF4" w:rsidRPr="00D96461" w:rsidRDefault="008F1FF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27C09DCC" w14:textId="77777777" w:rsidR="008F1FF4" w:rsidRPr="00D96461" w:rsidRDefault="008F1FF4" w:rsidP="00CD5F12">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23726B5C" w14:textId="77777777" w:rsidR="008F1FF4" w:rsidRPr="00D96461" w:rsidRDefault="008F1FF4" w:rsidP="00CD5F12">
            <w:pPr>
              <w:jc w:val="both"/>
              <w:rPr>
                <w:rFonts w:ascii="Arial Narrow" w:hAnsi="Arial Narrow"/>
                <w:color w:val="000000"/>
                <w:lang w:val="es-ES" w:eastAsia="es-ES"/>
              </w:rPr>
            </w:pPr>
          </w:p>
        </w:tc>
      </w:tr>
      <w:tr w:rsidR="003B7AC4" w:rsidRPr="00D96461" w14:paraId="0031206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0821D4AA" w14:textId="77777777" w:rsidR="003B7AC4" w:rsidRPr="00D96461" w:rsidRDefault="003B7AC4" w:rsidP="00CD5F12">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4E84278" w14:textId="77777777" w:rsidR="003B7AC4" w:rsidRPr="00D96461" w:rsidRDefault="003B7AC4" w:rsidP="00CD5F12">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2D4ABEBA" w14:textId="77777777" w:rsidR="003B7AC4" w:rsidRPr="00D96461" w:rsidRDefault="003B7AC4" w:rsidP="00CD5F12">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2783A3D6" w14:textId="77777777" w:rsidR="003B7AC4" w:rsidRPr="00D96461" w:rsidRDefault="003B7AC4" w:rsidP="00CD5F12">
            <w:pPr>
              <w:jc w:val="both"/>
              <w:rPr>
                <w:rFonts w:ascii="Arial Narrow" w:hAnsi="Arial Narrow"/>
                <w:color w:val="000000"/>
                <w:lang w:val="es-ES" w:eastAsia="es-ES"/>
              </w:rPr>
            </w:pPr>
          </w:p>
        </w:tc>
      </w:tr>
    </w:tbl>
    <w:p w14:paraId="77B5238C" w14:textId="77777777" w:rsidR="00393CDE" w:rsidRPr="00D96461" w:rsidRDefault="00393CDE" w:rsidP="00CD5F12">
      <w:pPr>
        <w:jc w:val="both"/>
        <w:rPr>
          <w:rFonts w:ascii="Arial Narrow" w:hAnsi="Arial Narrow"/>
          <w:iCs/>
          <w:color w:val="000000"/>
          <w:sz w:val="24"/>
          <w:szCs w:val="24"/>
        </w:rPr>
      </w:pPr>
    </w:p>
    <w:p w14:paraId="7B21B608" w14:textId="77777777" w:rsidR="00393CDE" w:rsidRPr="00D96461" w:rsidRDefault="00393CDE" w:rsidP="00CD5F12">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57514904" w14:textId="77777777" w:rsidR="00393CDE" w:rsidRPr="00D96461" w:rsidRDefault="00393CDE" w:rsidP="00CD5F12">
      <w:pPr>
        <w:jc w:val="both"/>
        <w:rPr>
          <w:rFonts w:ascii="Arial Narrow" w:hAnsi="Arial Narrow"/>
          <w:iCs/>
          <w:color w:val="000000"/>
          <w:sz w:val="24"/>
          <w:szCs w:val="24"/>
        </w:rPr>
      </w:pPr>
    </w:p>
    <w:bookmarkEnd w:id="48"/>
    <w:p w14:paraId="646AFEE2" w14:textId="77777777" w:rsidR="00393CDE" w:rsidRPr="00D96461" w:rsidRDefault="00393CDE" w:rsidP="00CD5F12">
      <w:pPr>
        <w:jc w:val="both"/>
        <w:rPr>
          <w:rFonts w:ascii="Arial Narrow" w:hAnsi="Arial Narrow"/>
          <w:iCs/>
          <w:color w:val="000000"/>
          <w:sz w:val="24"/>
          <w:szCs w:val="24"/>
        </w:rPr>
      </w:pPr>
    </w:p>
    <w:p w14:paraId="77C11B89" w14:textId="77777777" w:rsidR="00393CDE" w:rsidRPr="00D96461" w:rsidRDefault="00393CDE" w:rsidP="00CD5F12">
      <w:pPr>
        <w:jc w:val="both"/>
        <w:rPr>
          <w:rFonts w:ascii="Arial Narrow" w:hAnsi="Arial Narrow"/>
          <w:iCs/>
          <w:color w:val="000000"/>
          <w:sz w:val="24"/>
          <w:szCs w:val="24"/>
        </w:rPr>
      </w:pPr>
    </w:p>
    <w:p w14:paraId="464A4524" w14:textId="77777777" w:rsidR="001B518D" w:rsidRPr="00D96461" w:rsidRDefault="00393CDE" w:rsidP="00CD5F12">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2A4B3EFC" w14:textId="77777777" w:rsidR="001B518D" w:rsidRPr="00D96461" w:rsidRDefault="001B518D" w:rsidP="00CD5F12">
      <w:pPr>
        <w:jc w:val="both"/>
        <w:rPr>
          <w:rFonts w:ascii="Arial Narrow" w:hAnsi="Arial Narrow"/>
          <w:b/>
          <w:lang w:val="es-ES"/>
        </w:rPr>
      </w:pPr>
    </w:p>
    <w:p w14:paraId="23BC1946" w14:textId="77777777" w:rsidR="001B518D" w:rsidRPr="00D96461" w:rsidRDefault="001B518D" w:rsidP="00CD5F12">
      <w:pPr>
        <w:pStyle w:val="NoSpacing"/>
        <w:ind w:right="4"/>
        <w:jc w:val="both"/>
        <w:rPr>
          <w:rFonts w:ascii="Arial Narrow" w:hAnsi="Arial Narrow" w:cs="Arial"/>
          <w:b/>
          <w:sz w:val="20"/>
          <w:szCs w:val="20"/>
          <w:u w:val="single"/>
          <w:lang w:val="es-ES"/>
        </w:rPr>
      </w:pPr>
    </w:p>
    <w:p w14:paraId="0222501A" w14:textId="77777777" w:rsidR="005D4AB3" w:rsidRDefault="00393CDE" w:rsidP="00CD5F12">
      <w:pPr>
        <w:jc w:val="both"/>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CD5F12" w:rsidRPr="00F87E88">
        <w:rPr>
          <w:rFonts w:ascii="Arial Narrow" w:hAnsi="Arial Narrow"/>
          <w:b/>
          <w:sz w:val="22"/>
          <w:szCs w:val="22"/>
          <w:u w:val="single"/>
        </w:rPr>
        <w:t>INMOBILIARIA COSTANERA INMOCOST S.A</w:t>
      </w:r>
    </w:p>
    <w:p w14:paraId="7967955D" w14:textId="77777777" w:rsidR="000C762B" w:rsidRPr="005D4AB3" w:rsidRDefault="000C762B" w:rsidP="00CD5F12">
      <w:pPr>
        <w:jc w:val="both"/>
        <w:rPr>
          <w:rFonts w:ascii="Arial Narrow" w:hAnsi="Arial Narrow" w:cs="Arial"/>
          <w:b/>
          <w:color w:val="000000" w:themeColor="text1"/>
          <w:sz w:val="22"/>
          <w:szCs w:val="22"/>
          <w:u w:val="single"/>
        </w:rPr>
      </w:pPr>
    </w:p>
    <w:p w14:paraId="15D9F92A" w14:textId="77777777" w:rsidR="00212358" w:rsidRPr="000C762B" w:rsidRDefault="00212358" w:rsidP="00CD5F12">
      <w:pPr>
        <w:jc w:val="both"/>
        <w:rPr>
          <w:rFonts w:ascii="Arial Narrow" w:hAnsi="Arial Narrow"/>
          <w:b/>
          <w:i/>
          <w:u w:val="single"/>
          <w:lang w:val="es-ES"/>
        </w:rPr>
      </w:pPr>
    </w:p>
    <w:p w14:paraId="66388BB5" w14:textId="77777777" w:rsidR="00393CDE" w:rsidRPr="00D96461" w:rsidRDefault="00212358" w:rsidP="00CD5F12">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F90459">
        <w:rPr>
          <w:rFonts w:ascii="Arial Narrow" w:hAnsi="Arial Narrow"/>
          <w:lang w:val="es-EC"/>
        </w:rPr>
        <w:t>24</w:t>
      </w:r>
      <w:r w:rsidR="00AC32D8">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w:t>
      </w:r>
      <w:r w:rsidR="00CD5F12">
        <w:rPr>
          <w:rFonts w:ascii="Arial Narrow" w:hAnsi="Arial Narrow"/>
          <w:lang w:val="es-EC"/>
        </w:rPr>
        <w:t xml:space="preserve">Octubre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22549B96" w14:textId="77777777" w:rsidR="00393CDE" w:rsidRPr="00D96461" w:rsidRDefault="00393CDE" w:rsidP="00CD5F12">
      <w:pPr>
        <w:jc w:val="both"/>
        <w:rPr>
          <w:rFonts w:ascii="Arial Narrow" w:hAnsi="Arial Narrow"/>
          <w:lang w:val="es-EC"/>
        </w:rPr>
      </w:pPr>
    </w:p>
    <w:p w14:paraId="22E1947F" w14:textId="77777777" w:rsidR="00393CDE" w:rsidRPr="00D96461" w:rsidRDefault="00393CDE" w:rsidP="00CD5F12">
      <w:pPr>
        <w:jc w:val="both"/>
        <w:rPr>
          <w:rFonts w:ascii="Arial Narrow" w:hAnsi="Arial Narrow"/>
          <w:lang w:val="es-EC"/>
        </w:rPr>
      </w:pPr>
    </w:p>
    <w:p w14:paraId="430A9F28" w14:textId="77777777" w:rsidR="00393CDE" w:rsidRPr="00D96461" w:rsidRDefault="00393CDE" w:rsidP="00CD5F12">
      <w:pPr>
        <w:jc w:val="both"/>
        <w:rPr>
          <w:rFonts w:ascii="Arial Narrow" w:hAnsi="Arial Narrow"/>
          <w:lang w:val="es-EC"/>
        </w:rPr>
      </w:pPr>
    </w:p>
    <w:p w14:paraId="0988A544" w14:textId="77777777" w:rsidR="00393CDE" w:rsidRPr="00D96461" w:rsidRDefault="00393CDE" w:rsidP="00CD5F12">
      <w:pPr>
        <w:jc w:val="both"/>
        <w:rPr>
          <w:rFonts w:ascii="Arial Narrow" w:hAnsi="Arial Narrow"/>
          <w:lang w:val="es-EC"/>
        </w:rPr>
      </w:pPr>
    </w:p>
    <w:p w14:paraId="5A38CC1C" w14:textId="77777777" w:rsidR="00393CDE" w:rsidRPr="00D96461" w:rsidRDefault="00393CDE" w:rsidP="00CD5F12">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4FFB4708" w14:textId="77777777" w:rsidR="00393CDE" w:rsidRPr="00D96461" w:rsidRDefault="00393CDE" w:rsidP="00CD5F12">
      <w:pPr>
        <w:jc w:val="both"/>
        <w:rPr>
          <w:rFonts w:ascii="Arial Narrow" w:hAnsi="Arial Narrow"/>
          <w:lang w:val="es-EC"/>
        </w:rPr>
      </w:pPr>
    </w:p>
    <w:p w14:paraId="75E0D738" w14:textId="77777777" w:rsidR="00393CDE" w:rsidRPr="00D96461" w:rsidRDefault="00393CDE" w:rsidP="00CD5F12">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4DAD6CF7" w14:textId="77777777" w:rsidR="00393CDE" w:rsidRPr="00D96461" w:rsidRDefault="00393CDE" w:rsidP="00CD5F12">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113A0FAF" w14:textId="77777777" w:rsidR="00393CDE" w:rsidRPr="00D96461" w:rsidRDefault="00393CDE" w:rsidP="00CD5F12">
      <w:pPr>
        <w:jc w:val="both"/>
        <w:rPr>
          <w:rFonts w:ascii="Arial Narrow" w:hAnsi="Arial Narrow"/>
          <w:iCs/>
          <w:color w:val="000000"/>
          <w:sz w:val="16"/>
          <w:szCs w:val="24"/>
        </w:rPr>
      </w:pPr>
      <w:r w:rsidRPr="00D96461">
        <w:rPr>
          <w:rFonts w:ascii="Arial Narrow" w:hAnsi="Arial Narrow"/>
          <w:sz w:val="16"/>
          <w:lang w:val="es-EC"/>
        </w:rPr>
        <w:t xml:space="preserve">                                                                                         </w:t>
      </w:r>
    </w:p>
    <w:p w14:paraId="7B7858C7" w14:textId="77777777" w:rsidR="00393CDE" w:rsidRPr="00D96461" w:rsidRDefault="00393CDE" w:rsidP="00CD5F12">
      <w:pPr>
        <w:jc w:val="both"/>
        <w:rPr>
          <w:rFonts w:ascii="Arial Narrow" w:hAnsi="Arial Narrow"/>
          <w:iCs/>
          <w:color w:val="000000"/>
          <w:sz w:val="24"/>
          <w:szCs w:val="24"/>
        </w:rPr>
      </w:pPr>
    </w:p>
    <w:p w14:paraId="52F2D0F0" w14:textId="77777777" w:rsidR="00393CDE" w:rsidRPr="00D96461" w:rsidRDefault="00393CDE" w:rsidP="00CD5F12">
      <w:pPr>
        <w:jc w:val="both"/>
        <w:rPr>
          <w:rFonts w:ascii="Arial Narrow" w:hAnsi="Arial Narrow"/>
          <w:iCs/>
          <w:color w:val="000000"/>
          <w:sz w:val="24"/>
          <w:szCs w:val="24"/>
        </w:rPr>
      </w:pPr>
    </w:p>
    <w:p w14:paraId="484670C3" w14:textId="77777777" w:rsidR="00393CDE" w:rsidRPr="00D96461" w:rsidRDefault="00393CDE" w:rsidP="00CD5F12">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Usuario" w:date="2018-10-30T15:34:00Z" w:initials="U">
    <w:p w14:paraId="07B4C36A" w14:textId="77777777" w:rsidR="00F61D6D" w:rsidRDefault="00821FE5">
      <w:pPr>
        <w:pStyle w:val="CommentText"/>
      </w:pPr>
      <w:r>
        <w:rPr>
          <w:rStyle w:val="CommentReference"/>
        </w:rPr>
        <w:annotationRef/>
      </w:r>
      <w:r>
        <w:t>La redacción es confusa, no se entiende si este contrato con Inmocost es inicial, o si se está efectuando una renovación, para efectos de la tarifa a aplicarse.</w:t>
      </w:r>
    </w:p>
  </w:comment>
  <w:comment w:id="26" w:author="Usuario" w:date="2018-10-30T15:38:00Z" w:initials="U">
    <w:p w14:paraId="2F2401E7" w14:textId="77777777" w:rsidR="00821FE5" w:rsidRDefault="00821FE5">
      <w:pPr>
        <w:pStyle w:val="CommentText"/>
      </w:pPr>
      <w:r>
        <w:rPr>
          <w:rStyle w:val="CommentReference"/>
        </w:rPr>
        <w:annotationRef/>
      </w:r>
      <w:r>
        <w:t>La redacción es confusa, no se entiende cuál es el anexo aplicable a la suscripción del contrato, o su renovación.</w:t>
      </w:r>
    </w:p>
  </w:comment>
  <w:comment w:id="35" w:author="Santiago Gómez" w:date="2018-12-04T15:25:00Z" w:initials="SG">
    <w:p w14:paraId="129117AF" w14:textId="77777777" w:rsidR="007B318A" w:rsidRDefault="007B318A" w:rsidP="007B318A">
      <w:pPr>
        <w:pStyle w:val="CommentText"/>
      </w:pPr>
      <w:r>
        <w:rPr>
          <w:rStyle w:val="CommentReference"/>
        </w:rPr>
        <w:annotationRef/>
      </w:r>
      <w:r>
        <w:t xml:space="preserve">Imposible. Esta es la </w:t>
      </w:r>
      <w:proofErr w:type="spellStart"/>
      <w:r>
        <w:t>clausula</w:t>
      </w:r>
      <w:proofErr w:type="spellEnd"/>
      <w:r>
        <w:t xml:space="preserve"> que a </w:t>
      </w:r>
      <w:proofErr w:type="spellStart"/>
      <w:r>
        <w:t>mi</w:t>
      </w:r>
      <w:proofErr w:type="spellEnd"/>
      <w:r>
        <w:t xml:space="preserve"> me protege ante una eventual escalada de precios fuera de mi control. Todo contrato tiene esta </w:t>
      </w:r>
      <w:proofErr w:type="spellStart"/>
      <w:r>
        <w:t>clausula</w:t>
      </w:r>
      <w:proofErr w:type="spellEnd"/>
      <w:r>
        <w:t xml:space="preserve"> por ende no se puede eliminar</w:t>
      </w:r>
    </w:p>
    <w:p w14:paraId="189ABB1E" w14:textId="63465B62" w:rsidR="007B318A" w:rsidRDefault="007B318A" w:rsidP="007B318A">
      <w:pPr>
        <w:pStyle w:val="CommentText"/>
      </w:pPr>
      <w:r>
        <w:rPr>
          <w:rStyle w:val="CommentReference"/>
        </w:rPr>
        <w:annotationRef/>
      </w:r>
    </w:p>
  </w:comment>
  <w:comment w:id="34" w:author="Usuario" w:date="2018-10-30T15:41:00Z" w:initials="U">
    <w:p w14:paraId="350325D5" w14:textId="77777777" w:rsidR="00821FE5" w:rsidRDefault="00821FE5">
      <w:pPr>
        <w:pStyle w:val="CommentText"/>
      </w:pPr>
      <w:r>
        <w:rPr>
          <w:rStyle w:val="CommentReference"/>
        </w:rPr>
        <w:annotationRef/>
      </w:r>
      <w:r>
        <w:t>La tarifa no puede variar por inflación, si consta un Anexo que tiene la misma vigencia que el contrato.</w:t>
      </w:r>
    </w:p>
  </w:comment>
  <w:comment w:id="42" w:author="Usuario" w:date="2018-10-30T16:08:00Z" w:initials="U">
    <w:p w14:paraId="54CF335F" w14:textId="77777777" w:rsidR="00F87686" w:rsidRDefault="00F87686">
      <w:pPr>
        <w:pStyle w:val="CommentText"/>
      </w:pPr>
      <w:r>
        <w:rPr>
          <w:rStyle w:val="CommentReference"/>
        </w:rPr>
        <w:annotationRef/>
      </w:r>
      <w:r>
        <w:t xml:space="preserve">Confirmar si el plazo del contrato son 2 años. En la primera página se habla de 5 años. </w:t>
      </w:r>
    </w:p>
  </w:comment>
  <w:comment w:id="43" w:author="Santiago Gómez" w:date="2018-12-04T15:26:00Z" w:initials="SG">
    <w:p w14:paraId="208785A5" w14:textId="459D5396" w:rsidR="006E121D" w:rsidRDefault="006E121D">
      <w:pPr>
        <w:pStyle w:val="CommentText"/>
      </w:pPr>
      <w:r>
        <w:rPr>
          <w:rStyle w:val="CommentReference"/>
        </w:rPr>
        <w:annotationRef/>
      </w:r>
      <w:r>
        <w:t xml:space="preserve">El contrato se realizará por 2 años </w:t>
      </w:r>
      <w:r w:rsidR="004E10F7">
        <w:t xml:space="preserve">cuando se acepten los cambios se corregirá </w:t>
      </w:r>
      <w:proofErr w:type="spellStart"/>
      <w:r w:rsidR="004E10F7">
        <w:t>automaticamente</w:t>
      </w:r>
      <w:proofErr w:type="spellEnd"/>
    </w:p>
  </w:comment>
  <w:comment w:id="45" w:author="Usuario" w:date="2018-10-30T16:10:00Z" w:initials="U">
    <w:p w14:paraId="14E1BF00" w14:textId="77777777" w:rsidR="00F87686" w:rsidRDefault="00F87686">
      <w:pPr>
        <w:pStyle w:val="CommentText"/>
      </w:pPr>
      <w:r>
        <w:rPr>
          <w:rStyle w:val="CommentReference"/>
        </w:rPr>
        <w:annotationRef/>
      </w:r>
      <w:r>
        <w:t>La tarifa no puede variar por inflación, si consta un Anexo que tiene la misma vigencia que el contrato.</w:t>
      </w:r>
    </w:p>
  </w:comment>
  <w:comment w:id="46" w:author="Santiago Gómez" w:date="2018-12-04T15:26:00Z" w:initials="SG">
    <w:p w14:paraId="3F9C6CCC" w14:textId="5B78FD30" w:rsidR="004E10F7" w:rsidRDefault="004E10F7">
      <w:pPr>
        <w:pStyle w:val="CommentText"/>
      </w:pPr>
      <w:r>
        <w:rPr>
          <w:rStyle w:val="CommentReference"/>
        </w:rPr>
        <w:annotationRef/>
      </w:r>
      <w:r>
        <w:t>Este comentario ya fue respondido anteriormente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7B4C36A" w15:done="0"/>
  <w15:commentEx w15:paraId="2F2401E7" w15:done="0"/>
  <w15:commentEx w15:paraId="189ABB1E" w15:done="0"/>
  <w15:commentEx w15:paraId="350325D5" w15:done="0"/>
  <w15:commentEx w15:paraId="54CF335F" w15:done="0"/>
  <w15:commentEx w15:paraId="208785A5" w15:done="0"/>
  <w15:commentEx w15:paraId="14E1BF00" w15:done="0"/>
  <w15:commentEx w15:paraId="3F9C6C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B4C36A" w16cid:durableId="1FB108B1"/>
  <w16cid:commentId w16cid:paraId="2F2401E7" w16cid:durableId="1FB108B3"/>
  <w16cid:commentId w16cid:paraId="189ABB1E" w16cid:durableId="1FB11ADC"/>
  <w16cid:commentId w16cid:paraId="350325D5" w16cid:durableId="1FB108B6"/>
  <w16cid:commentId w16cid:paraId="54CF335F" w16cid:durableId="1FB108B7"/>
  <w16cid:commentId w16cid:paraId="208785A5" w16cid:durableId="1FB11B0B"/>
  <w16cid:commentId w16cid:paraId="14E1BF00" w16cid:durableId="1FB108B9"/>
  <w16cid:commentId w16cid:paraId="3F9C6CCC" w16cid:durableId="1FB11B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tiago Gómez">
    <w15:presenceInfo w15:providerId="Windows Live" w15:userId="6bca761696d054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3E"/>
    <w:rsid w:val="000102A0"/>
    <w:rsid w:val="00010B55"/>
    <w:rsid w:val="00017A4B"/>
    <w:rsid w:val="00022ACB"/>
    <w:rsid w:val="00043782"/>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8533E"/>
    <w:rsid w:val="00191F13"/>
    <w:rsid w:val="00193CC9"/>
    <w:rsid w:val="00195FA8"/>
    <w:rsid w:val="001A76CB"/>
    <w:rsid w:val="001B0EE7"/>
    <w:rsid w:val="001B518D"/>
    <w:rsid w:val="001C112C"/>
    <w:rsid w:val="001F34B7"/>
    <w:rsid w:val="001F60B3"/>
    <w:rsid w:val="00212358"/>
    <w:rsid w:val="002155D8"/>
    <w:rsid w:val="002354F8"/>
    <w:rsid w:val="00241A3C"/>
    <w:rsid w:val="00244C0D"/>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2DDE"/>
    <w:rsid w:val="00433D17"/>
    <w:rsid w:val="00435854"/>
    <w:rsid w:val="00437664"/>
    <w:rsid w:val="004378CA"/>
    <w:rsid w:val="00452056"/>
    <w:rsid w:val="00452F11"/>
    <w:rsid w:val="004533A6"/>
    <w:rsid w:val="004542BF"/>
    <w:rsid w:val="00461517"/>
    <w:rsid w:val="00474BF4"/>
    <w:rsid w:val="00475389"/>
    <w:rsid w:val="004754AA"/>
    <w:rsid w:val="00475D3B"/>
    <w:rsid w:val="00477119"/>
    <w:rsid w:val="004A3CD0"/>
    <w:rsid w:val="004C1DDB"/>
    <w:rsid w:val="004C231F"/>
    <w:rsid w:val="004D42D1"/>
    <w:rsid w:val="004D5EC3"/>
    <w:rsid w:val="004E10F7"/>
    <w:rsid w:val="004E1A06"/>
    <w:rsid w:val="004F61A3"/>
    <w:rsid w:val="004F6A8F"/>
    <w:rsid w:val="004F7DBE"/>
    <w:rsid w:val="00501CA0"/>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5F4772"/>
    <w:rsid w:val="0060682F"/>
    <w:rsid w:val="00620965"/>
    <w:rsid w:val="00622C12"/>
    <w:rsid w:val="006303BD"/>
    <w:rsid w:val="00631FC7"/>
    <w:rsid w:val="0063369A"/>
    <w:rsid w:val="00662680"/>
    <w:rsid w:val="006671C1"/>
    <w:rsid w:val="00672A1E"/>
    <w:rsid w:val="006764BC"/>
    <w:rsid w:val="0068158E"/>
    <w:rsid w:val="00683C92"/>
    <w:rsid w:val="00686046"/>
    <w:rsid w:val="0069358B"/>
    <w:rsid w:val="006955B5"/>
    <w:rsid w:val="006A0480"/>
    <w:rsid w:val="006A2B66"/>
    <w:rsid w:val="006A3E85"/>
    <w:rsid w:val="006A7C99"/>
    <w:rsid w:val="006B35C8"/>
    <w:rsid w:val="006C4765"/>
    <w:rsid w:val="006D1BF2"/>
    <w:rsid w:val="006D3D0A"/>
    <w:rsid w:val="006D644A"/>
    <w:rsid w:val="006D754F"/>
    <w:rsid w:val="006E121D"/>
    <w:rsid w:val="006F14CA"/>
    <w:rsid w:val="006F3719"/>
    <w:rsid w:val="007072BB"/>
    <w:rsid w:val="0071000C"/>
    <w:rsid w:val="007124E0"/>
    <w:rsid w:val="0071608D"/>
    <w:rsid w:val="00722F6A"/>
    <w:rsid w:val="007262AD"/>
    <w:rsid w:val="00732515"/>
    <w:rsid w:val="0073747E"/>
    <w:rsid w:val="00745FAA"/>
    <w:rsid w:val="00765682"/>
    <w:rsid w:val="00770618"/>
    <w:rsid w:val="00772A5F"/>
    <w:rsid w:val="00776498"/>
    <w:rsid w:val="00777E38"/>
    <w:rsid w:val="00786814"/>
    <w:rsid w:val="00787371"/>
    <w:rsid w:val="0079154D"/>
    <w:rsid w:val="00797634"/>
    <w:rsid w:val="007B318A"/>
    <w:rsid w:val="007C024D"/>
    <w:rsid w:val="007D0102"/>
    <w:rsid w:val="007D0AC6"/>
    <w:rsid w:val="007E126E"/>
    <w:rsid w:val="007F05E8"/>
    <w:rsid w:val="007F1E07"/>
    <w:rsid w:val="008209EF"/>
    <w:rsid w:val="00821FE5"/>
    <w:rsid w:val="00826B71"/>
    <w:rsid w:val="008422EA"/>
    <w:rsid w:val="0085134A"/>
    <w:rsid w:val="00864956"/>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1799"/>
    <w:rsid w:val="00994FA2"/>
    <w:rsid w:val="009A092C"/>
    <w:rsid w:val="009D5EA6"/>
    <w:rsid w:val="009D7829"/>
    <w:rsid w:val="009F3BAD"/>
    <w:rsid w:val="009F4937"/>
    <w:rsid w:val="009F56CB"/>
    <w:rsid w:val="009F56FB"/>
    <w:rsid w:val="009F57A8"/>
    <w:rsid w:val="00A028BC"/>
    <w:rsid w:val="00A05EFD"/>
    <w:rsid w:val="00A14BEB"/>
    <w:rsid w:val="00A318FF"/>
    <w:rsid w:val="00A459A3"/>
    <w:rsid w:val="00A53F16"/>
    <w:rsid w:val="00A640C1"/>
    <w:rsid w:val="00A7013A"/>
    <w:rsid w:val="00A806C8"/>
    <w:rsid w:val="00A810D0"/>
    <w:rsid w:val="00A91FE3"/>
    <w:rsid w:val="00A94AF3"/>
    <w:rsid w:val="00AA7B98"/>
    <w:rsid w:val="00AC32D8"/>
    <w:rsid w:val="00AC7D9A"/>
    <w:rsid w:val="00AE36A9"/>
    <w:rsid w:val="00AE644F"/>
    <w:rsid w:val="00AE6953"/>
    <w:rsid w:val="00AF028D"/>
    <w:rsid w:val="00B312E8"/>
    <w:rsid w:val="00B63CE1"/>
    <w:rsid w:val="00B7344B"/>
    <w:rsid w:val="00B73B0D"/>
    <w:rsid w:val="00B779BE"/>
    <w:rsid w:val="00B83DE8"/>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B4F2E"/>
    <w:rsid w:val="00CD5F12"/>
    <w:rsid w:val="00CE018D"/>
    <w:rsid w:val="00D145C9"/>
    <w:rsid w:val="00D30761"/>
    <w:rsid w:val="00D42C67"/>
    <w:rsid w:val="00D56EE7"/>
    <w:rsid w:val="00D570A2"/>
    <w:rsid w:val="00D5750D"/>
    <w:rsid w:val="00D712C9"/>
    <w:rsid w:val="00D8444C"/>
    <w:rsid w:val="00D85B3A"/>
    <w:rsid w:val="00D86184"/>
    <w:rsid w:val="00D90EA0"/>
    <w:rsid w:val="00D9201A"/>
    <w:rsid w:val="00D92ACC"/>
    <w:rsid w:val="00D96461"/>
    <w:rsid w:val="00D97643"/>
    <w:rsid w:val="00DB3644"/>
    <w:rsid w:val="00DB620D"/>
    <w:rsid w:val="00DC5B33"/>
    <w:rsid w:val="00DC7E6B"/>
    <w:rsid w:val="00DD1EFF"/>
    <w:rsid w:val="00DD7A02"/>
    <w:rsid w:val="00DF392F"/>
    <w:rsid w:val="00E20695"/>
    <w:rsid w:val="00E24B62"/>
    <w:rsid w:val="00E474EE"/>
    <w:rsid w:val="00E51217"/>
    <w:rsid w:val="00E57949"/>
    <w:rsid w:val="00E64846"/>
    <w:rsid w:val="00E7230D"/>
    <w:rsid w:val="00E76727"/>
    <w:rsid w:val="00E859E5"/>
    <w:rsid w:val="00E93D94"/>
    <w:rsid w:val="00EA1221"/>
    <w:rsid w:val="00EA68DC"/>
    <w:rsid w:val="00EB2B52"/>
    <w:rsid w:val="00EC50F5"/>
    <w:rsid w:val="00EE472B"/>
    <w:rsid w:val="00EF6BA0"/>
    <w:rsid w:val="00F034B8"/>
    <w:rsid w:val="00F07B3D"/>
    <w:rsid w:val="00F209A3"/>
    <w:rsid w:val="00F362FD"/>
    <w:rsid w:val="00F42172"/>
    <w:rsid w:val="00F42534"/>
    <w:rsid w:val="00F55DCB"/>
    <w:rsid w:val="00F61D6D"/>
    <w:rsid w:val="00F63CE3"/>
    <w:rsid w:val="00F659C5"/>
    <w:rsid w:val="00F75C23"/>
    <w:rsid w:val="00F84E44"/>
    <w:rsid w:val="00F87686"/>
    <w:rsid w:val="00F87E88"/>
    <w:rsid w:val="00F90459"/>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6204DD8"/>
  <w15:docId w15:val="{04969F99-D2A5-4F51-9888-F0BBFA9F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Heading1">
    <w:name w:val="heading 1"/>
    <w:basedOn w:val="Normal"/>
    <w:next w:val="Normal"/>
    <w:qFormat/>
    <w:rsid w:val="005252CF"/>
    <w:pPr>
      <w:keepNext/>
      <w:jc w:val="center"/>
      <w:outlineLvl w:val="0"/>
    </w:pPr>
    <w:rPr>
      <w:sz w:val="28"/>
    </w:rPr>
  </w:style>
  <w:style w:type="paragraph" w:styleId="Heading2">
    <w:name w:val="heading 2"/>
    <w:basedOn w:val="Normal"/>
    <w:next w:val="Normal"/>
    <w:qFormat/>
    <w:rsid w:val="005252CF"/>
    <w:pPr>
      <w:keepNext/>
      <w:jc w:val="center"/>
      <w:outlineLvl w:val="1"/>
    </w:pPr>
    <w:rPr>
      <w:b/>
      <w:sz w:val="28"/>
    </w:rPr>
  </w:style>
  <w:style w:type="paragraph" w:styleId="Heading3">
    <w:name w:val="heading 3"/>
    <w:basedOn w:val="Normal"/>
    <w:next w:val="Normal"/>
    <w:qFormat/>
    <w:rsid w:val="005252CF"/>
    <w:pPr>
      <w:keepNext/>
      <w:jc w:val="center"/>
      <w:outlineLvl w:val="2"/>
    </w:pPr>
    <w:rPr>
      <w:rFonts w:ascii="Verdana" w:hAnsi="Verdana"/>
      <w:b/>
      <w:sz w:val="36"/>
    </w:rPr>
  </w:style>
  <w:style w:type="paragraph" w:styleId="Heading4">
    <w:name w:val="heading 4"/>
    <w:basedOn w:val="Normal"/>
    <w:next w:val="Normal"/>
    <w:qFormat/>
    <w:rsid w:val="005252CF"/>
    <w:pPr>
      <w:keepNext/>
      <w:ind w:left="720"/>
      <w:outlineLvl w:val="3"/>
    </w:pPr>
    <w:rPr>
      <w:b/>
      <w:sz w:val="28"/>
    </w:rPr>
  </w:style>
  <w:style w:type="paragraph" w:styleId="Heading5">
    <w:name w:val="heading 5"/>
    <w:basedOn w:val="Normal"/>
    <w:next w:val="Normal"/>
    <w:qFormat/>
    <w:rsid w:val="005252CF"/>
    <w:pPr>
      <w:keepNext/>
      <w:jc w:val="center"/>
      <w:outlineLvl w:val="4"/>
    </w:pPr>
    <w:rPr>
      <w:rFonts w:ascii="Tahoma" w:hAnsi="Tahoma" w:cs="Tahoma"/>
      <w:b/>
      <w:bCs/>
      <w:color w:val="0000FF"/>
      <w:sz w:val="32"/>
    </w:rPr>
  </w:style>
  <w:style w:type="paragraph" w:styleId="Heading6">
    <w:name w:val="heading 6"/>
    <w:basedOn w:val="Normal"/>
    <w:next w:val="Normal"/>
    <w:qFormat/>
    <w:rsid w:val="005252CF"/>
    <w:pPr>
      <w:keepNext/>
      <w:jc w:val="center"/>
      <w:outlineLvl w:val="5"/>
    </w:pPr>
    <w:rPr>
      <w:rFonts w:ascii="Verdana" w:hAnsi="Verdana"/>
      <w:b/>
      <w:bCs/>
      <w:color w:val="000080"/>
      <w:sz w:val="36"/>
    </w:rPr>
  </w:style>
  <w:style w:type="paragraph" w:styleId="Heading8">
    <w:name w:val="heading 8"/>
    <w:basedOn w:val="Normal"/>
    <w:next w:val="Normal"/>
    <w:qFormat/>
    <w:rsid w:val="005252CF"/>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52CF"/>
    <w:pPr>
      <w:tabs>
        <w:tab w:val="center" w:pos="4320"/>
        <w:tab w:val="right" w:pos="8640"/>
      </w:tabs>
    </w:pPr>
  </w:style>
  <w:style w:type="paragraph" w:styleId="Footer">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BodyText2">
    <w:name w:val="Body Text 2"/>
    <w:basedOn w:val="Normal"/>
    <w:rsid w:val="005252CF"/>
    <w:rPr>
      <w:rFonts w:ascii="Arial" w:hAnsi="Arial" w:cs="Arial"/>
      <w:sz w:val="22"/>
      <w:szCs w:val="24"/>
    </w:rPr>
  </w:style>
  <w:style w:type="paragraph" w:styleId="BodyTextIndent2">
    <w:name w:val="Body Text Indent 2"/>
    <w:basedOn w:val="Normal"/>
    <w:rsid w:val="005252CF"/>
    <w:pPr>
      <w:ind w:left="720"/>
    </w:pPr>
    <w:rPr>
      <w:sz w:val="24"/>
      <w:szCs w:val="24"/>
    </w:rPr>
  </w:style>
  <w:style w:type="paragraph" w:styleId="BodyText">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PageNumber">
    <w:name w:val="page number"/>
    <w:basedOn w:val="DefaultParagraphFon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Heading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Heading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BalloonText">
    <w:name w:val="Balloon Text"/>
    <w:basedOn w:val="Normal"/>
    <w:link w:val="BalloonTextChar"/>
    <w:uiPriority w:val="99"/>
    <w:semiHidden/>
    <w:unhideWhenUsed/>
    <w:rsid w:val="00E51217"/>
    <w:rPr>
      <w:rFonts w:ascii="Tahoma" w:hAnsi="Tahoma"/>
      <w:sz w:val="16"/>
      <w:szCs w:val="16"/>
    </w:rPr>
  </w:style>
  <w:style w:type="character" w:customStyle="1" w:styleId="BalloonTextChar">
    <w:name w:val="Balloon Text Char"/>
    <w:link w:val="BalloonText"/>
    <w:uiPriority w:val="99"/>
    <w:semiHidden/>
    <w:rsid w:val="00E51217"/>
    <w:rPr>
      <w:rFonts w:ascii="Tahoma" w:hAnsi="Tahoma" w:cs="Tahoma"/>
      <w:sz w:val="16"/>
      <w:szCs w:val="16"/>
      <w:lang w:val="es-ES_tradnl"/>
    </w:rPr>
  </w:style>
  <w:style w:type="character" w:styleId="CommentReference">
    <w:name w:val="annotation reference"/>
    <w:uiPriority w:val="99"/>
    <w:semiHidden/>
    <w:unhideWhenUsed/>
    <w:rsid w:val="003F4F41"/>
    <w:rPr>
      <w:sz w:val="16"/>
      <w:szCs w:val="16"/>
    </w:rPr>
  </w:style>
  <w:style w:type="paragraph" w:styleId="CommentText">
    <w:name w:val="annotation text"/>
    <w:basedOn w:val="Normal"/>
    <w:link w:val="CommentTextChar"/>
    <w:uiPriority w:val="99"/>
    <w:semiHidden/>
    <w:unhideWhenUsed/>
    <w:rsid w:val="003F4F41"/>
  </w:style>
  <w:style w:type="character" w:customStyle="1" w:styleId="CommentTextChar">
    <w:name w:val="Comment Text Char"/>
    <w:link w:val="CommentText"/>
    <w:uiPriority w:val="99"/>
    <w:semiHidden/>
    <w:rsid w:val="003F4F41"/>
    <w:rPr>
      <w:lang w:val="es-ES_tradnl" w:eastAsia="en-US"/>
    </w:rPr>
  </w:style>
  <w:style w:type="paragraph" w:styleId="CommentSubject">
    <w:name w:val="annotation subject"/>
    <w:basedOn w:val="CommentText"/>
    <w:next w:val="CommentText"/>
    <w:link w:val="CommentSubjectChar"/>
    <w:uiPriority w:val="99"/>
    <w:semiHidden/>
    <w:unhideWhenUsed/>
    <w:rsid w:val="003F4F41"/>
    <w:rPr>
      <w:b/>
      <w:bCs/>
    </w:rPr>
  </w:style>
  <w:style w:type="character" w:customStyle="1" w:styleId="CommentSubjectChar">
    <w:name w:val="Comment Subject Char"/>
    <w:link w:val="CommentSubject"/>
    <w:uiPriority w:val="99"/>
    <w:semiHidden/>
    <w:rsid w:val="003F4F41"/>
    <w:rPr>
      <w:b/>
      <w:bCs/>
      <w:lang w:val="es-ES_tradnl" w:eastAsia="en-US"/>
    </w:rPr>
  </w:style>
  <w:style w:type="paragraph" w:styleId="ListParagraph">
    <w:name w:val="List Paragraph"/>
    <w:basedOn w:val="Normal"/>
    <w:uiPriority w:val="34"/>
    <w:qFormat/>
    <w:rsid w:val="001706FA"/>
    <w:pPr>
      <w:ind w:left="720"/>
      <w:contextualSpacing/>
    </w:pPr>
  </w:style>
  <w:style w:type="paragraph" w:styleId="NoSpacing">
    <w:name w:val="No Spacing"/>
    <w:uiPriority w:val="1"/>
    <w:qFormat/>
    <w:rsid w:val="005A7DCE"/>
    <w:rPr>
      <w:rFonts w:asciiTheme="minorHAnsi" w:eastAsiaTheme="minorEastAsia" w:hAnsiTheme="minorHAnsi" w:cstheme="minorBidi"/>
      <w:sz w:val="22"/>
      <w:szCs w:val="22"/>
      <w:lang w:eastAsia="en-US"/>
    </w:rPr>
  </w:style>
  <w:style w:type="character" w:styleId="Hyperlink">
    <w:name w:val="Hyperlink"/>
    <w:basedOn w:val="DefaultParagraphFont"/>
    <w:uiPriority w:val="99"/>
    <w:unhideWhenUsed/>
    <w:rsid w:val="008F1FF4"/>
    <w:rPr>
      <w:color w:val="0000FF"/>
      <w:u w:val="single"/>
    </w:rPr>
  </w:style>
  <w:style w:type="character" w:customStyle="1" w:styleId="Mencinsinresolver1">
    <w:name w:val="Mención sin resolver1"/>
    <w:basedOn w:val="DefaultParagraphFont"/>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579827923">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776946283">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25864935">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7194745">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492677034">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698920243">
      <w:bodyDiv w:val="1"/>
      <w:marLeft w:val="0"/>
      <w:marRight w:val="0"/>
      <w:marTop w:val="0"/>
      <w:marBottom w:val="0"/>
      <w:divBdr>
        <w:top w:val="none" w:sz="0" w:space="0" w:color="auto"/>
        <w:left w:val="none" w:sz="0" w:space="0" w:color="auto"/>
        <w:bottom w:val="none" w:sz="0" w:space="0" w:color="auto"/>
        <w:right w:val="none" w:sz="0" w:space="0" w:color="auto"/>
      </w:divBdr>
    </w:div>
    <w:div w:id="1709912297">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20318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99D20-DCF8-4096-BF2F-DFA59D426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4342</Words>
  <Characters>23883</Characters>
  <Application>Microsoft Office Word</Application>
  <DocSecurity>0</DocSecurity>
  <Lines>199</Lines>
  <Paragraphs>56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28</cp:revision>
  <dcterms:created xsi:type="dcterms:W3CDTF">2018-12-04T20:03:00Z</dcterms:created>
  <dcterms:modified xsi:type="dcterms:W3CDTF">2018-12-04T20:27:00Z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-585427145</vt:i4>
  </property>
</Properties>
</file>