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7AE1" w:rsidRDefault="00C67AE1" w:rsidP="0053181C">
      <w:pPr>
        <w:rPr>
          <w:rFonts w:ascii="Century Gothic" w:hAnsi="Century Gothic" w:cstheme="minorHAnsi"/>
          <w:sz w:val="24"/>
          <w:szCs w:val="24"/>
        </w:rPr>
      </w:pPr>
      <w:bookmarkStart w:id="0" w:name="_Hlk520981986"/>
      <w:bookmarkEnd w:id="0"/>
    </w:p>
    <w:p w:rsidR="00C67AE1" w:rsidRPr="007F0A22" w:rsidRDefault="00C67AE1" w:rsidP="00C67AE1">
      <w:pPr>
        <w:jc w:val="right"/>
        <w:rPr>
          <w:rFonts w:ascii="Century Gothic" w:hAnsi="Century Gothic" w:cstheme="minorHAnsi"/>
          <w:sz w:val="24"/>
          <w:szCs w:val="24"/>
        </w:rPr>
      </w:pPr>
      <w:r w:rsidRPr="007F0A22">
        <w:rPr>
          <w:rFonts w:ascii="Century Gothic" w:hAnsi="Century Gothic" w:cstheme="minorHAnsi"/>
          <w:sz w:val="24"/>
          <w:szCs w:val="24"/>
        </w:rPr>
        <w:t xml:space="preserve">Guayaquil, </w:t>
      </w:r>
      <w:r w:rsidR="003E4E2D">
        <w:rPr>
          <w:rFonts w:ascii="Century Gothic" w:hAnsi="Century Gothic" w:cstheme="minorHAnsi"/>
          <w:sz w:val="24"/>
          <w:szCs w:val="24"/>
        </w:rPr>
        <w:t>20</w:t>
      </w:r>
      <w:r w:rsidRPr="007F0A22">
        <w:rPr>
          <w:rFonts w:ascii="Century Gothic" w:hAnsi="Century Gothic" w:cstheme="minorHAnsi"/>
          <w:sz w:val="24"/>
          <w:szCs w:val="24"/>
        </w:rPr>
        <w:t xml:space="preserve"> de Julio 2018.</w:t>
      </w:r>
    </w:p>
    <w:p w:rsidR="00C67AE1" w:rsidRPr="007F0A22" w:rsidRDefault="00C67AE1" w:rsidP="00C67AE1">
      <w:pPr>
        <w:spacing w:after="0" w:line="240" w:lineRule="auto"/>
        <w:jc w:val="both"/>
        <w:rPr>
          <w:rFonts w:ascii="Century Gothic" w:eastAsia="Times New Roman" w:hAnsi="Century Gothic" w:cstheme="minorHAnsi"/>
          <w:sz w:val="24"/>
          <w:szCs w:val="24"/>
          <w:lang w:val="es-ES" w:eastAsia="es-ES"/>
        </w:rPr>
      </w:pPr>
    </w:p>
    <w:p w:rsidR="00C67AE1" w:rsidRDefault="003E4E2D" w:rsidP="00C67AE1">
      <w:pPr>
        <w:spacing w:after="0" w:line="240" w:lineRule="auto"/>
        <w:jc w:val="both"/>
        <w:rPr>
          <w:rFonts w:ascii="Century Gothic" w:eastAsia="Times New Roman" w:hAnsi="Century Gothic" w:cstheme="minorHAnsi"/>
          <w:sz w:val="24"/>
          <w:szCs w:val="24"/>
          <w:lang w:val="es-ES" w:eastAsia="es-ES"/>
        </w:rPr>
      </w:pPr>
      <w:r>
        <w:rPr>
          <w:rFonts w:ascii="Century Gothic" w:eastAsia="Times New Roman" w:hAnsi="Century Gothic" w:cstheme="minorHAnsi"/>
          <w:sz w:val="24"/>
          <w:szCs w:val="24"/>
          <w:lang w:val="es-ES" w:eastAsia="es-ES"/>
        </w:rPr>
        <w:t xml:space="preserve">Srta. </w:t>
      </w:r>
    </w:p>
    <w:p w:rsidR="003E4E2D" w:rsidRPr="007F0A22" w:rsidRDefault="003E4E2D" w:rsidP="00C67AE1">
      <w:pPr>
        <w:spacing w:after="0" w:line="240" w:lineRule="auto"/>
        <w:jc w:val="both"/>
        <w:rPr>
          <w:rFonts w:ascii="Century Gothic" w:eastAsia="Times New Roman" w:hAnsi="Century Gothic" w:cstheme="minorHAnsi"/>
          <w:sz w:val="24"/>
          <w:szCs w:val="24"/>
          <w:lang w:val="es-ES" w:eastAsia="es-ES"/>
        </w:rPr>
      </w:pPr>
      <w:r>
        <w:rPr>
          <w:rFonts w:ascii="Century Gothic" w:eastAsia="Times New Roman" w:hAnsi="Century Gothic" w:cstheme="minorHAnsi"/>
          <w:sz w:val="24"/>
          <w:szCs w:val="24"/>
          <w:lang w:val="es-ES" w:eastAsia="es-ES"/>
        </w:rPr>
        <w:t xml:space="preserve">Elizabeth Cepeda </w:t>
      </w:r>
    </w:p>
    <w:p w:rsidR="00C67AE1" w:rsidRPr="007F0A22" w:rsidRDefault="003E4E2D" w:rsidP="00C67AE1">
      <w:pPr>
        <w:spacing w:after="0" w:line="240" w:lineRule="auto"/>
        <w:jc w:val="both"/>
        <w:rPr>
          <w:ins w:id="1" w:author="Sofía Chiriboga" w:date="2018-06-26T10:46:00Z"/>
          <w:rFonts w:ascii="Century Gothic" w:eastAsia="Times New Roman" w:hAnsi="Century Gothic" w:cstheme="minorHAnsi"/>
          <w:b/>
          <w:sz w:val="24"/>
          <w:szCs w:val="24"/>
          <w:lang w:val="es-ES" w:eastAsia="es-ES"/>
        </w:rPr>
      </w:pPr>
      <w:r>
        <w:rPr>
          <w:rFonts w:ascii="Century Gothic" w:eastAsia="Times New Roman" w:hAnsi="Century Gothic" w:cstheme="minorHAnsi"/>
          <w:b/>
          <w:sz w:val="24"/>
          <w:szCs w:val="24"/>
          <w:lang w:val="es-ES" w:eastAsia="es-ES"/>
        </w:rPr>
        <w:t xml:space="preserve">Liquidaciones </w:t>
      </w:r>
    </w:p>
    <w:p w:rsidR="00C67AE1" w:rsidRPr="007F0A22" w:rsidRDefault="003E4E2D" w:rsidP="00C67AE1">
      <w:pPr>
        <w:spacing w:after="0"/>
        <w:rPr>
          <w:rFonts w:ascii="Century Gothic" w:hAnsi="Century Gothic"/>
          <w:b/>
          <w:sz w:val="24"/>
          <w:szCs w:val="24"/>
        </w:rPr>
      </w:pPr>
      <w:r>
        <w:rPr>
          <w:rFonts w:ascii="Century Gothic" w:hAnsi="Century Gothic"/>
          <w:b/>
          <w:sz w:val="24"/>
          <w:szCs w:val="24"/>
        </w:rPr>
        <w:t xml:space="preserve">CERVECERIA NACIONAL </w:t>
      </w:r>
      <w:r w:rsidR="00513E0B">
        <w:rPr>
          <w:rFonts w:ascii="Century Gothic" w:hAnsi="Century Gothic"/>
          <w:b/>
          <w:sz w:val="24"/>
          <w:szCs w:val="24"/>
        </w:rPr>
        <w:t xml:space="preserve">CN S.A </w:t>
      </w:r>
    </w:p>
    <w:p w:rsidR="00C67AE1" w:rsidRPr="007F0A22" w:rsidRDefault="00C67AE1" w:rsidP="00C67AE1">
      <w:pPr>
        <w:spacing w:after="0"/>
        <w:rPr>
          <w:rFonts w:ascii="Century Gothic" w:hAnsi="Century Gothic"/>
          <w:b/>
          <w:sz w:val="24"/>
          <w:szCs w:val="24"/>
        </w:rPr>
      </w:pPr>
      <w:r w:rsidRPr="007F0A22">
        <w:rPr>
          <w:rFonts w:ascii="Century Gothic" w:hAnsi="Century Gothic"/>
          <w:sz w:val="24"/>
          <w:szCs w:val="24"/>
        </w:rPr>
        <w:t>Ciudad. –</w:t>
      </w:r>
    </w:p>
    <w:p w:rsidR="00C67AE1" w:rsidRPr="007F0A22" w:rsidRDefault="00C67AE1" w:rsidP="00C67AE1">
      <w:pPr>
        <w:pStyle w:val="Sinespaciado"/>
        <w:spacing w:before="100" w:beforeAutospacing="1" w:after="100" w:afterAutospacing="1"/>
        <w:jc w:val="both"/>
        <w:rPr>
          <w:rFonts w:ascii="Century Gothic" w:hAnsi="Century Gothic" w:cstheme="minorHAnsi"/>
          <w:sz w:val="24"/>
          <w:szCs w:val="24"/>
        </w:rPr>
      </w:pPr>
    </w:p>
    <w:p w:rsidR="00C67AE1" w:rsidRDefault="00C67AE1" w:rsidP="00C67AE1">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 xml:space="preserve">Presente. </w:t>
      </w:r>
      <w:r>
        <w:rPr>
          <w:rFonts w:ascii="Century Gothic" w:hAnsi="Century Gothic" w:cstheme="minorHAnsi"/>
          <w:sz w:val="24"/>
          <w:szCs w:val="24"/>
        </w:rPr>
        <w:t>–</w:t>
      </w:r>
      <w:r w:rsidRPr="007F0A22">
        <w:rPr>
          <w:rFonts w:ascii="Century Gothic" w:hAnsi="Century Gothic" w:cstheme="minorHAnsi"/>
          <w:sz w:val="24"/>
          <w:szCs w:val="24"/>
        </w:rPr>
        <w:t xml:space="preserve"> </w:t>
      </w:r>
    </w:p>
    <w:p w:rsidR="00C67AE1" w:rsidRPr="007F0A22" w:rsidRDefault="00C67AE1" w:rsidP="00C67AE1">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 xml:space="preserve">De nuestra consideración: </w:t>
      </w:r>
    </w:p>
    <w:p w:rsidR="00DE3736" w:rsidRPr="007F0A22" w:rsidRDefault="00C67AE1" w:rsidP="00CC4660">
      <w:pPr>
        <w:pStyle w:val="Default"/>
        <w:spacing w:before="100" w:beforeAutospacing="1" w:after="100" w:afterAutospacing="1" w:line="360" w:lineRule="auto"/>
        <w:jc w:val="both"/>
        <w:rPr>
          <w:rFonts w:ascii="Century Gothic" w:hAnsi="Century Gothic" w:cs="Arial"/>
        </w:rPr>
      </w:pPr>
      <w:r w:rsidRPr="007F0A22">
        <w:rPr>
          <w:rFonts w:ascii="Century Gothic" w:hAnsi="Century Gothic" w:cs="Arial"/>
        </w:rPr>
        <w:t xml:space="preserve">Reciba un cordial saludo de parte de quienes conformamos </w:t>
      </w:r>
      <w:r w:rsidRPr="007F0A22">
        <w:rPr>
          <w:rFonts w:ascii="Century Gothic" w:hAnsi="Century Gothic" w:cs="Arial"/>
          <w:bCs/>
        </w:rPr>
        <w:t>DataSolutions S.A.</w:t>
      </w:r>
      <w:r w:rsidRPr="007F0A22">
        <w:rPr>
          <w:rFonts w:ascii="Century Gothic" w:hAnsi="Century Gothic" w:cs="Arial"/>
        </w:rPr>
        <w:t xml:space="preserve">, especialistas en la Administración Integral de Archivos Físicos y Digitales. Por medio de la presente nos es grato hacerle llegar nuestra propuesta por los Servicios Integrales de Gestión Documental, la misma consiste en los servicios de administración y custodia física de información. </w:t>
      </w:r>
    </w:p>
    <w:p w:rsidR="00C67AE1" w:rsidRPr="00C67AE1" w:rsidRDefault="00C67AE1" w:rsidP="00C67AE1">
      <w:pPr>
        <w:pStyle w:val="Default"/>
        <w:spacing w:before="100" w:beforeAutospacing="1" w:after="100" w:afterAutospacing="1"/>
        <w:jc w:val="both"/>
        <w:rPr>
          <w:rFonts w:ascii="Century Gothic" w:hAnsi="Century Gothic" w:cstheme="minorHAnsi"/>
          <w:b/>
          <w:bCs/>
          <w:sz w:val="28"/>
          <w:szCs w:val="28"/>
        </w:rPr>
      </w:pPr>
      <w:r w:rsidRPr="00A2434E">
        <w:rPr>
          <w:rFonts w:ascii="Century Gothic" w:hAnsi="Century Gothic" w:cstheme="minorHAnsi"/>
          <w:b/>
          <w:bCs/>
          <w:sz w:val="28"/>
          <w:szCs w:val="28"/>
        </w:rPr>
        <w:t>Antecedentes:</w:t>
      </w:r>
    </w:p>
    <w:p w:rsidR="003E4E2D" w:rsidRPr="003E4E2D" w:rsidRDefault="003E4E2D" w:rsidP="00CC4660">
      <w:pPr>
        <w:pStyle w:val="NormalWeb"/>
        <w:spacing w:line="360" w:lineRule="auto"/>
        <w:jc w:val="both"/>
        <w:rPr>
          <w:rFonts w:ascii="Century Gothic" w:eastAsia="Calibri" w:hAnsi="Century Gothic" w:cs="Arial"/>
          <w:color w:val="000000"/>
          <w:lang w:val="es-ES" w:eastAsia="en-US"/>
        </w:rPr>
      </w:pPr>
      <w:r w:rsidRPr="003E4E2D">
        <w:rPr>
          <w:rFonts w:ascii="Century Gothic" w:eastAsia="Calibri" w:hAnsi="Century Gothic" w:cs="Arial"/>
          <w:color w:val="000000"/>
          <w:lang w:val="es-ES" w:eastAsia="en-US"/>
        </w:rPr>
        <w:t xml:space="preserve">En 1887, nace Cervecería Nacional (CN), la más importante empresa de bebidas del </w:t>
      </w:r>
      <w:hyperlink r:id="rId7" w:tooltip="Ecuador" w:history="1">
        <w:r w:rsidRPr="003E4E2D">
          <w:rPr>
            <w:rFonts w:ascii="Century Gothic" w:eastAsia="Calibri" w:hAnsi="Century Gothic" w:cs="Arial"/>
            <w:color w:val="000000"/>
            <w:lang w:val="es-ES" w:eastAsia="en-US"/>
          </w:rPr>
          <w:t>Ecuador</w:t>
        </w:r>
      </w:hyperlink>
      <w:r w:rsidRPr="003E4E2D">
        <w:rPr>
          <w:rFonts w:ascii="Century Gothic" w:eastAsia="Calibri" w:hAnsi="Century Gothic" w:cs="Arial"/>
          <w:color w:val="000000"/>
          <w:lang w:val="es-ES" w:eastAsia="en-US"/>
        </w:rPr>
        <w:t xml:space="preserve">. La compañía inició sus operaciones en el tradicional barrio Las Peñas de </w:t>
      </w:r>
      <w:hyperlink r:id="rId8" w:tooltip="Guayaquil" w:history="1">
        <w:r w:rsidRPr="003E4E2D">
          <w:rPr>
            <w:rFonts w:ascii="Century Gothic" w:eastAsia="Calibri" w:hAnsi="Century Gothic" w:cs="Arial"/>
            <w:color w:val="000000"/>
            <w:lang w:val="es-ES" w:eastAsia="en-US"/>
          </w:rPr>
          <w:t>Guayaquil</w:t>
        </w:r>
      </w:hyperlink>
      <w:r w:rsidRPr="003E4E2D">
        <w:rPr>
          <w:rFonts w:ascii="Century Gothic" w:eastAsia="Calibri" w:hAnsi="Century Gothic" w:cs="Arial"/>
          <w:color w:val="000000"/>
          <w:lang w:val="es-ES" w:eastAsia="en-US"/>
        </w:rPr>
        <w:t xml:space="preserve">, a orillas del río Guayas. En 1913, realizó el histórico lanzamiento de su marca </w:t>
      </w:r>
      <w:hyperlink r:id="rId9" w:tooltip="Cerveza Pilsener" w:history="1">
        <w:r w:rsidRPr="003E4E2D">
          <w:rPr>
            <w:rFonts w:ascii="Century Gothic" w:eastAsia="Calibri" w:hAnsi="Century Gothic" w:cs="Arial"/>
            <w:color w:val="000000"/>
            <w:lang w:val="es-ES" w:eastAsia="en-US"/>
          </w:rPr>
          <w:t>Pilsener</w:t>
        </w:r>
      </w:hyperlink>
      <w:r w:rsidRPr="003E4E2D">
        <w:rPr>
          <w:rFonts w:ascii="Century Gothic" w:eastAsia="Calibri" w:hAnsi="Century Gothic" w:cs="Arial"/>
          <w:color w:val="000000"/>
          <w:lang w:val="es-ES" w:eastAsia="en-US"/>
        </w:rPr>
        <w:t xml:space="preserve">, la cual es en la actualidad la cerveza de mayor venta en Ecuador. </w:t>
      </w:r>
    </w:p>
    <w:p w:rsidR="003E4E2D" w:rsidRPr="003E4E2D" w:rsidRDefault="003E4E2D" w:rsidP="00CC4660">
      <w:pPr>
        <w:pStyle w:val="NormalWeb"/>
        <w:spacing w:line="360" w:lineRule="auto"/>
        <w:jc w:val="both"/>
        <w:rPr>
          <w:rFonts w:ascii="Century Gothic" w:eastAsia="Calibri" w:hAnsi="Century Gothic" w:cs="Arial"/>
          <w:color w:val="000000"/>
          <w:lang w:val="es-ES" w:eastAsia="en-US"/>
        </w:rPr>
      </w:pPr>
      <w:r w:rsidRPr="003E4E2D">
        <w:rPr>
          <w:rFonts w:ascii="Century Gothic" w:eastAsia="Calibri" w:hAnsi="Century Gothic" w:cs="Arial"/>
          <w:color w:val="000000"/>
          <w:lang w:val="es-ES" w:eastAsia="en-US"/>
        </w:rPr>
        <w:t xml:space="preserve">Desde el 2005, Cervecería Nacional es parte de </w:t>
      </w:r>
      <w:hyperlink r:id="rId10" w:tooltip="SABMiller" w:history="1">
        <w:r w:rsidRPr="003E4E2D">
          <w:rPr>
            <w:rFonts w:ascii="Century Gothic" w:eastAsia="Calibri" w:hAnsi="Century Gothic" w:cs="Arial"/>
            <w:color w:val="000000"/>
            <w:lang w:val="es-ES" w:eastAsia="en-US"/>
          </w:rPr>
          <w:t>SABMiller</w:t>
        </w:r>
      </w:hyperlink>
      <w:r w:rsidRPr="003E4E2D">
        <w:rPr>
          <w:rFonts w:ascii="Century Gothic" w:eastAsia="Calibri" w:hAnsi="Century Gothic" w:cs="Arial"/>
          <w:color w:val="000000"/>
          <w:lang w:val="es-ES" w:eastAsia="en-US"/>
        </w:rPr>
        <w:t xml:space="preserve"> plc, uno de los mayores grupos cerveceros del mundo, adoptando procesos de </w:t>
      </w:r>
      <w:r w:rsidRPr="003E4E2D">
        <w:rPr>
          <w:rFonts w:ascii="Century Gothic" w:eastAsia="Calibri" w:hAnsi="Century Gothic" w:cs="Arial"/>
          <w:color w:val="000000"/>
          <w:lang w:val="es-ES" w:eastAsia="en-US"/>
        </w:rPr>
        <w:lastRenderedPageBreak/>
        <w:t>Manufactura de Clase Mundial que han consolidado su liderazgo en la industria de bebidas. Sus plantas Cumbayá (</w:t>
      </w:r>
      <w:hyperlink r:id="rId11" w:tooltip="Quito" w:history="1">
        <w:r w:rsidRPr="003E4E2D">
          <w:rPr>
            <w:rFonts w:ascii="Century Gothic" w:eastAsia="Calibri" w:hAnsi="Century Gothic" w:cs="Arial"/>
            <w:color w:val="000000"/>
            <w:lang w:val="es-ES" w:eastAsia="en-US"/>
          </w:rPr>
          <w:t>Quito</w:t>
        </w:r>
      </w:hyperlink>
      <w:r w:rsidRPr="003E4E2D">
        <w:rPr>
          <w:rFonts w:ascii="Century Gothic" w:eastAsia="Calibri" w:hAnsi="Century Gothic" w:cs="Arial"/>
          <w:color w:val="000000"/>
          <w:lang w:val="es-ES" w:eastAsia="en-US"/>
        </w:rPr>
        <w:t>) y Pascuales (</w:t>
      </w:r>
      <w:hyperlink r:id="rId12" w:tooltip="Guayaquil" w:history="1">
        <w:r w:rsidRPr="003E4E2D">
          <w:rPr>
            <w:rFonts w:ascii="Century Gothic" w:eastAsia="Calibri" w:hAnsi="Century Gothic" w:cs="Arial"/>
            <w:color w:val="000000"/>
            <w:lang w:val="es-ES" w:eastAsia="en-US"/>
          </w:rPr>
          <w:t>Guayaquil</w:t>
        </w:r>
      </w:hyperlink>
      <w:r w:rsidRPr="003E4E2D">
        <w:rPr>
          <w:rFonts w:ascii="Century Gothic" w:eastAsia="Calibri" w:hAnsi="Century Gothic" w:cs="Arial"/>
          <w:color w:val="000000"/>
          <w:lang w:val="es-ES" w:eastAsia="en-US"/>
        </w:rPr>
        <w:t xml:space="preserve">), que iniciaron sus operaciones en 1974 y 1985. </w:t>
      </w:r>
    </w:p>
    <w:p w:rsidR="003E4E2D" w:rsidRPr="003E4E2D" w:rsidRDefault="003E4E2D" w:rsidP="00CC4660">
      <w:pPr>
        <w:pStyle w:val="NormalWeb"/>
        <w:spacing w:line="360" w:lineRule="auto"/>
        <w:jc w:val="both"/>
        <w:rPr>
          <w:rFonts w:ascii="Century Gothic" w:eastAsia="Calibri" w:hAnsi="Century Gothic" w:cs="Arial"/>
          <w:color w:val="000000"/>
          <w:lang w:val="es-ES" w:eastAsia="en-US"/>
        </w:rPr>
      </w:pPr>
      <w:r w:rsidRPr="003E4E2D">
        <w:rPr>
          <w:rFonts w:ascii="Century Gothic" w:eastAsia="Calibri" w:hAnsi="Century Gothic" w:cs="Arial"/>
          <w:color w:val="000000"/>
          <w:lang w:val="es-ES" w:eastAsia="en-US"/>
        </w:rPr>
        <w:t xml:space="preserve">Su portafolio de marcas está conformado por las cervezas Pilsener, Pilsener Light, Pilsener Cero, Club Premium, Club Premium Roja, Club Premium Negra, Miller Genuine Draft y Dorada, así como por sus refrescos Pony Malta y Agua Manantial. </w:t>
      </w:r>
    </w:p>
    <w:p w:rsidR="004B76EB" w:rsidRDefault="00092EE9" w:rsidP="00CC4660">
      <w:pPr>
        <w:pStyle w:val="Sinespaciado"/>
        <w:spacing w:line="36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 xml:space="preserve">El día </w:t>
      </w:r>
      <w:r w:rsidR="003E4E2D">
        <w:rPr>
          <w:rFonts w:ascii="Century Gothic" w:hAnsi="Century Gothic" w:cs="Arial"/>
          <w:color w:val="000000"/>
          <w:sz w:val="24"/>
          <w:szCs w:val="24"/>
          <w:lang w:val="es-ES"/>
        </w:rPr>
        <w:t xml:space="preserve">20 </w:t>
      </w:r>
      <w:r w:rsidRPr="007F0A22">
        <w:rPr>
          <w:rFonts w:ascii="Century Gothic" w:hAnsi="Century Gothic" w:cs="Arial"/>
          <w:color w:val="000000"/>
          <w:sz w:val="24"/>
          <w:szCs w:val="24"/>
          <w:lang w:val="es-ES"/>
        </w:rPr>
        <w:t xml:space="preserve">del mes </w:t>
      </w:r>
      <w:r>
        <w:rPr>
          <w:rFonts w:ascii="Century Gothic" w:hAnsi="Century Gothic" w:cs="Arial"/>
          <w:color w:val="000000"/>
          <w:sz w:val="24"/>
          <w:szCs w:val="24"/>
          <w:lang w:val="es-ES"/>
        </w:rPr>
        <w:t>Julio</w:t>
      </w:r>
      <w:r w:rsidRPr="007F0A22">
        <w:rPr>
          <w:rFonts w:ascii="Century Gothic" w:hAnsi="Century Gothic" w:cs="Arial"/>
          <w:color w:val="000000"/>
          <w:sz w:val="24"/>
          <w:szCs w:val="24"/>
          <w:lang w:val="es-ES"/>
        </w:rPr>
        <w:t xml:space="preserve"> </w:t>
      </w:r>
      <w:r>
        <w:rPr>
          <w:rFonts w:ascii="Century Gothic" w:hAnsi="Century Gothic" w:cs="Arial"/>
          <w:color w:val="000000"/>
          <w:sz w:val="24"/>
          <w:szCs w:val="24"/>
          <w:lang w:val="es-ES"/>
        </w:rPr>
        <w:t>se mantuvo</w:t>
      </w:r>
      <w:r w:rsidR="003E4E2D">
        <w:rPr>
          <w:rFonts w:ascii="Century Gothic" w:hAnsi="Century Gothic" w:cs="Arial"/>
          <w:color w:val="000000"/>
          <w:sz w:val="24"/>
          <w:szCs w:val="24"/>
          <w:lang w:val="es-ES"/>
        </w:rPr>
        <w:t xml:space="preserve"> una conversación vía telefónica </w:t>
      </w:r>
      <w:r>
        <w:rPr>
          <w:rFonts w:ascii="Century Gothic" w:hAnsi="Century Gothic" w:cs="Arial"/>
          <w:color w:val="000000"/>
          <w:sz w:val="24"/>
          <w:szCs w:val="24"/>
          <w:lang w:val="es-ES"/>
        </w:rPr>
        <w:t xml:space="preserve">con </w:t>
      </w:r>
      <w:r w:rsidR="003E4E2D">
        <w:rPr>
          <w:rFonts w:ascii="Century Gothic" w:hAnsi="Century Gothic" w:cs="Arial"/>
          <w:color w:val="000000"/>
          <w:sz w:val="24"/>
          <w:szCs w:val="24"/>
          <w:lang w:val="es-ES"/>
        </w:rPr>
        <w:t>el Dpto. de Liquidaciones</w:t>
      </w:r>
      <w:r>
        <w:rPr>
          <w:rFonts w:ascii="Century Gothic" w:hAnsi="Century Gothic" w:cs="Arial"/>
          <w:color w:val="000000"/>
          <w:sz w:val="24"/>
          <w:szCs w:val="24"/>
          <w:lang w:val="es-ES"/>
        </w:rPr>
        <w:t xml:space="preserve">, </w:t>
      </w:r>
      <w:r w:rsidR="005C15AD" w:rsidRPr="00C67AE1">
        <w:rPr>
          <w:rFonts w:ascii="Century Gothic" w:hAnsi="Century Gothic" w:cs="Arial"/>
          <w:color w:val="000000"/>
          <w:sz w:val="24"/>
          <w:szCs w:val="24"/>
          <w:lang w:val="es-ES"/>
        </w:rPr>
        <w:t xml:space="preserve">quien nos ayudó </w:t>
      </w:r>
      <w:r>
        <w:rPr>
          <w:rFonts w:ascii="Century Gothic" w:hAnsi="Century Gothic" w:cs="Arial"/>
          <w:color w:val="000000"/>
          <w:sz w:val="24"/>
          <w:szCs w:val="24"/>
          <w:lang w:val="es-ES"/>
        </w:rPr>
        <w:t xml:space="preserve">indicándonos las necesidades que actualmente mantienen con </w:t>
      </w:r>
      <w:r w:rsidR="003E4E2D">
        <w:rPr>
          <w:rFonts w:ascii="Century Gothic" w:hAnsi="Century Gothic" w:cs="Arial"/>
          <w:color w:val="000000"/>
          <w:sz w:val="24"/>
          <w:szCs w:val="24"/>
          <w:lang w:val="es-ES"/>
        </w:rPr>
        <w:t>el cambio de su actual proveedor Central File</w:t>
      </w:r>
      <w:r w:rsidR="00244E20">
        <w:rPr>
          <w:rFonts w:ascii="Century Gothic" w:hAnsi="Century Gothic" w:cs="Arial"/>
          <w:color w:val="000000"/>
          <w:sz w:val="24"/>
          <w:szCs w:val="24"/>
          <w:lang w:val="es-ES"/>
        </w:rPr>
        <w:t>.</w:t>
      </w:r>
      <w:r w:rsidR="00244E20" w:rsidRPr="007F0A22">
        <w:rPr>
          <w:rFonts w:ascii="Century Gothic" w:hAnsi="Century Gothic" w:cs="Arial"/>
          <w:color w:val="000000"/>
          <w:sz w:val="24"/>
          <w:szCs w:val="24"/>
          <w:lang w:val="es-ES"/>
        </w:rPr>
        <w:t xml:space="preserve"> </w:t>
      </w:r>
    </w:p>
    <w:p w:rsidR="004B76EB" w:rsidRDefault="004B76EB" w:rsidP="00CC4660">
      <w:pPr>
        <w:pStyle w:val="Sinespaciado"/>
        <w:spacing w:line="360" w:lineRule="auto"/>
        <w:jc w:val="both"/>
        <w:rPr>
          <w:rFonts w:ascii="Century Gothic" w:hAnsi="Century Gothic" w:cs="Arial"/>
          <w:color w:val="000000"/>
          <w:sz w:val="24"/>
          <w:szCs w:val="24"/>
          <w:lang w:val="es-ES"/>
        </w:rPr>
      </w:pPr>
      <w:r>
        <w:rPr>
          <w:rFonts w:ascii="Century Gothic" w:hAnsi="Century Gothic" w:cs="Arial"/>
          <w:color w:val="000000"/>
          <w:sz w:val="24"/>
          <w:szCs w:val="24"/>
          <w:lang w:val="es-ES"/>
        </w:rPr>
        <w:t xml:space="preserve">Cervecería Nacional tiene sus propias bodegas en el Km 16.5 vía a Daule por lo que realizan la siguiente solicitud para poder mantener su documentación ordenada: </w:t>
      </w:r>
    </w:p>
    <w:p w:rsidR="003E4E2D" w:rsidRDefault="00244E20" w:rsidP="00CC4660">
      <w:pPr>
        <w:pStyle w:val="Sinespaciado"/>
        <w:spacing w:line="360" w:lineRule="auto"/>
        <w:jc w:val="both"/>
        <w:rPr>
          <w:rFonts w:ascii="Century Gothic" w:hAnsi="Century Gothic" w:cs="Arial"/>
          <w:color w:val="000000"/>
          <w:sz w:val="24"/>
          <w:szCs w:val="24"/>
          <w:lang w:val="es-ES"/>
        </w:rPr>
      </w:pPr>
      <w:r w:rsidRPr="007F0A22">
        <w:rPr>
          <w:rFonts w:ascii="Century Gothic" w:hAnsi="Century Gothic" w:cs="Arial"/>
          <w:color w:val="000000"/>
          <w:sz w:val="24"/>
          <w:szCs w:val="24"/>
          <w:lang w:val="es-ES"/>
        </w:rPr>
        <w:t>Requieren</w:t>
      </w:r>
      <w:r w:rsidR="00092EE9" w:rsidRPr="007F0A22">
        <w:rPr>
          <w:rFonts w:ascii="Century Gothic" w:hAnsi="Century Gothic" w:cs="Arial"/>
          <w:color w:val="000000"/>
          <w:sz w:val="24"/>
          <w:szCs w:val="24"/>
          <w:lang w:val="es-ES"/>
        </w:rPr>
        <w:t xml:space="preserve"> </w:t>
      </w:r>
      <w:r w:rsidR="00092EE9">
        <w:rPr>
          <w:rFonts w:ascii="Century Gothic" w:hAnsi="Century Gothic" w:cs="Arial"/>
          <w:color w:val="000000"/>
          <w:lang w:val="es-ES"/>
        </w:rPr>
        <w:t xml:space="preserve">la </w:t>
      </w:r>
      <w:r w:rsidR="00092EE9" w:rsidRPr="0053181C">
        <w:rPr>
          <w:rFonts w:ascii="Century Gothic" w:hAnsi="Century Gothic" w:cs="Arial"/>
          <w:color w:val="000000"/>
          <w:sz w:val="24"/>
          <w:szCs w:val="24"/>
          <w:lang w:val="es-ES"/>
        </w:rPr>
        <w:t xml:space="preserve">administración física por file e </w:t>
      </w:r>
      <w:r w:rsidR="00092EE9" w:rsidRPr="007F0A22">
        <w:rPr>
          <w:rFonts w:ascii="Century Gothic" w:hAnsi="Century Gothic" w:cs="Arial"/>
          <w:color w:val="000000"/>
          <w:sz w:val="24"/>
          <w:szCs w:val="24"/>
          <w:lang w:val="es-ES"/>
        </w:rPr>
        <w:t xml:space="preserve">ir digitalizando de a poco la documentación que más usan. </w:t>
      </w:r>
    </w:p>
    <w:p w:rsidR="004B76EB" w:rsidRDefault="003E4E2D" w:rsidP="00CC4660">
      <w:pPr>
        <w:pStyle w:val="Sinespaciado"/>
        <w:spacing w:line="360" w:lineRule="auto"/>
        <w:jc w:val="both"/>
        <w:rPr>
          <w:rFonts w:ascii="Century Gothic" w:hAnsi="Century Gothic" w:cs="Arial"/>
          <w:color w:val="000000"/>
          <w:lang w:val="es-ES"/>
        </w:rPr>
      </w:pPr>
      <w:r>
        <w:rPr>
          <w:rFonts w:ascii="Century Gothic" w:hAnsi="Century Gothic" w:cs="Arial"/>
          <w:color w:val="000000"/>
          <w:lang w:val="es-ES"/>
        </w:rPr>
        <w:t xml:space="preserve">Actualmente generan de </w:t>
      </w:r>
      <w:r w:rsidR="004B76EB">
        <w:rPr>
          <w:rFonts w:ascii="Century Gothic" w:hAnsi="Century Gothic" w:cs="Arial"/>
          <w:color w:val="000000"/>
          <w:lang w:val="es-ES"/>
        </w:rPr>
        <w:t>10</w:t>
      </w:r>
      <w:r>
        <w:rPr>
          <w:rFonts w:ascii="Century Gothic" w:hAnsi="Century Gothic" w:cs="Arial"/>
          <w:color w:val="000000"/>
          <w:lang w:val="es-ES"/>
        </w:rPr>
        <w:t xml:space="preserve"> a 12 cartones semanales de sus liquid</w:t>
      </w:r>
      <w:r w:rsidR="004B76EB">
        <w:rPr>
          <w:rFonts w:ascii="Century Gothic" w:hAnsi="Century Gothic" w:cs="Arial"/>
          <w:color w:val="000000"/>
          <w:lang w:val="es-ES"/>
        </w:rPr>
        <w:t xml:space="preserve">aciones diarias. Dentro </w:t>
      </w:r>
      <w:r w:rsidR="0078022D">
        <w:rPr>
          <w:rFonts w:ascii="Century Gothic" w:hAnsi="Century Gothic" w:cs="Arial"/>
          <w:color w:val="000000"/>
          <w:lang w:val="es-ES"/>
        </w:rPr>
        <w:t>de</w:t>
      </w:r>
      <w:r w:rsidR="004B76EB">
        <w:rPr>
          <w:rFonts w:ascii="Century Gothic" w:hAnsi="Century Gothic" w:cs="Arial"/>
          <w:color w:val="000000"/>
          <w:lang w:val="es-ES"/>
        </w:rPr>
        <w:t xml:space="preserve"> su solicitud de necesidades está en tener un Operario In House 1 vez por semana para que se realice el ordenamiento dentro de sus bodegas. </w:t>
      </w:r>
    </w:p>
    <w:p w:rsidR="00092EE9" w:rsidRPr="00C67AE1" w:rsidRDefault="00092EE9" w:rsidP="00CC4660">
      <w:pPr>
        <w:pStyle w:val="Sinespaciado"/>
        <w:spacing w:line="360" w:lineRule="auto"/>
        <w:jc w:val="both"/>
        <w:rPr>
          <w:rFonts w:ascii="Century Gothic" w:hAnsi="Century Gothic" w:cs="Arial"/>
          <w:color w:val="000000"/>
          <w:sz w:val="24"/>
          <w:szCs w:val="24"/>
          <w:lang w:val="es-ES"/>
        </w:rPr>
      </w:pPr>
    </w:p>
    <w:p w:rsidR="00244E20" w:rsidRDefault="004B76EB" w:rsidP="00CC4660">
      <w:p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H</w:t>
      </w:r>
      <w:r w:rsidR="00244E20" w:rsidRPr="007F0A22">
        <w:rPr>
          <w:rFonts w:ascii="Century Gothic" w:hAnsi="Century Gothic" w:cs="Arial"/>
          <w:color w:val="000000"/>
          <w:sz w:val="24"/>
          <w:szCs w:val="24"/>
          <w:lang w:val="es-ES_tradnl"/>
        </w:rPr>
        <w:t xml:space="preserve">emos concluido con los ejecutivos de </w:t>
      </w:r>
      <w:r>
        <w:rPr>
          <w:rFonts w:ascii="Century Gothic" w:hAnsi="Century Gothic" w:cs="Arial"/>
          <w:color w:val="000000"/>
          <w:sz w:val="24"/>
          <w:szCs w:val="24"/>
          <w:lang w:val="es-ES_tradnl"/>
        </w:rPr>
        <w:t xml:space="preserve">Cervecería Nacional </w:t>
      </w:r>
      <w:r w:rsidR="00244E20" w:rsidRPr="007F0A22">
        <w:rPr>
          <w:rFonts w:ascii="Century Gothic" w:hAnsi="Century Gothic" w:cs="Arial"/>
          <w:color w:val="000000"/>
          <w:sz w:val="24"/>
          <w:szCs w:val="24"/>
          <w:lang w:val="es-ES_tradnl"/>
        </w:rPr>
        <w:t>que es necesario realizar lo siguiente:</w:t>
      </w:r>
    </w:p>
    <w:p w:rsidR="00244E20" w:rsidRDefault="00244E20" w:rsidP="00CC4660">
      <w:pPr>
        <w:spacing w:after="0" w:line="360" w:lineRule="auto"/>
        <w:jc w:val="both"/>
        <w:rPr>
          <w:rFonts w:ascii="Century Gothic" w:hAnsi="Century Gothic" w:cs="Arial"/>
          <w:color w:val="000000"/>
          <w:sz w:val="24"/>
          <w:szCs w:val="24"/>
          <w:lang w:val="es-ES_tradnl"/>
        </w:rPr>
      </w:pPr>
    </w:p>
    <w:p w:rsidR="00244E20" w:rsidRPr="007F0A22" w:rsidRDefault="00244E20" w:rsidP="00CC4660">
      <w:pPr>
        <w:pStyle w:val="Prrafodelista"/>
        <w:numPr>
          <w:ilvl w:val="0"/>
          <w:numId w:val="5"/>
        </w:numPr>
        <w:spacing w:after="0" w:line="36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Ordenamiento, clasificación e inventario de la información física:</w:t>
      </w:r>
    </w:p>
    <w:p w:rsidR="00244E20" w:rsidRPr="007F0A22" w:rsidRDefault="00244E20" w:rsidP="00CC4660">
      <w:pPr>
        <w:pStyle w:val="Prrafodelista"/>
        <w:numPr>
          <w:ilvl w:val="1"/>
          <w:numId w:val="5"/>
        </w:num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Indexamiento </w:t>
      </w:r>
      <w:r w:rsidRPr="007F0A22">
        <w:rPr>
          <w:rFonts w:ascii="Century Gothic" w:hAnsi="Century Gothic" w:cs="Arial"/>
          <w:color w:val="000000"/>
          <w:sz w:val="24"/>
          <w:szCs w:val="24"/>
          <w:lang w:val="es-ES_tradnl"/>
        </w:rPr>
        <w:t>cajas de información</w:t>
      </w:r>
      <w:r>
        <w:rPr>
          <w:rFonts w:ascii="Century Gothic" w:hAnsi="Century Gothic" w:cs="Arial"/>
          <w:color w:val="000000"/>
          <w:sz w:val="24"/>
          <w:szCs w:val="24"/>
          <w:lang w:val="es-ES_tradnl"/>
        </w:rPr>
        <w:t xml:space="preserve"> </w:t>
      </w:r>
    </w:p>
    <w:p w:rsidR="00244E20" w:rsidRPr="007F0A22" w:rsidRDefault="00244E20" w:rsidP="00CC4660">
      <w:pPr>
        <w:pStyle w:val="Prrafodelista"/>
        <w:numPr>
          <w:ilvl w:val="1"/>
          <w:numId w:val="5"/>
        </w:numPr>
        <w:spacing w:after="0" w:line="36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Codificación de</w:t>
      </w:r>
      <w:r w:rsidR="0053181C">
        <w:rPr>
          <w:rFonts w:ascii="Century Gothic" w:hAnsi="Century Gothic" w:cs="Arial"/>
          <w:color w:val="000000"/>
          <w:sz w:val="24"/>
          <w:szCs w:val="24"/>
          <w:lang w:val="es-ES_tradnl"/>
        </w:rPr>
        <w:t xml:space="preserve"> </w:t>
      </w:r>
      <w:r w:rsidRPr="007F0A22">
        <w:rPr>
          <w:rFonts w:ascii="Century Gothic" w:hAnsi="Century Gothic" w:cs="Arial"/>
          <w:color w:val="000000"/>
          <w:sz w:val="24"/>
          <w:szCs w:val="24"/>
          <w:lang w:val="es-ES_tradnl"/>
        </w:rPr>
        <w:t>cajas de información</w:t>
      </w:r>
    </w:p>
    <w:p w:rsidR="00244E20" w:rsidRDefault="00385DD8" w:rsidP="0053181C">
      <w:pPr>
        <w:pStyle w:val="Prrafodelista"/>
        <w:numPr>
          <w:ilvl w:val="1"/>
          <w:numId w:val="5"/>
        </w:num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lastRenderedPageBreak/>
        <w:t>Indexación de</w:t>
      </w:r>
      <w:r w:rsidR="0053181C">
        <w:rPr>
          <w:rFonts w:ascii="Century Gothic" w:hAnsi="Century Gothic" w:cs="Arial"/>
          <w:color w:val="000000"/>
          <w:sz w:val="24"/>
          <w:szCs w:val="24"/>
          <w:lang w:val="es-ES_tradnl"/>
        </w:rPr>
        <w:t xml:space="preserve"> </w:t>
      </w:r>
      <w:r w:rsidR="004B76EB" w:rsidRPr="007F0A22">
        <w:rPr>
          <w:rFonts w:ascii="Century Gothic" w:hAnsi="Century Gothic" w:cs="Arial"/>
          <w:color w:val="000000"/>
          <w:sz w:val="24"/>
          <w:szCs w:val="24"/>
          <w:lang w:val="es-ES_tradnl"/>
        </w:rPr>
        <w:t>files</w:t>
      </w:r>
      <w:r w:rsidR="00244E20" w:rsidRPr="007F0A22">
        <w:rPr>
          <w:rFonts w:ascii="Century Gothic" w:hAnsi="Century Gothic" w:cs="Arial"/>
          <w:color w:val="000000"/>
          <w:sz w:val="24"/>
          <w:szCs w:val="24"/>
          <w:lang w:val="es-ES_tradnl"/>
        </w:rPr>
        <w:t xml:space="preserve"> adicionales</w:t>
      </w:r>
      <w:r w:rsidR="00545E3D">
        <w:rPr>
          <w:rFonts w:ascii="Century Gothic" w:hAnsi="Century Gothic" w:cs="Arial"/>
          <w:color w:val="000000"/>
          <w:sz w:val="24"/>
          <w:szCs w:val="24"/>
          <w:lang w:val="es-ES_tradnl"/>
        </w:rPr>
        <w:t xml:space="preserve"> </w:t>
      </w:r>
    </w:p>
    <w:p w:rsidR="0053181C" w:rsidRPr="0053181C" w:rsidRDefault="0053181C" w:rsidP="0053181C">
      <w:pPr>
        <w:pStyle w:val="Prrafodelista"/>
        <w:spacing w:after="0" w:line="360" w:lineRule="auto"/>
        <w:ind w:left="1440"/>
        <w:jc w:val="both"/>
        <w:rPr>
          <w:rFonts w:ascii="Century Gothic" w:hAnsi="Century Gothic" w:cs="Arial"/>
          <w:color w:val="000000"/>
          <w:sz w:val="24"/>
          <w:szCs w:val="24"/>
          <w:lang w:val="es-ES_tradnl"/>
        </w:rPr>
      </w:pPr>
    </w:p>
    <w:p w:rsidR="00244E20" w:rsidRPr="007F0A22" w:rsidRDefault="00591AEF" w:rsidP="00CC4660">
      <w:pPr>
        <w:pStyle w:val="Prrafodelista"/>
        <w:numPr>
          <w:ilvl w:val="0"/>
          <w:numId w:val="6"/>
        </w:num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Los documentos por custodiar</w:t>
      </w:r>
      <w:r w:rsidR="00545E3D">
        <w:rPr>
          <w:rFonts w:ascii="Century Gothic" w:hAnsi="Century Gothic" w:cs="Arial"/>
          <w:color w:val="000000"/>
          <w:sz w:val="24"/>
          <w:szCs w:val="24"/>
          <w:lang w:val="es-ES_tradnl"/>
        </w:rPr>
        <w:t xml:space="preserve"> serían los siguientes</w:t>
      </w:r>
      <w:r w:rsidR="00244E20" w:rsidRPr="007F0A22">
        <w:rPr>
          <w:rFonts w:ascii="Century Gothic" w:hAnsi="Century Gothic" w:cs="Arial"/>
          <w:color w:val="000000"/>
          <w:sz w:val="24"/>
          <w:szCs w:val="24"/>
          <w:lang w:val="es-ES_tradnl"/>
        </w:rPr>
        <w:t xml:space="preserve">: </w:t>
      </w:r>
    </w:p>
    <w:p w:rsidR="00545E3D" w:rsidRPr="00C67AE1" w:rsidRDefault="00545E3D" w:rsidP="00CC4660">
      <w:pPr>
        <w:pStyle w:val="Default"/>
        <w:numPr>
          <w:ilvl w:val="0"/>
          <w:numId w:val="10"/>
        </w:numPr>
        <w:spacing w:line="360" w:lineRule="auto"/>
        <w:rPr>
          <w:rFonts w:ascii="Century Gothic" w:hAnsi="Century Gothic" w:cs="Arial"/>
        </w:rPr>
      </w:pPr>
      <w:r w:rsidRPr="00C67AE1">
        <w:rPr>
          <w:rFonts w:ascii="Century Gothic" w:hAnsi="Century Gothic" w:cs="Arial"/>
        </w:rPr>
        <w:t>Facturas</w:t>
      </w:r>
    </w:p>
    <w:p w:rsidR="00545E3D" w:rsidRPr="00C67AE1" w:rsidRDefault="00545E3D" w:rsidP="00CC4660">
      <w:pPr>
        <w:pStyle w:val="Default"/>
        <w:numPr>
          <w:ilvl w:val="0"/>
          <w:numId w:val="10"/>
        </w:numPr>
        <w:spacing w:line="360" w:lineRule="auto"/>
        <w:rPr>
          <w:rFonts w:ascii="Century Gothic" w:hAnsi="Century Gothic" w:cs="Arial"/>
        </w:rPr>
      </w:pPr>
      <w:r w:rsidRPr="00C67AE1">
        <w:rPr>
          <w:rFonts w:ascii="Century Gothic" w:hAnsi="Century Gothic" w:cs="Arial"/>
        </w:rPr>
        <w:t>Órdenes de Compra</w:t>
      </w:r>
    </w:p>
    <w:p w:rsidR="00545E3D" w:rsidRPr="00C67AE1" w:rsidRDefault="00545E3D" w:rsidP="00CC4660">
      <w:pPr>
        <w:pStyle w:val="Default"/>
        <w:numPr>
          <w:ilvl w:val="0"/>
          <w:numId w:val="10"/>
        </w:numPr>
        <w:spacing w:line="360" w:lineRule="auto"/>
        <w:rPr>
          <w:rFonts w:ascii="Century Gothic" w:hAnsi="Century Gothic" w:cs="Arial"/>
        </w:rPr>
      </w:pPr>
      <w:r w:rsidRPr="00C67AE1">
        <w:rPr>
          <w:rFonts w:ascii="Century Gothic" w:hAnsi="Century Gothic" w:cs="Arial"/>
        </w:rPr>
        <w:t>Solicitud de Crédito.</w:t>
      </w:r>
    </w:p>
    <w:p w:rsidR="00545E3D" w:rsidRPr="00C67AE1" w:rsidRDefault="00545E3D" w:rsidP="00CC4660">
      <w:pPr>
        <w:pStyle w:val="Default"/>
        <w:numPr>
          <w:ilvl w:val="0"/>
          <w:numId w:val="10"/>
        </w:numPr>
        <w:spacing w:line="360" w:lineRule="auto"/>
        <w:rPr>
          <w:rFonts w:ascii="Century Gothic" w:hAnsi="Century Gothic" w:cs="Arial"/>
        </w:rPr>
      </w:pPr>
      <w:r w:rsidRPr="00C67AE1">
        <w:rPr>
          <w:rFonts w:ascii="Century Gothic" w:hAnsi="Century Gothic" w:cs="Arial"/>
        </w:rPr>
        <w:t xml:space="preserve">Comprobante de Egreso </w:t>
      </w:r>
    </w:p>
    <w:p w:rsidR="00545E3D" w:rsidRPr="00C67AE1" w:rsidRDefault="00545E3D" w:rsidP="00CC4660">
      <w:pPr>
        <w:pStyle w:val="Default"/>
        <w:numPr>
          <w:ilvl w:val="0"/>
          <w:numId w:val="10"/>
        </w:numPr>
        <w:spacing w:line="360" w:lineRule="auto"/>
        <w:rPr>
          <w:rFonts w:ascii="Century Gothic" w:hAnsi="Century Gothic" w:cs="Arial"/>
        </w:rPr>
      </w:pPr>
      <w:r w:rsidRPr="00C67AE1">
        <w:rPr>
          <w:rFonts w:ascii="Century Gothic" w:hAnsi="Century Gothic" w:cs="Arial"/>
        </w:rPr>
        <w:t>Guías de remisión</w:t>
      </w:r>
    </w:p>
    <w:p w:rsidR="00545E3D" w:rsidRPr="00C67AE1" w:rsidRDefault="00545E3D" w:rsidP="00CC4660">
      <w:pPr>
        <w:pStyle w:val="Default"/>
        <w:numPr>
          <w:ilvl w:val="0"/>
          <w:numId w:val="10"/>
        </w:numPr>
        <w:spacing w:line="360" w:lineRule="auto"/>
        <w:rPr>
          <w:rFonts w:ascii="Century Gothic" w:hAnsi="Century Gothic" w:cs="Arial"/>
        </w:rPr>
      </w:pPr>
      <w:r w:rsidRPr="00C67AE1">
        <w:rPr>
          <w:rFonts w:ascii="Century Gothic" w:hAnsi="Century Gothic" w:cs="Arial"/>
        </w:rPr>
        <w:t>Nota de crédito</w:t>
      </w:r>
    </w:p>
    <w:p w:rsidR="00545E3D" w:rsidRPr="00C67AE1" w:rsidRDefault="00545E3D" w:rsidP="00CC4660">
      <w:pPr>
        <w:pStyle w:val="Default"/>
        <w:numPr>
          <w:ilvl w:val="0"/>
          <w:numId w:val="10"/>
        </w:numPr>
        <w:spacing w:line="360" w:lineRule="auto"/>
        <w:rPr>
          <w:rFonts w:ascii="Century Gothic" w:hAnsi="Century Gothic" w:cs="Arial"/>
        </w:rPr>
      </w:pPr>
      <w:r w:rsidRPr="00C67AE1">
        <w:rPr>
          <w:rFonts w:ascii="Century Gothic" w:hAnsi="Century Gothic" w:cs="Arial"/>
        </w:rPr>
        <w:t>Nota de debito</w:t>
      </w:r>
    </w:p>
    <w:p w:rsidR="00244E20" w:rsidRPr="00D57F44" w:rsidRDefault="00545E3D" w:rsidP="00CC4660">
      <w:pPr>
        <w:pStyle w:val="Prrafodelista"/>
        <w:numPr>
          <w:ilvl w:val="0"/>
          <w:numId w:val="10"/>
        </w:numPr>
        <w:spacing w:after="0" w:line="360" w:lineRule="auto"/>
        <w:jc w:val="both"/>
        <w:rPr>
          <w:rFonts w:ascii="Century Gothic" w:hAnsi="Century Gothic" w:cs="Arial"/>
          <w:color w:val="000000"/>
          <w:sz w:val="24"/>
          <w:szCs w:val="24"/>
          <w:lang w:val="es-ES_tradnl"/>
        </w:rPr>
      </w:pPr>
      <w:r w:rsidRPr="00C67AE1">
        <w:rPr>
          <w:rFonts w:ascii="Century Gothic" w:hAnsi="Century Gothic" w:cs="Arial"/>
          <w:sz w:val="24"/>
          <w:szCs w:val="24"/>
        </w:rPr>
        <w:t xml:space="preserve">Liquidación de </w:t>
      </w:r>
      <w:r>
        <w:rPr>
          <w:rFonts w:ascii="Century Gothic" w:hAnsi="Century Gothic" w:cs="Arial"/>
          <w:sz w:val="24"/>
          <w:szCs w:val="24"/>
        </w:rPr>
        <w:t>Compra</w:t>
      </w:r>
    </w:p>
    <w:p w:rsidR="00D57F44" w:rsidRPr="007F0A22" w:rsidRDefault="00D57F44" w:rsidP="00CC4660">
      <w:pPr>
        <w:pStyle w:val="Prrafodelista"/>
        <w:numPr>
          <w:ilvl w:val="0"/>
          <w:numId w:val="10"/>
        </w:num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Entre otros. </w:t>
      </w:r>
    </w:p>
    <w:p w:rsidR="005C15AD" w:rsidRPr="00244E20" w:rsidRDefault="005C15AD" w:rsidP="005C15AD">
      <w:pPr>
        <w:pStyle w:val="Sinespaciado"/>
        <w:jc w:val="both"/>
        <w:rPr>
          <w:rFonts w:ascii="Century Gothic" w:hAnsi="Century Gothic" w:cs="Arial"/>
          <w:color w:val="000000"/>
          <w:sz w:val="24"/>
          <w:szCs w:val="24"/>
          <w:lang w:val="es-ES_tradnl"/>
        </w:rPr>
      </w:pPr>
    </w:p>
    <w:p w:rsidR="00545E3D" w:rsidRPr="005F5DB7" w:rsidRDefault="00545E3D" w:rsidP="00545E3D">
      <w:pPr>
        <w:pStyle w:val="Sinespaciado"/>
        <w:jc w:val="both"/>
        <w:rPr>
          <w:rFonts w:ascii="Century Gothic" w:hAnsi="Century Gothic" w:cstheme="minorHAnsi"/>
          <w:b/>
          <w:sz w:val="24"/>
          <w:szCs w:val="24"/>
          <w:lang w:val="es-MX"/>
        </w:rPr>
      </w:pPr>
      <w:r w:rsidRPr="005F5DB7">
        <w:rPr>
          <w:rFonts w:ascii="Century Gothic" w:hAnsi="Century Gothic" w:cstheme="minorHAnsi"/>
          <w:b/>
          <w:sz w:val="24"/>
          <w:szCs w:val="24"/>
          <w:lang w:val="es-MX"/>
        </w:rPr>
        <w:t>Propuesta de Solución</w:t>
      </w:r>
    </w:p>
    <w:p w:rsidR="00545E3D" w:rsidRPr="007F0A22" w:rsidRDefault="00545E3D" w:rsidP="00545E3D">
      <w:pPr>
        <w:pStyle w:val="Sinespaciado"/>
        <w:jc w:val="both"/>
        <w:rPr>
          <w:rFonts w:ascii="Century Gothic" w:hAnsi="Century Gothic" w:cstheme="minorHAnsi"/>
          <w:b/>
          <w:sz w:val="24"/>
          <w:szCs w:val="24"/>
          <w:lang w:val="es-MX"/>
        </w:rPr>
      </w:pPr>
    </w:p>
    <w:p w:rsidR="00545E3D" w:rsidRPr="007F0A22" w:rsidRDefault="00545E3D" w:rsidP="00CC4660">
      <w:pPr>
        <w:pStyle w:val="Sinespaciado"/>
        <w:spacing w:line="360"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 xml:space="preserve">La solución propuesta </w:t>
      </w:r>
      <w:r w:rsidR="004B76EB">
        <w:rPr>
          <w:rFonts w:ascii="Century Gothic" w:hAnsi="Century Gothic" w:cstheme="minorHAnsi"/>
          <w:sz w:val="24"/>
          <w:szCs w:val="24"/>
          <w:lang w:val="es-MX"/>
        </w:rPr>
        <w:t>para Cervecería Nacional</w:t>
      </w:r>
      <w:r w:rsidRPr="007F0A22">
        <w:rPr>
          <w:rFonts w:ascii="Century Gothic" w:hAnsi="Century Gothic" w:cstheme="minorHAnsi"/>
          <w:sz w:val="24"/>
          <w:szCs w:val="24"/>
          <w:lang w:val="es-MX"/>
        </w:rPr>
        <w:t xml:space="preserve"> consiste en</w:t>
      </w:r>
      <w:r w:rsidR="00C7405E">
        <w:rPr>
          <w:rFonts w:ascii="Century Gothic" w:hAnsi="Century Gothic" w:cstheme="minorHAnsi"/>
          <w:sz w:val="24"/>
          <w:szCs w:val="24"/>
          <w:lang w:val="es-MX"/>
        </w:rPr>
        <w:t xml:space="preserve"> dotar a CN con </w:t>
      </w:r>
      <w:r w:rsidRPr="007F0A22">
        <w:rPr>
          <w:rFonts w:ascii="Century Gothic" w:hAnsi="Century Gothic" w:cstheme="minorHAnsi"/>
          <w:sz w:val="24"/>
          <w:szCs w:val="24"/>
          <w:lang w:val="es-MX"/>
        </w:rPr>
        <w:t>tecnología de punta para el manejo eficiente de la información otorgándoles un software de gestión de integral de información física que les permita lo siguiente:</w:t>
      </w:r>
    </w:p>
    <w:p w:rsidR="00545E3D" w:rsidRPr="007F0A22" w:rsidRDefault="00545E3D" w:rsidP="00CC4660">
      <w:pPr>
        <w:pStyle w:val="Sinespaciado"/>
        <w:spacing w:line="360" w:lineRule="auto"/>
        <w:jc w:val="both"/>
        <w:rPr>
          <w:rFonts w:ascii="Century Gothic" w:hAnsi="Century Gothic" w:cstheme="minorHAnsi"/>
          <w:sz w:val="24"/>
          <w:szCs w:val="24"/>
          <w:lang w:val="es-MX"/>
        </w:rPr>
      </w:pPr>
    </w:p>
    <w:p w:rsidR="00545E3D" w:rsidRPr="007F0A22" w:rsidRDefault="00545E3D" w:rsidP="00CC4660">
      <w:pPr>
        <w:pStyle w:val="Sinespaciado"/>
        <w:numPr>
          <w:ilvl w:val="0"/>
          <w:numId w:val="11"/>
        </w:numPr>
        <w:spacing w:line="360"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Manejo remoto de la información a través de nuestra plataforma</w:t>
      </w:r>
    </w:p>
    <w:p w:rsidR="00545E3D" w:rsidRPr="007F0A22" w:rsidRDefault="00545E3D" w:rsidP="00CC4660">
      <w:pPr>
        <w:pStyle w:val="Sinespaciado"/>
        <w:numPr>
          <w:ilvl w:val="0"/>
          <w:numId w:val="11"/>
        </w:numPr>
        <w:spacing w:line="360"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Bitácora de registro de manejo de la información</w:t>
      </w:r>
    </w:p>
    <w:p w:rsidR="00545E3D" w:rsidRPr="007F0A22" w:rsidRDefault="00545E3D" w:rsidP="00CC4660">
      <w:pPr>
        <w:pStyle w:val="Sinespaciado"/>
        <w:numPr>
          <w:ilvl w:val="0"/>
          <w:numId w:val="11"/>
        </w:numPr>
        <w:spacing w:line="360"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Integral el manejo físico, digital y de destrucción en una sola herramienta</w:t>
      </w:r>
    </w:p>
    <w:p w:rsidR="00545E3D" w:rsidRPr="007F0A22" w:rsidRDefault="00545E3D" w:rsidP="00CC4660">
      <w:pPr>
        <w:pStyle w:val="Sinespaciado"/>
        <w:spacing w:line="360" w:lineRule="auto"/>
        <w:jc w:val="both"/>
        <w:rPr>
          <w:rFonts w:ascii="Century Gothic" w:hAnsi="Century Gothic" w:cstheme="minorHAnsi"/>
          <w:sz w:val="24"/>
          <w:szCs w:val="24"/>
          <w:lang w:val="es-MX"/>
        </w:rPr>
      </w:pPr>
    </w:p>
    <w:p w:rsidR="00CC4660" w:rsidRPr="007F0A22" w:rsidRDefault="00545E3D" w:rsidP="00CC4660">
      <w:pPr>
        <w:pStyle w:val="Sinespaciado"/>
        <w:spacing w:line="360"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Para poder implementar esta solución se proponen los siguientes servicios:</w:t>
      </w:r>
    </w:p>
    <w:p w:rsidR="00545E3D" w:rsidRPr="007F0A22" w:rsidRDefault="00545E3D" w:rsidP="00CC4660">
      <w:pPr>
        <w:pStyle w:val="Sinespaciado"/>
        <w:spacing w:line="360" w:lineRule="auto"/>
        <w:jc w:val="both"/>
        <w:rPr>
          <w:rFonts w:ascii="Century Gothic" w:hAnsi="Century Gothic" w:cstheme="minorHAnsi"/>
          <w:b/>
          <w:sz w:val="24"/>
          <w:szCs w:val="24"/>
          <w:lang w:val="es-MX"/>
        </w:rPr>
      </w:pPr>
    </w:p>
    <w:p w:rsidR="00545E3D" w:rsidRPr="00CC4660" w:rsidRDefault="00545E3D" w:rsidP="00CC4660">
      <w:pPr>
        <w:pStyle w:val="Sinespaciado"/>
        <w:numPr>
          <w:ilvl w:val="0"/>
          <w:numId w:val="12"/>
        </w:numPr>
        <w:spacing w:line="360" w:lineRule="auto"/>
        <w:jc w:val="both"/>
        <w:rPr>
          <w:rFonts w:ascii="Century Gothic" w:hAnsi="Century Gothic" w:cstheme="minorHAnsi"/>
          <w:b/>
          <w:sz w:val="24"/>
          <w:szCs w:val="24"/>
        </w:rPr>
      </w:pPr>
      <w:r w:rsidRPr="00CC4660">
        <w:rPr>
          <w:rFonts w:ascii="Century Gothic" w:hAnsi="Century Gothic" w:cstheme="minorHAnsi"/>
          <w:b/>
          <w:sz w:val="24"/>
          <w:szCs w:val="24"/>
        </w:rPr>
        <w:lastRenderedPageBreak/>
        <w:t xml:space="preserve">Kit de almacenamiento: </w:t>
      </w:r>
    </w:p>
    <w:p w:rsidR="008102D6" w:rsidRPr="0053181C" w:rsidRDefault="00545E3D" w:rsidP="0053181C">
      <w:pPr>
        <w:pStyle w:val="Sinespaciado"/>
        <w:numPr>
          <w:ilvl w:val="1"/>
          <w:numId w:val="12"/>
        </w:numPr>
        <w:spacing w:line="360" w:lineRule="auto"/>
        <w:jc w:val="both"/>
        <w:rPr>
          <w:rFonts w:ascii="Century Gothic" w:hAnsi="Century Gothic" w:cstheme="minorHAnsi"/>
          <w:sz w:val="24"/>
          <w:szCs w:val="24"/>
        </w:rPr>
      </w:pPr>
      <w:r w:rsidRPr="007F0A22">
        <w:rPr>
          <w:rFonts w:ascii="Century Gothic" w:hAnsi="Century Gothic" w:cstheme="minorHAnsi"/>
          <w:sz w:val="24"/>
          <w:szCs w:val="24"/>
        </w:rPr>
        <w:t xml:space="preserve">DataSolutions propone el almacenamiento </w:t>
      </w:r>
      <w:r>
        <w:rPr>
          <w:rFonts w:ascii="Century Gothic" w:hAnsi="Century Gothic" w:cstheme="minorHAnsi"/>
          <w:sz w:val="24"/>
          <w:szCs w:val="24"/>
        </w:rPr>
        <w:t xml:space="preserve">de la información de </w:t>
      </w:r>
      <w:r w:rsidR="00C7405E">
        <w:rPr>
          <w:rFonts w:ascii="Century Gothic" w:hAnsi="Century Gothic" w:cstheme="minorHAnsi"/>
          <w:sz w:val="24"/>
          <w:szCs w:val="24"/>
          <w:lang w:val="es-MX"/>
        </w:rPr>
        <w:t>Cervecería Nacional</w:t>
      </w:r>
      <w:r w:rsidR="00AB227D">
        <w:rPr>
          <w:rFonts w:ascii="Century Gothic" w:hAnsi="Century Gothic" w:cstheme="minorHAnsi"/>
          <w:sz w:val="24"/>
          <w:szCs w:val="24"/>
        </w:rPr>
        <w:t xml:space="preserve"> </w:t>
      </w:r>
      <w:r w:rsidRPr="007F0A22">
        <w:rPr>
          <w:rFonts w:ascii="Century Gothic" w:hAnsi="Century Gothic" w:cstheme="minorHAnsi"/>
          <w:sz w:val="24"/>
          <w:szCs w:val="24"/>
        </w:rPr>
        <w:t>dentro de nuestros dispositivos de</w:t>
      </w:r>
    </w:p>
    <w:p w:rsidR="00CC4660" w:rsidRDefault="00545E3D" w:rsidP="008102D6">
      <w:pPr>
        <w:pStyle w:val="Sinespaciado"/>
        <w:spacing w:line="360" w:lineRule="auto"/>
        <w:ind w:left="1440"/>
        <w:jc w:val="both"/>
        <w:rPr>
          <w:rFonts w:ascii="Century Gothic" w:hAnsi="Century Gothic" w:cstheme="minorHAnsi"/>
          <w:sz w:val="24"/>
          <w:szCs w:val="24"/>
        </w:rPr>
      </w:pPr>
      <w:r w:rsidRPr="008102D6">
        <w:rPr>
          <w:rFonts w:ascii="Century Gothic" w:hAnsi="Century Gothic" w:cstheme="minorHAnsi"/>
          <w:sz w:val="24"/>
          <w:szCs w:val="24"/>
        </w:rPr>
        <w:t>almacenamiento de información. Estos dispositivos están hechos únicamente para el almacenamiento de información.</w:t>
      </w:r>
    </w:p>
    <w:p w:rsidR="008102D6" w:rsidRPr="008102D6" w:rsidRDefault="008102D6" w:rsidP="008102D6">
      <w:pPr>
        <w:pStyle w:val="Sinespaciado"/>
        <w:spacing w:line="360" w:lineRule="auto"/>
        <w:ind w:left="1440"/>
        <w:jc w:val="both"/>
        <w:rPr>
          <w:rFonts w:ascii="Century Gothic" w:hAnsi="Century Gothic" w:cstheme="minorHAnsi"/>
          <w:sz w:val="24"/>
          <w:szCs w:val="24"/>
        </w:rPr>
      </w:pPr>
    </w:p>
    <w:p w:rsidR="00545E3D" w:rsidRPr="00CC4660" w:rsidRDefault="00545E3D" w:rsidP="00CC4660">
      <w:pPr>
        <w:pStyle w:val="Sinespaciado"/>
        <w:numPr>
          <w:ilvl w:val="0"/>
          <w:numId w:val="12"/>
        </w:numPr>
        <w:spacing w:line="360" w:lineRule="auto"/>
        <w:jc w:val="both"/>
        <w:rPr>
          <w:rFonts w:ascii="Century Gothic" w:hAnsi="Century Gothic" w:cstheme="minorHAnsi"/>
          <w:b/>
          <w:sz w:val="24"/>
          <w:szCs w:val="24"/>
        </w:rPr>
      </w:pPr>
      <w:r w:rsidRPr="00CC4660">
        <w:rPr>
          <w:rFonts w:ascii="Century Gothic" w:hAnsi="Century Gothic" w:cstheme="minorHAnsi"/>
          <w:b/>
          <w:sz w:val="24"/>
          <w:szCs w:val="24"/>
        </w:rPr>
        <w:t>Ordenamiento e indexación</w:t>
      </w:r>
    </w:p>
    <w:p w:rsidR="00545E3D" w:rsidRPr="007F0A22" w:rsidRDefault="00545E3D" w:rsidP="00CC4660">
      <w:pPr>
        <w:pStyle w:val="Sinespaciado"/>
        <w:numPr>
          <w:ilvl w:val="1"/>
          <w:numId w:val="12"/>
        </w:numPr>
        <w:spacing w:line="360" w:lineRule="auto"/>
        <w:jc w:val="both"/>
        <w:rPr>
          <w:rFonts w:ascii="Century Gothic" w:hAnsi="Century Gothic" w:cstheme="minorHAnsi"/>
          <w:sz w:val="24"/>
          <w:szCs w:val="24"/>
        </w:rPr>
      </w:pPr>
      <w:r w:rsidRPr="00CC4660">
        <w:rPr>
          <w:rFonts w:ascii="Century Gothic" w:hAnsi="Century Gothic" w:cstheme="minorHAnsi"/>
          <w:b/>
          <w:sz w:val="24"/>
          <w:szCs w:val="24"/>
        </w:rPr>
        <w:t>Ordenamiento por caja</w:t>
      </w:r>
      <w:r w:rsidRPr="007F0A22">
        <w:rPr>
          <w:rFonts w:ascii="Century Gothic" w:hAnsi="Century Gothic" w:cstheme="minorHAnsi"/>
          <w:sz w:val="24"/>
          <w:szCs w:val="24"/>
        </w:rPr>
        <w:t xml:space="preserve">: Se coloca un detalle general de lo que contiene cada una de las cajas en el código de barras </w:t>
      </w:r>
      <w:r w:rsidR="00F206B3" w:rsidRPr="007F0A22">
        <w:rPr>
          <w:rFonts w:ascii="Century Gothic" w:hAnsi="Century Gothic" w:cstheme="minorHAnsi"/>
          <w:sz w:val="24"/>
          <w:szCs w:val="24"/>
        </w:rPr>
        <w:t>que la</w:t>
      </w:r>
      <w:r w:rsidRPr="007F0A22">
        <w:rPr>
          <w:rFonts w:ascii="Century Gothic" w:hAnsi="Century Gothic" w:cstheme="minorHAnsi"/>
          <w:sz w:val="24"/>
          <w:szCs w:val="24"/>
        </w:rPr>
        <w:t xml:space="preserve"> compañía asigna a cada una de sus unidades de almacenamiento.</w:t>
      </w:r>
    </w:p>
    <w:p w:rsidR="00385DD8" w:rsidRPr="00CC4660" w:rsidRDefault="00545E3D" w:rsidP="00CC4660">
      <w:pPr>
        <w:pStyle w:val="Sinespaciado"/>
        <w:numPr>
          <w:ilvl w:val="1"/>
          <w:numId w:val="12"/>
        </w:numPr>
        <w:spacing w:line="360" w:lineRule="auto"/>
        <w:jc w:val="both"/>
        <w:rPr>
          <w:rFonts w:ascii="Century Gothic" w:hAnsi="Century Gothic" w:cstheme="minorHAnsi"/>
          <w:sz w:val="24"/>
          <w:szCs w:val="24"/>
        </w:rPr>
      </w:pPr>
      <w:r w:rsidRPr="00CC4660">
        <w:rPr>
          <w:rFonts w:ascii="Century Gothic" w:hAnsi="Century Gothic" w:cstheme="minorHAnsi"/>
          <w:b/>
          <w:sz w:val="24"/>
          <w:szCs w:val="24"/>
        </w:rPr>
        <w:t>Ordenamiento por File:</w:t>
      </w:r>
      <w:r w:rsidRPr="007F0A22">
        <w:rPr>
          <w:rFonts w:ascii="Century Gothic" w:hAnsi="Century Gothic" w:cstheme="minorHAnsi"/>
          <w:sz w:val="24"/>
          <w:szCs w:val="24"/>
        </w:rPr>
        <w:t xml:space="preserve"> Se coloca un detalle general de lo que contiene cad</w:t>
      </w:r>
      <w:r>
        <w:rPr>
          <w:rFonts w:ascii="Century Gothic" w:hAnsi="Century Gothic" w:cstheme="minorHAnsi"/>
          <w:sz w:val="24"/>
          <w:szCs w:val="24"/>
        </w:rPr>
        <w:t>a uno de los files de</w:t>
      </w:r>
      <w:r w:rsidR="00C7405E" w:rsidRPr="00C7405E">
        <w:rPr>
          <w:rFonts w:ascii="Century Gothic" w:hAnsi="Century Gothic" w:cstheme="minorHAnsi"/>
          <w:sz w:val="24"/>
          <w:szCs w:val="24"/>
          <w:lang w:val="es-MX"/>
        </w:rPr>
        <w:t xml:space="preserve"> </w:t>
      </w:r>
      <w:r w:rsidR="00C7405E">
        <w:rPr>
          <w:rFonts w:ascii="Century Gothic" w:hAnsi="Century Gothic" w:cstheme="minorHAnsi"/>
          <w:sz w:val="24"/>
          <w:szCs w:val="24"/>
          <w:lang w:val="es-MX"/>
        </w:rPr>
        <w:t>Cervecería Nacional</w:t>
      </w:r>
      <w:r w:rsidRPr="007F0A22">
        <w:rPr>
          <w:rFonts w:ascii="Century Gothic" w:hAnsi="Century Gothic" w:cstheme="minorHAnsi"/>
          <w:sz w:val="24"/>
          <w:szCs w:val="24"/>
        </w:rPr>
        <w:t>. 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rsidR="00385DD8" w:rsidRPr="007F0A22" w:rsidRDefault="00385DD8" w:rsidP="00CC4660">
      <w:pPr>
        <w:pStyle w:val="Sinespaciado"/>
        <w:spacing w:line="360" w:lineRule="auto"/>
        <w:jc w:val="both"/>
        <w:rPr>
          <w:rFonts w:ascii="Century Gothic" w:hAnsi="Century Gothic" w:cstheme="minorHAnsi"/>
          <w:sz w:val="24"/>
          <w:szCs w:val="24"/>
        </w:rPr>
      </w:pPr>
    </w:p>
    <w:p w:rsidR="00545E3D" w:rsidRDefault="00545E3D" w:rsidP="00CC4660">
      <w:pPr>
        <w:pStyle w:val="Sinespaciado"/>
        <w:numPr>
          <w:ilvl w:val="0"/>
          <w:numId w:val="12"/>
        </w:numPr>
        <w:spacing w:line="360" w:lineRule="auto"/>
        <w:jc w:val="both"/>
        <w:rPr>
          <w:rFonts w:ascii="Century Gothic" w:hAnsi="Century Gothic" w:cstheme="minorHAnsi"/>
          <w:sz w:val="24"/>
          <w:szCs w:val="24"/>
        </w:rPr>
      </w:pPr>
      <w:r w:rsidRPr="00CC4660">
        <w:rPr>
          <w:rFonts w:ascii="Century Gothic" w:hAnsi="Century Gothic" w:cstheme="minorHAnsi"/>
          <w:b/>
          <w:sz w:val="24"/>
          <w:szCs w:val="24"/>
        </w:rPr>
        <w:t>Custodia de información:</w:t>
      </w:r>
      <w:r w:rsidRPr="007F0A22">
        <w:rPr>
          <w:rFonts w:ascii="Century Gothic" w:hAnsi="Century Gothic" w:cstheme="minorHAnsi"/>
          <w:sz w:val="24"/>
          <w:szCs w:val="24"/>
        </w:rPr>
        <w:t xml:space="preserve"> Se refiere a los valores que se cobran de alquiler de espacio en nuestros centros de acopio de información.  </w:t>
      </w:r>
    </w:p>
    <w:p w:rsidR="0053181C" w:rsidRDefault="0053181C" w:rsidP="0053181C">
      <w:pPr>
        <w:pStyle w:val="Sinespaciado"/>
        <w:spacing w:line="360" w:lineRule="auto"/>
        <w:jc w:val="both"/>
        <w:rPr>
          <w:rFonts w:ascii="Century Gothic" w:hAnsi="Century Gothic" w:cstheme="minorHAnsi"/>
          <w:sz w:val="24"/>
          <w:szCs w:val="24"/>
        </w:rPr>
      </w:pPr>
    </w:p>
    <w:p w:rsidR="0053181C" w:rsidRDefault="0053181C" w:rsidP="0053181C">
      <w:pPr>
        <w:pStyle w:val="Sinespaciado"/>
        <w:spacing w:line="360" w:lineRule="auto"/>
        <w:jc w:val="both"/>
        <w:rPr>
          <w:rFonts w:ascii="Century Gothic" w:hAnsi="Century Gothic" w:cstheme="minorHAnsi"/>
          <w:sz w:val="24"/>
          <w:szCs w:val="24"/>
        </w:rPr>
      </w:pPr>
    </w:p>
    <w:p w:rsidR="0053181C" w:rsidRDefault="0053181C" w:rsidP="0053181C">
      <w:pPr>
        <w:pStyle w:val="Sinespaciado"/>
        <w:spacing w:line="360" w:lineRule="auto"/>
        <w:jc w:val="both"/>
        <w:rPr>
          <w:rFonts w:ascii="Century Gothic" w:hAnsi="Century Gothic" w:cstheme="minorHAnsi"/>
          <w:sz w:val="24"/>
          <w:szCs w:val="24"/>
        </w:rPr>
      </w:pPr>
    </w:p>
    <w:p w:rsidR="00D75601" w:rsidRPr="00D75601" w:rsidRDefault="00D75601">
      <w:pPr>
        <w:rPr>
          <w:rFonts w:ascii="Century Gothic" w:hAnsi="Century Gothic" w:cs="Arial"/>
          <w:b/>
          <w:color w:val="000000"/>
          <w:sz w:val="24"/>
          <w:szCs w:val="24"/>
        </w:rPr>
      </w:pPr>
    </w:p>
    <w:p w:rsidR="00D75601" w:rsidRPr="00D75601" w:rsidRDefault="00D75601" w:rsidP="00D75601">
      <w:pPr>
        <w:spacing w:after="0" w:line="240" w:lineRule="auto"/>
        <w:rPr>
          <w:rFonts w:cs="Calibri"/>
          <w:b/>
        </w:rPr>
      </w:pPr>
    </w:p>
    <w:tbl>
      <w:tblPr>
        <w:tblW w:w="8700" w:type="dxa"/>
        <w:tblCellMar>
          <w:left w:w="0" w:type="dxa"/>
          <w:right w:w="0" w:type="dxa"/>
        </w:tblCellMar>
        <w:tblLook w:val="04A0" w:firstRow="1" w:lastRow="0" w:firstColumn="1" w:lastColumn="0" w:noHBand="0" w:noVBand="1"/>
      </w:tblPr>
      <w:tblGrid>
        <w:gridCol w:w="4979"/>
        <w:gridCol w:w="969"/>
        <w:gridCol w:w="1548"/>
        <w:gridCol w:w="1238"/>
      </w:tblGrid>
      <w:tr w:rsidR="00D75601" w:rsidRPr="00D75601" w:rsidTr="00D75601">
        <w:trPr>
          <w:trHeight w:val="300"/>
        </w:trPr>
        <w:tc>
          <w:tcPr>
            <w:tcW w:w="8700" w:type="dxa"/>
            <w:gridSpan w:val="4"/>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b/>
                <w:bCs/>
                <w:color w:val="000000"/>
                <w:lang w:eastAsia="es-EC"/>
              </w:rPr>
            </w:pPr>
            <w:r w:rsidRPr="00D75601">
              <w:rPr>
                <w:rFonts w:cs="Calibri"/>
                <w:b/>
                <w:bCs/>
                <w:color w:val="000000"/>
                <w:lang w:eastAsia="es-EC"/>
              </w:rPr>
              <w:t>Propuesta Económica Administración de Información Inversión Inicial</w:t>
            </w:r>
          </w:p>
        </w:tc>
      </w:tr>
      <w:tr w:rsidR="00D75601" w:rsidRPr="00D75601" w:rsidTr="00D75601">
        <w:trPr>
          <w:trHeight w:val="300"/>
        </w:trPr>
        <w:tc>
          <w:tcPr>
            <w:tcW w:w="4979"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b/>
                <w:bCs/>
                <w:color w:val="000000"/>
                <w:lang w:eastAsia="es-EC"/>
              </w:rPr>
            </w:pPr>
            <w:r w:rsidRPr="00D75601">
              <w:rPr>
                <w:rFonts w:cs="Calibri"/>
                <w:b/>
                <w:bCs/>
                <w:color w:val="000000"/>
                <w:lang w:eastAsia="es-EC"/>
              </w:rPr>
              <w:t xml:space="preserve">Descripción </w:t>
            </w:r>
          </w:p>
        </w:tc>
        <w:tc>
          <w:tcPr>
            <w:tcW w:w="935"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b/>
                <w:bCs/>
                <w:color w:val="000000"/>
                <w:lang w:eastAsia="es-EC"/>
              </w:rPr>
            </w:pPr>
            <w:r w:rsidRPr="00D75601">
              <w:rPr>
                <w:rFonts w:cs="Calibri"/>
                <w:b/>
                <w:bCs/>
                <w:color w:val="000000"/>
                <w:lang w:eastAsia="es-EC"/>
              </w:rPr>
              <w:t>Volumen</w:t>
            </w:r>
          </w:p>
        </w:tc>
        <w:tc>
          <w:tcPr>
            <w:tcW w:w="1548"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b/>
                <w:bCs/>
                <w:color w:val="000000"/>
                <w:lang w:eastAsia="es-EC"/>
              </w:rPr>
            </w:pPr>
            <w:r w:rsidRPr="00D75601">
              <w:rPr>
                <w:rFonts w:cs="Calibri"/>
                <w:b/>
                <w:bCs/>
                <w:color w:val="000000"/>
                <w:lang w:eastAsia="es-EC"/>
              </w:rPr>
              <w:t>Precio Unitario</w:t>
            </w:r>
          </w:p>
        </w:tc>
        <w:tc>
          <w:tcPr>
            <w:tcW w:w="1238"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b/>
                <w:bCs/>
                <w:color w:val="000000"/>
                <w:lang w:eastAsia="es-EC"/>
              </w:rPr>
            </w:pPr>
            <w:r w:rsidRPr="00D75601">
              <w:rPr>
                <w:rFonts w:cs="Calibri"/>
                <w:b/>
                <w:bCs/>
                <w:color w:val="000000"/>
                <w:lang w:eastAsia="es-EC"/>
              </w:rPr>
              <w:t>Precio Total</w:t>
            </w:r>
          </w:p>
        </w:tc>
      </w:tr>
      <w:tr w:rsidR="00D75601" w:rsidRPr="00D75601" w:rsidTr="00D75601">
        <w:trPr>
          <w:trHeight w:val="270"/>
        </w:trPr>
        <w:tc>
          <w:tcPr>
            <w:tcW w:w="497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Kit de Almacenamiento costo por Caja</w:t>
            </w:r>
          </w:p>
        </w:tc>
        <w:tc>
          <w:tcPr>
            <w:tcW w:w="93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264</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1.</w:t>
            </w:r>
            <w:r w:rsidR="007D72C4">
              <w:rPr>
                <w:rFonts w:cs="Calibri"/>
                <w:color w:val="000000"/>
                <w:sz w:val="20"/>
                <w:szCs w:val="20"/>
                <w:lang w:eastAsia="es-EC"/>
              </w:rPr>
              <w:t>30</w:t>
            </w:r>
            <w:r w:rsidRPr="00D75601">
              <w:rPr>
                <w:rFonts w:cs="Calibri"/>
                <w:color w:val="000000"/>
                <w:sz w:val="20"/>
                <w:szCs w:val="20"/>
                <w:lang w:eastAsia="es-EC"/>
              </w:rPr>
              <w:t xml:space="preserve"> </w:t>
            </w:r>
          </w:p>
        </w:tc>
        <w:tc>
          <w:tcPr>
            <w:tcW w:w="123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        </w:t>
            </w:r>
            <w:r w:rsidR="00FE5EB3">
              <w:rPr>
                <w:rFonts w:cs="Calibri"/>
                <w:color w:val="000000"/>
                <w:sz w:val="20"/>
                <w:szCs w:val="20"/>
                <w:lang w:eastAsia="es-EC"/>
              </w:rPr>
              <w:t>343</w:t>
            </w:r>
            <w:r w:rsidRPr="00D75601">
              <w:rPr>
                <w:rFonts w:cs="Calibri"/>
                <w:color w:val="000000"/>
                <w:sz w:val="20"/>
                <w:szCs w:val="20"/>
                <w:lang w:eastAsia="es-EC"/>
              </w:rPr>
              <w:t>.</w:t>
            </w:r>
            <w:r w:rsidR="00FE5EB3">
              <w:rPr>
                <w:rFonts w:cs="Calibri"/>
                <w:color w:val="000000"/>
                <w:sz w:val="20"/>
                <w:szCs w:val="20"/>
                <w:lang w:eastAsia="es-EC"/>
              </w:rPr>
              <w:t>20</w:t>
            </w:r>
            <w:r w:rsidRPr="00D75601">
              <w:rPr>
                <w:rFonts w:cs="Calibri"/>
                <w:color w:val="000000"/>
                <w:sz w:val="20"/>
                <w:szCs w:val="20"/>
                <w:lang w:eastAsia="es-EC"/>
              </w:rPr>
              <w:t xml:space="preserve"> </w:t>
            </w:r>
          </w:p>
        </w:tc>
      </w:tr>
      <w:tr w:rsidR="00D75601" w:rsidRPr="00D75601" w:rsidTr="00D75601">
        <w:trPr>
          <w:trHeight w:val="270"/>
        </w:trPr>
        <w:tc>
          <w:tcPr>
            <w:tcW w:w="497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Ordenamiento e Indexación Normal</w:t>
            </w:r>
          </w:p>
        </w:tc>
        <w:tc>
          <w:tcPr>
            <w:tcW w:w="93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264</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1.</w:t>
            </w:r>
            <w:r w:rsidR="00FE5EB3">
              <w:rPr>
                <w:rFonts w:cs="Calibri"/>
                <w:color w:val="000000"/>
                <w:sz w:val="20"/>
                <w:szCs w:val="20"/>
                <w:lang w:eastAsia="es-EC"/>
              </w:rPr>
              <w:t>19</w:t>
            </w:r>
            <w:r w:rsidRPr="00D75601">
              <w:rPr>
                <w:rFonts w:cs="Calibri"/>
                <w:color w:val="000000"/>
                <w:sz w:val="20"/>
                <w:szCs w:val="20"/>
                <w:lang w:eastAsia="es-EC"/>
              </w:rPr>
              <w:t xml:space="preserve"> </w:t>
            </w:r>
          </w:p>
        </w:tc>
        <w:tc>
          <w:tcPr>
            <w:tcW w:w="123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        </w:t>
            </w:r>
            <w:r w:rsidR="00FE5EB3">
              <w:rPr>
                <w:rFonts w:cs="Calibri"/>
                <w:color w:val="000000"/>
                <w:sz w:val="20"/>
                <w:szCs w:val="20"/>
                <w:lang w:eastAsia="es-EC"/>
              </w:rPr>
              <w:t>314</w:t>
            </w:r>
            <w:r w:rsidRPr="00D75601">
              <w:rPr>
                <w:rFonts w:cs="Calibri"/>
                <w:color w:val="000000"/>
                <w:sz w:val="20"/>
                <w:szCs w:val="20"/>
                <w:lang w:eastAsia="es-EC"/>
              </w:rPr>
              <w:t>.</w:t>
            </w:r>
            <w:r w:rsidR="00FE5EB3">
              <w:rPr>
                <w:rFonts w:cs="Calibri"/>
                <w:color w:val="000000"/>
                <w:sz w:val="20"/>
                <w:szCs w:val="20"/>
                <w:lang w:eastAsia="es-EC"/>
              </w:rPr>
              <w:t>16</w:t>
            </w:r>
            <w:r w:rsidRPr="00D75601">
              <w:rPr>
                <w:rFonts w:cs="Calibri"/>
                <w:color w:val="000000"/>
                <w:sz w:val="20"/>
                <w:szCs w:val="20"/>
                <w:lang w:eastAsia="es-EC"/>
              </w:rPr>
              <w:t xml:space="preserve"> </w:t>
            </w:r>
          </w:p>
        </w:tc>
      </w:tr>
      <w:tr w:rsidR="00D75601" w:rsidRPr="00D75601" w:rsidTr="00D75601">
        <w:trPr>
          <w:trHeight w:val="270"/>
        </w:trPr>
        <w:tc>
          <w:tcPr>
            <w:tcW w:w="497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Ordenamiento e Indexación File</w:t>
            </w:r>
          </w:p>
        </w:tc>
        <w:tc>
          <w:tcPr>
            <w:tcW w:w="93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1008</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0.2</w:t>
            </w:r>
            <w:r w:rsidR="00FE5EB3">
              <w:rPr>
                <w:rFonts w:cs="Calibri"/>
                <w:color w:val="000000"/>
                <w:sz w:val="20"/>
                <w:szCs w:val="20"/>
                <w:lang w:eastAsia="es-EC"/>
              </w:rPr>
              <w:t>1</w:t>
            </w:r>
            <w:r w:rsidRPr="00D75601">
              <w:rPr>
                <w:rFonts w:cs="Calibri"/>
                <w:color w:val="000000"/>
                <w:sz w:val="20"/>
                <w:szCs w:val="20"/>
                <w:lang w:eastAsia="es-EC"/>
              </w:rPr>
              <w:t xml:space="preserve"> </w:t>
            </w:r>
          </w:p>
        </w:tc>
        <w:tc>
          <w:tcPr>
            <w:tcW w:w="123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        2</w:t>
            </w:r>
            <w:r w:rsidR="00FE5EB3">
              <w:rPr>
                <w:rFonts w:cs="Calibri"/>
                <w:color w:val="000000"/>
                <w:sz w:val="20"/>
                <w:szCs w:val="20"/>
                <w:lang w:eastAsia="es-EC"/>
              </w:rPr>
              <w:t>11</w:t>
            </w:r>
            <w:r w:rsidRPr="00D75601">
              <w:rPr>
                <w:rFonts w:cs="Calibri"/>
                <w:color w:val="000000"/>
                <w:sz w:val="20"/>
                <w:szCs w:val="20"/>
                <w:lang w:eastAsia="es-EC"/>
              </w:rPr>
              <w:t>.</w:t>
            </w:r>
            <w:r w:rsidR="00FE5EB3">
              <w:rPr>
                <w:rFonts w:cs="Calibri"/>
                <w:color w:val="000000"/>
                <w:sz w:val="20"/>
                <w:szCs w:val="20"/>
                <w:lang w:eastAsia="es-EC"/>
              </w:rPr>
              <w:t>68</w:t>
            </w:r>
            <w:r w:rsidRPr="00D75601">
              <w:rPr>
                <w:rFonts w:cs="Calibri"/>
                <w:color w:val="000000"/>
                <w:sz w:val="20"/>
                <w:szCs w:val="20"/>
                <w:lang w:eastAsia="es-EC"/>
              </w:rPr>
              <w:t xml:space="preserve"> </w:t>
            </w:r>
          </w:p>
        </w:tc>
      </w:tr>
      <w:tr w:rsidR="00D75601" w:rsidRPr="00D75601" w:rsidTr="00D75601">
        <w:trPr>
          <w:trHeight w:val="270"/>
        </w:trPr>
        <w:tc>
          <w:tcPr>
            <w:tcW w:w="497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Traslado Inicial </w:t>
            </w:r>
            <w:r w:rsidR="00FE5EB3">
              <w:rPr>
                <w:rFonts w:cs="Calibri"/>
                <w:color w:val="000000"/>
                <w:sz w:val="20"/>
                <w:szCs w:val="20"/>
                <w:lang w:eastAsia="es-EC"/>
              </w:rPr>
              <w:t>UIO o GYE</w:t>
            </w:r>
          </w:p>
        </w:tc>
        <w:tc>
          <w:tcPr>
            <w:tcW w:w="93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264</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0.</w:t>
            </w:r>
            <w:r w:rsidR="00FE5EB3">
              <w:rPr>
                <w:rFonts w:cs="Calibri"/>
                <w:color w:val="000000"/>
                <w:sz w:val="20"/>
                <w:szCs w:val="20"/>
                <w:lang w:eastAsia="es-EC"/>
              </w:rPr>
              <w:t>88</w:t>
            </w:r>
            <w:r w:rsidRPr="00D75601">
              <w:rPr>
                <w:rFonts w:cs="Calibri"/>
                <w:color w:val="000000"/>
                <w:sz w:val="20"/>
                <w:szCs w:val="20"/>
                <w:lang w:eastAsia="es-EC"/>
              </w:rPr>
              <w:t xml:space="preserve"> </w:t>
            </w:r>
          </w:p>
        </w:tc>
        <w:tc>
          <w:tcPr>
            <w:tcW w:w="123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        </w:t>
            </w:r>
            <w:r w:rsidR="00FE5EB3">
              <w:rPr>
                <w:rFonts w:cs="Calibri"/>
                <w:color w:val="000000"/>
                <w:sz w:val="20"/>
                <w:szCs w:val="20"/>
                <w:lang w:eastAsia="es-EC"/>
              </w:rPr>
              <w:t>232</w:t>
            </w:r>
            <w:r w:rsidRPr="00D75601">
              <w:rPr>
                <w:rFonts w:cs="Calibri"/>
                <w:color w:val="000000"/>
                <w:sz w:val="20"/>
                <w:szCs w:val="20"/>
                <w:lang w:eastAsia="es-EC"/>
              </w:rPr>
              <w:t>.</w:t>
            </w:r>
            <w:r w:rsidR="00FE5EB3">
              <w:rPr>
                <w:rFonts w:cs="Calibri"/>
                <w:color w:val="000000"/>
                <w:sz w:val="20"/>
                <w:szCs w:val="20"/>
                <w:lang w:eastAsia="es-EC"/>
              </w:rPr>
              <w:t>32</w:t>
            </w:r>
            <w:r w:rsidRPr="00D75601">
              <w:rPr>
                <w:rFonts w:cs="Calibri"/>
                <w:color w:val="000000"/>
                <w:sz w:val="20"/>
                <w:szCs w:val="20"/>
                <w:lang w:eastAsia="es-EC"/>
              </w:rPr>
              <w:t xml:space="preserve"> </w:t>
            </w:r>
          </w:p>
        </w:tc>
      </w:tr>
      <w:tr w:rsidR="00D75601" w:rsidRPr="00D75601" w:rsidTr="00D75601">
        <w:trPr>
          <w:trHeight w:val="300"/>
        </w:trPr>
        <w:tc>
          <w:tcPr>
            <w:tcW w:w="4979" w:type="dxa"/>
            <w:tcBorders>
              <w:top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rPr>
                <w:rFonts w:cs="Calibri"/>
                <w:color w:val="000000"/>
                <w:lang w:eastAsia="es-EC"/>
              </w:rPr>
            </w:pPr>
            <w:r w:rsidRPr="00D75601">
              <w:rPr>
                <w:rFonts w:cs="Calibri"/>
                <w:color w:val="000000"/>
                <w:lang w:eastAsia="es-EC"/>
              </w:rPr>
              <w:t> </w:t>
            </w:r>
          </w:p>
        </w:tc>
        <w:tc>
          <w:tcPr>
            <w:tcW w:w="935" w:type="dxa"/>
            <w:tcBorders>
              <w:top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rPr>
                <w:rFonts w:cs="Calibri"/>
                <w:color w:val="000000"/>
                <w:lang w:eastAsia="es-EC"/>
              </w:rPr>
            </w:pPr>
            <w:r w:rsidRPr="00D75601">
              <w:rPr>
                <w:rFonts w:cs="Calibri"/>
                <w:color w:val="000000"/>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rPr>
                <w:rFonts w:cs="Calibri"/>
                <w:b/>
                <w:bCs/>
                <w:color w:val="000000"/>
                <w:lang w:eastAsia="es-EC"/>
              </w:rPr>
            </w:pPr>
            <w:r w:rsidRPr="00D75601">
              <w:rPr>
                <w:rFonts w:cs="Calibri"/>
                <w:b/>
                <w:bCs/>
                <w:color w:val="000000"/>
                <w:lang w:eastAsia="es-EC"/>
              </w:rPr>
              <w:t>Sub-Total</w:t>
            </w:r>
          </w:p>
        </w:tc>
        <w:tc>
          <w:tcPr>
            <w:tcW w:w="123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1,</w:t>
            </w:r>
            <w:r w:rsidR="00FE5EB3">
              <w:rPr>
                <w:rFonts w:cs="Calibri"/>
                <w:color w:val="000000"/>
                <w:sz w:val="20"/>
                <w:szCs w:val="20"/>
                <w:lang w:eastAsia="es-EC"/>
              </w:rPr>
              <w:t>101</w:t>
            </w:r>
            <w:r w:rsidRPr="00D75601">
              <w:rPr>
                <w:rFonts w:cs="Calibri"/>
                <w:color w:val="000000"/>
                <w:sz w:val="20"/>
                <w:szCs w:val="20"/>
                <w:lang w:eastAsia="es-EC"/>
              </w:rPr>
              <w:t>.</w:t>
            </w:r>
            <w:r w:rsidR="00FE5EB3">
              <w:rPr>
                <w:rFonts w:cs="Calibri"/>
                <w:color w:val="000000"/>
                <w:sz w:val="20"/>
                <w:szCs w:val="20"/>
                <w:lang w:eastAsia="es-EC"/>
              </w:rPr>
              <w:t>36</w:t>
            </w:r>
            <w:r w:rsidRPr="00D75601">
              <w:rPr>
                <w:rFonts w:cs="Calibri"/>
                <w:color w:val="000000"/>
                <w:sz w:val="20"/>
                <w:szCs w:val="20"/>
                <w:lang w:eastAsia="es-EC"/>
              </w:rPr>
              <w:t xml:space="preserve"> </w:t>
            </w:r>
          </w:p>
        </w:tc>
      </w:tr>
      <w:tr w:rsidR="00D75601" w:rsidRPr="00D75601" w:rsidTr="00D75601">
        <w:trPr>
          <w:trHeight w:val="300"/>
        </w:trPr>
        <w:tc>
          <w:tcPr>
            <w:tcW w:w="4979" w:type="dxa"/>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rPr>
                <w:rFonts w:cs="Calibri"/>
                <w:color w:val="000000"/>
                <w:lang w:eastAsia="es-EC"/>
              </w:rPr>
            </w:pPr>
            <w:r w:rsidRPr="00D75601">
              <w:rPr>
                <w:rFonts w:cs="Calibri"/>
                <w:color w:val="000000"/>
                <w:lang w:eastAsia="es-EC"/>
              </w:rPr>
              <w:t> </w:t>
            </w:r>
          </w:p>
        </w:tc>
        <w:tc>
          <w:tcPr>
            <w:tcW w:w="935" w:type="dxa"/>
            <w:tcBorders>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rPr>
                <w:rFonts w:cs="Calibri"/>
                <w:color w:val="000000"/>
                <w:lang w:eastAsia="es-EC"/>
              </w:rPr>
            </w:pPr>
            <w:r w:rsidRPr="00D75601">
              <w:rPr>
                <w:rFonts w:cs="Calibri"/>
                <w:color w:val="000000"/>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rPr>
                <w:rFonts w:cs="Calibri"/>
                <w:b/>
                <w:bCs/>
                <w:color w:val="000000"/>
                <w:lang w:eastAsia="es-EC"/>
              </w:rPr>
            </w:pPr>
            <w:r w:rsidRPr="00D75601">
              <w:rPr>
                <w:rFonts w:cs="Calibri"/>
                <w:b/>
                <w:bCs/>
                <w:color w:val="000000"/>
                <w:lang w:eastAsia="es-EC"/>
              </w:rPr>
              <w:t>IVA</w:t>
            </w:r>
          </w:p>
        </w:tc>
        <w:tc>
          <w:tcPr>
            <w:tcW w:w="123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1</w:t>
            </w:r>
            <w:r w:rsidR="00FE5EB3">
              <w:rPr>
                <w:rFonts w:cs="Calibri"/>
                <w:color w:val="000000"/>
                <w:sz w:val="20"/>
                <w:szCs w:val="20"/>
                <w:lang w:eastAsia="es-EC"/>
              </w:rPr>
              <w:t>32</w:t>
            </w:r>
            <w:r w:rsidRPr="00D75601">
              <w:rPr>
                <w:rFonts w:cs="Calibri"/>
                <w:color w:val="000000"/>
                <w:sz w:val="20"/>
                <w:szCs w:val="20"/>
                <w:lang w:eastAsia="es-EC"/>
              </w:rPr>
              <w:t>.</w:t>
            </w:r>
            <w:r w:rsidR="00FE5EB3">
              <w:rPr>
                <w:rFonts w:cs="Calibri"/>
                <w:color w:val="000000"/>
                <w:sz w:val="20"/>
                <w:szCs w:val="20"/>
                <w:lang w:eastAsia="es-EC"/>
              </w:rPr>
              <w:t>16</w:t>
            </w:r>
            <w:r w:rsidRPr="00D75601">
              <w:rPr>
                <w:rFonts w:cs="Calibri"/>
                <w:color w:val="000000"/>
                <w:sz w:val="20"/>
                <w:szCs w:val="20"/>
                <w:lang w:eastAsia="es-EC"/>
              </w:rPr>
              <w:t xml:space="preserve"> </w:t>
            </w:r>
          </w:p>
        </w:tc>
      </w:tr>
      <w:tr w:rsidR="00D75601" w:rsidRPr="00D75601" w:rsidTr="00D75601">
        <w:trPr>
          <w:trHeight w:val="320"/>
        </w:trPr>
        <w:tc>
          <w:tcPr>
            <w:tcW w:w="4979" w:type="dxa"/>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rPr>
                <w:rFonts w:cs="Calibri"/>
                <w:b/>
                <w:bCs/>
                <w:color w:val="000000"/>
                <w:sz w:val="24"/>
                <w:szCs w:val="24"/>
                <w:lang w:eastAsia="es-EC"/>
              </w:rPr>
            </w:pPr>
            <w:r w:rsidRPr="00D75601">
              <w:rPr>
                <w:rFonts w:cs="Calibri"/>
                <w:b/>
                <w:bCs/>
                <w:color w:val="000000"/>
                <w:sz w:val="24"/>
                <w:szCs w:val="24"/>
                <w:lang w:eastAsia="es-EC"/>
              </w:rPr>
              <w:t> </w:t>
            </w:r>
          </w:p>
        </w:tc>
        <w:tc>
          <w:tcPr>
            <w:tcW w:w="935" w:type="dxa"/>
            <w:tcBorders>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rPr>
                <w:rFonts w:cs="Calibri"/>
                <w:color w:val="000000"/>
                <w:lang w:eastAsia="es-EC"/>
              </w:rPr>
            </w:pPr>
            <w:r w:rsidRPr="00D75601">
              <w:rPr>
                <w:rFonts w:cs="Calibri"/>
                <w:color w:val="000000"/>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D75601" w:rsidRPr="00D75601" w:rsidRDefault="00D75601" w:rsidP="00D75601">
            <w:pPr>
              <w:spacing w:after="0" w:line="240" w:lineRule="auto"/>
              <w:rPr>
                <w:rFonts w:cs="Calibri"/>
                <w:b/>
                <w:bCs/>
                <w:color w:val="000000"/>
                <w:lang w:eastAsia="es-EC"/>
              </w:rPr>
            </w:pPr>
            <w:r w:rsidRPr="00D75601">
              <w:rPr>
                <w:rFonts w:cs="Calibri"/>
                <w:b/>
                <w:bCs/>
                <w:color w:val="000000"/>
                <w:lang w:eastAsia="es-EC"/>
              </w:rPr>
              <w:t>Total</w:t>
            </w:r>
          </w:p>
        </w:tc>
        <w:tc>
          <w:tcPr>
            <w:tcW w:w="1238"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rsidR="00D75601" w:rsidRPr="00D75601" w:rsidRDefault="00D75601" w:rsidP="00D75601">
            <w:pPr>
              <w:spacing w:after="0" w:line="240" w:lineRule="auto"/>
              <w:jc w:val="center"/>
              <w:rPr>
                <w:rFonts w:cs="Calibri"/>
                <w:b/>
                <w:bCs/>
                <w:color w:val="000000"/>
                <w:sz w:val="20"/>
                <w:szCs w:val="20"/>
                <w:lang w:eastAsia="es-EC"/>
              </w:rPr>
            </w:pPr>
            <w:r w:rsidRPr="00D75601">
              <w:rPr>
                <w:rFonts w:cs="Calibri"/>
                <w:b/>
                <w:bCs/>
                <w:color w:val="000000"/>
                <w:sz w:val="20"/>
                <w:szCs w:val="20"/>
                <w:lang w:eastAsia="es-EC"/>
              </w:rPr>
              <w:t>$     1,</w:t>
            </w:r>
            <w:r w:rsidR="00FE5EB3">
              <w:rPr>
                <w:rFonts w:cs="Calibri"/>
                <w:b/>
                <w:bCs/>
                <w:color w:val="000000"/>
                <w:sz w:val="20"/>
                <w:szCs w:val="20"/>
                <w:lang w:eastAsia="es-EC"/>
              </w:rPr>
              <w:t>233</w:t>
            </w:r>
            <w:r w:rsidRPr="00D75601">
              <w:rPr>
                <w:rFonts w:cs="Calibri"/>
                <w:b/>
                <w:bCs/>
                <w:color w:val="000000"/>
                <w:sz w:val="20"/>
                <w:szCs w:val="20"/>
                <w:lang w:eastAsia="es-EC"/>
              </w:rPr>
              <w:t>.</w:t>
            </w:r>
            <w:r w:rsidR="00FE5EB3">
              <w:rPr>
                <w:rFonts w:cs="Calibri"/>
                <w:b/>
                <w:bCs/>
                <w:color w:val="000000"/>
                <w:sz w:val="20"/>
                <w:szCs w:val="20"/>
                <w:lang w:eastAsia="es-EC"/>
              </w:rPr>
              <w:t>52</w:t>
            </w:r>
            <w:r w:rsidRPr="00D75601">
              <w:rPr>
                <w:rFonts w:cs="Calibri"/>
                <w:b/>
                <w:bCs/>
                <w:color w:val="000000"/>
                <w:sz w:val="20"/>
                <w:szCs w:val="20"/>
                <w:lang w:eastAsia="es-EC"/>
              </w:rPr>
              <w:t xml:space="preserve"> </w:t>
            </w:r>
          </w:p>
        </w:tc>
      </w:tr>
      <w:tr w:rsidR="00D75601" w:rsidRPr="00D75601" w:rsidTr="00D75601">
        <w:trPr>
          <w:trHeight w:val="270"/>
        </w:trPr>
        <w:tc>
          <w:tcPr>
            <w:tcW w:w="4979" w:type="dxa"/>
            <w:tcBorders>
              <w:bottom w:val="single" w:sz="4" w:space="0" w:color="auto"/>
            </w:tcBorders>
            <w:noWrap/>
            <w:tcMar>
              <w:top w:w="0" w:type="dxa"/>
              <w:left w:w="70" w:type="dxa"/>
              <w:bottom w:w="0" w:type="dxa"/>
              <w:right w:w="70" w:type="dxa"/>
            </w:tcMar>
            <w:vAlign w:val="bottom"/>
            <w:hideMark/>
          </w:tcPr>
          <w:p w:rsidR="00D75601" w:rsidRDefault="00D75601" w:rsidP="00D75601">
            <w:pPr>
              <w:spacing w:after="0" w:line="240" w:lineRule="auto"/>
              <w:rPr>
                <w:rFonts w:cs="Calibri"/>
                <w:b/>
                <w:bCs/>
                <w:color w:val="000000"/>
                <w:sz w:val="20"/>
                <w:szCs w:val="20"/>
                <w:lang w:eastAsia="es-EC"/>
              </w:rPr>
            </w:pPr>
          </w:p>
          <w:p w:rsidR="00D75601" w:rsidRPr="00D75601" w:rsidRDefault="00D75601" w:rsidP="00FE5EB3">
            <w:pPr>
              <w:spacing w:after="0" w:line="240" w:lineRule="auto"/>
              <w:rPr>
                <w:rFonts w:cs="Calibri"/>
                <w:b/>
                <w:bCs/>
                <w:color w:val="000000"/>
                <w:sz w:val="20"/>
                <w:szCs w:val="20"/>
                <w:lang w:eastAsia="es-EC"/>
              </w:rPr>
            </w:pPr>
          </w:p>
        </w:tc>
        <w:tc>
          <w:tcPr>
            <w:tcW w:w="935" w:type="dxa"/>
            <w:tcBorders>
              <w:bottom w:val="single" w:sz="4" w:space="0" w:color="auto"/>
            </w:tcBorders>
            <w:noWrap/>
            <w:tcMar>
              <w:top w:w="0" w:type="dxa"/>
              <w:left w:w="70" w:type="dxa"/>
              <w:bottom w:w="0" w:type="dxa"/>
              <w:right w:w="70" w:type="dxa"/>
            </w:tcMar>
            <w:vAlign w:val="bottom"/>
            <w:hideMark/>
          </w:tcPr>
          <w:p w:rsidR="00D75601" w:rsidRPr="00D75601" w:rsidRDefault="00D75601" w:rsidP="00D75601">
            <w:pPr>
              <w:spacing w:after="0" w:line="240" w:lineRule="auto"/>
              <w:rPr>
                <w:rFonts w:ascii="Times New Roman" w:eastAsia="Times New Roman" w:hAnsi="Times New Roman"/>
                <w:sz w:val="20"/>
                <w:szCs w:val="20"/>
                <w:lang w:eastAsia="es-EC"/>
              </w:rPr>
            </w:pPr>
          </w:p>
        </w:tc>
        <w:tc>
          <w:tcPr>
            <w:tcW w:w="1548" w:type="dxa"/>
            <w:tcBorders>
              <w:top w:val="single" w:sz="4" w:space="0" w:color="auto"/>
              <w:bottom w:val="single" w:sz="4" w:space="0" w:color="auto"/>
            </w:tcBorders>
            <w:noWrap/>
            <w:tcMar>
              <w:top w:w="0" w:type="dxa"/>
              <w:left w:w="70" w:type="dxa"/>
              <w:bottom w:w="0" w:type="dxa"/>
              <w:right w:w="70" w:type="dxa"/>
            </w:tcMar>
            <w:vAlign w:val="bottom"/>
            <w:hideMark/>
          </w:tcPr>
          <w:p w:rsidR="00D75601" w:rsidRPr="00D75601" w:rsidRDefault="00D75601" w:rsidP="00D75601">
            <w:pPr>
              <w:spacing w:after="0" w:line="240" w:lineRule="auto"/>
              <w:rPr>
                <w:rFonts w:ascii="Times New Roman" w:eastAsia="Times New Roman" w:hAnsi="Times New Roman"/>
                <w:sz w:val="20"/>
                <w:szCs w:val="20"/>
                <w:lang w:eastAsia="es-EC"/>
              </w:rPr>
            </w:pPr>
          </w:p>
        </w:tc>
        <w:tc>
          <w:tcPr>
            <w:tcW w:w="1238" w:type="dxa"/>
            <w:tcBorders>
              <w:top w:val="single" w:sz="4" w:space="0" w:color="auto"/>
              <w:bottom w:val="single" w:sz="4" w:space="0" w:color="auto"/>
            </w:tcBorders>
            <w:noWrap/>
            <w:tcMar>
              <w:top w:w="0" w:type="dxa"/>
              <w:left w:w="70" w:type="dxa"/>
              <w:bottom w:w="0" w:type="dxa"/>
              <w:right w:w="70" w:type="dxa"/>
            </w:tcMar>
            <w:vAlign w:val="bottom"/>
            <w:hideMark/>
          </w:tcPr>
          <w:p w:rsidR="00D75601" w:rsidRPr="00D75601" w:rsidRDefault="00D75601" w:rsidP="00D75601">
            <w:pPr>
              <w:spacing w:after="0" w:line="240" w:lineRule="auto"/>
              <w:rPr>
                <w:rFonts w:ascii="Times New Roman" w:eastAsia="Times New Roman" w:hAnsi="Times New Roman"/>
                <w:sz w:val="20"/>
                <w:szCs w:val="20"/>
                <w:lang w:eastAsia="es-EC"/>
              </w:rPr>
            </w:pPr>
          </w:p>
        </w:tc>
      </w:tr>
      <w:tr w:rsidR="00D75601" w:rsidRPr="00D75601" w:rsidTr="00D75601">
        <w:trPr>
          <w:trHeight w:val="375"/>
        </w:trPr>
        <w:tc>
          <w:tcPr>
            <w:tcW w:w="8700" w:type="dxa"/>
            <w:gridSpan w:val="4"/>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D75601" w:rsidRPr="00D75601" w:rsidRDefault="00D75601" w:rsidP="00D75601">
            <w:pPr>
              <w:spacing w:after="0" w:line="240" w:lineRule="auto"/>
              <w:jc w:val="center"/>
              <w:rPr>
                <w:rFonts w:cs="Calibri"/>
                <w:b/>
                <w:bCs/>
                <w:color w:val="000000"/>
                <w:lang w:eastAsia="es-EC"/>
              </w:rPr>
            </w:pPr>
            <w:r w:rsidRPr="00D75601">
              <w:rPr>
                <w:rFonts w:cs="Calibri"/>
                <w:b/>
                <w:bCs/>
                <w:color w:val="000000"/>
                <w:lang w:eastAsia="es-EC"/>
              </w:rPr>
              <w:t xml:space="preserve">Propuesta Económica Custodia de Información en las Instalaciones de DATASOLUTIONS </w:t>
            </w:r>
          </w:p>
        </w:tc>
      </w:tr>
      <w:tr w:rsidR="00D75601" w:rsidRPr="00D75601" w:rsidTr="00D75601">
        <w:trPr>
          <w:trHeight w:val="300"/>
        </w:trPr>
        <w:tc>
          <w:tcPr>
            <w:tcW w:w="4979"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D75601" w:rsidRPr="00D75601" w:rsidRDefault="00D75601" w:rsidP="00D75601">
            <w:pPr>
              <w:spacing w:after="0" w:line="240" w:lineRule="auto"/>
              <w:jc w:val="center"/>
              <w:rPr>
                <w:rFonts w:cs="Calibri"/>
                <w:b/>
                <w:bCs/>
                <w:color w:val="000000"/>
                <w:lang w:eastAsia="es-EC"/>
              </w:rPr>
            </w:pPr>
            <w:r w:rsidRPr="00D75601">
              <w:rPr>
                <w:rFonts w:cs="Calibri"/>
                <w:b/>
                <w:bCs/>
                <w:color w:val="000000"/>
                <w:lang w:eastAsia="es-EC"/>
              </w:rPr>
              <w:t xml:space="preserve">Descripción </w:t>
            </w:r>
          </w:p>
        </w:tc>
        <w:tc>
          <w:tcPr>
            <w:tcW w:w="935"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D75601" w:rsidRPr="00D75601" w:rsidRDefault="00D75601" w:rsidP="00D75601">
            <w:pPr>
              <w:spacing w:after="0" w:line="240" w:lineRule="auto"/>
              <w:jc w:val="center"/>
              <w:rPr>
                <w:rFonts w:cs="Calibri"/>
                <w:b/>
                <w:bCs/>
                <w:color w:val="000000"/>
                <w:lang w:eastAsia="es-EC"/>
              </w:rPr>
            </w:pPr>
            <w:r w:rsidRPr="00D75601">
              <w:rPr>
                <w:rFonts w:cs="Calibri"/>
                <w:b/>
                <w:bCs/>
                <w:color w:val="000000"/>
                <w:lang w:eastAsia="es-EC"/>
              </w:rPr>
              <w:t>Volumen</w:t>
            </w:r>
          </w:p>
        </w:tc>
        <w:tc>
          <w:tcPr>
            <w:tcW w:w="1548"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D75601" w:rsidRPr="00D75601" w:rsidRDefault="00D75601" w:rsidP="00D75601">
            <w:pPr>
              <w:spacing w:after="0" w:line="240" w:lineRule="auto"/>
              <w:jc w:val="center"/>
              <w:rPr>
                <w:rFonts w:cs="Calibri"/>
                <w:b/>
                <w:bCs/>
                <w:color w:val="000000"/>
                <w:lang w:eastAsia="es-EC"/>
              </w:rPr>
            </w:pPr>
            <w:r w:rsidRPr="00D75601">
              <w:rPr>
                <w:rFonts w:cs="Calibri"/>
                <w:b/>
                <w:bCs/>
                <w:color w:val="000000"/>
                <w:lang w:eastAsia="es-EC"/>
              </w:rPr>
              <w:t>Precio Unitario</w:t>
            </w:r>
          </w:p>
        </w:tc>
        <w:tc>
          <w:tcPr>
            <w:tcW w:w="1238"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D75601" w:rsidRPr="00D75601" w:rsidRDefault="00D75601" w:rsidP="00D75601">
            <w:pPr>
              <w:spacing w:after="0" w:line="240" w:lineRule="auto"/>
              <w:jc w:val="center"/>
              <w:rPr>
                <w:rFonts w:cs="Calibri"/>
                <w:b/>
                <w:bCs/>
                <w:color w:val="000000"/>
                <w:lang w:eastAsia="es-EC"/>
              </w:rPr>
            </w:pPr>
            <w:r w:rsidRPr="00D75601">
              <w:rPr>
                <w:rFonts w:cs="Calibri"/>
                <w:b/>
                <w:bCs/>
                <w:color w:val="000000"/>
                <w:lang w:eastAsia="es-EC"/>
              </w:rPr>
              <w:t>Precio Total</w:t>
            </w:r>
          </w:p>
        </w:tc>
      </w:tr>
      <w:tr w:rsidR="00D75601" w:rsidRPr="00D75601" w:rsidTr="00D75601">
        <w:trPr>
          <w:trHeight w:val="357"/>
        </w:trPr>
        <w:tc>
          <w:tcPr>
            <w:tcW w:w="497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Custodia Mensual</w:t>
            </w:r>
          </w:p>
        </w:tc>
        <w:tc>
          <w:tcPr>
            <w:tcW w:w="935"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264</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0.</w:t>
            </w:r>
            <w:r w:rsidR="002A566F">
              <w:rPr>
                <w:rFonts w:cs="Calibri"/>
                <w:color w:val="000000"/>
                <w:sz w:val="20"/>
                <w:szCs w:val="20"/>
                <w:lang w:eastAsia="es-EC"/>
              </w:rPr>
              <w:t>28</w:t>
            </w:r>
          </w:p>
        </w:tc>
        <w:tc>
          <w:tcPr>
            <w:tcW w:w="123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        </w:t>
            </w:r>
            <w:r w:rsidR="002A566F">
              <w:rPr>
                <w:rFonts w:cs="Calibri"/>
                <w:color w:val="000000"/>
                <w:sz w:val="20"/>
                <w:szCs w:val="20"/>
                <w:lang w:eastAsia="es-EC"/>
              </w:rPr>
              <w:t>73.92</w:t>
            </w:r>
            <w:r w:rsidRPr="00D75601">
              <w:rPr>
                <w:rFonts w:cs="Calibri"/>
                <w:color w:val="000000"/>
                <w:sz w:val="20"/>
                <w:szCs w:val="20"/>
                <w:lang w:eastAsia="es-EC"/>
              </w:rPr>
              <w:t xml:space="preserve"> </w:t>
            </w:r>
          </w:p>
        </w:tc>
      </w:tr>
      <w:tr w:rsidR="00D75601" w:rsidRPr="00D75601" w:rsidTr="00D75601">
        <w:trPr>
          <w:trHeight w:val="270"/>
        </w:trPr>
        <w:tc>
          <w:tcPr>
            <w:tcW w:w="4979" w:type="dxa"/>
            <w:tcBorders>
              <w:top w:val="single" w:sz="4" w:space="0" w:color="auto"/>
              <w:left w:val="single" w:sz="4" w:space="0" w:color="auto"/>
              <w:right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Fee Mensual Licencia de Interface Web que Incluye</w:t>
            </w:r>
          </w:p>
        </w:tc>
        <w:tc>
          <w:tcPr>
            <w:tcW w:w="935" w:type="dxa"/>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1</w:t>
            </w:r>
          </w:p>
        </w:tc>
        <w:tc>
          <w:tcPr>
            <w:tcW w:w="1548" w:type="dxa"/>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20.90 </w:t>
            </w:r>
          </w:p>
        </w:tc>
        <w:tc>
          <w:tcPr>
            <w:tcW w:w="1238" w:type="dxa"/>
            <w:vMerge w:val="restart"/>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          20.90 </w:t>
            </w:r>
          </w:p>
        </w:tc>
      </w:tr>
      <w:tr w:rsidR="00D75601" w:rsidRPr="00D75601" w:rsidTr="00D75601">
        <w:trPr>
          <w:trHeight w:val="270"/>
        </w:trPr>
        <w:tc>
          <w:tcPr>
            <w:tcW w:w="4979" w:type="dxa"/>
            <w:tcBorders>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Digitalización Máximo 50 Imágenes o páginas por Mes</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5601" w:rsidRPr="00D75601" w:rsidRDefault="00D75601" w:rsidP="00D75601">
            <w:pPr>
              <w:spacing w:after="0" w:line="240" w:lineRule="auto"/>
              <w:rPr>
                <w:rFonts w:cs="Calibri"/>
                <w:color w:val="000000"/>
                <w:sz w:val="20"/>
                <w:szCs w:val="20"/>
                <w:lang w:eastAsia="es-EC"/>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5601" w:rsidRPr="00D75601" w:rsidRDefault="00D75601" w:rsidP="00D75601">
            <w:pPr>
              <w:spacing w:after="0" w:line="240" w:lineRule="auto"/>
              <w:rPr>
                <w:rFonts w:cs="Calibri"/>
                <w:color w:val="000000"/>
                <w:sz w:val="20"/>
                <w:szCs w:val="20"/>
                <w:lang w:eastAsia="es-EC"/>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5601" w:rsidRPr="00D75601" w:rsidRDefault="00D75601" w:rsidP="00D75601">
            <w:pPr>
              <w:spacing w:after="0" w:line="240" w:lineRule="auto"/>
              <w:rPr>
                <w:rFonts w:cs="Calibri"/>
                <w:color w:val="000000"/>
                <w:sz w:val="20"/>
                <w:szCs w:val="20"/>
                <w:lang w:eastAsia="es-EC"/>
              </w:rPr>
            </w:pPr>
          </w:p>
        </w:tc>
      </w:tr>
      <w:tr w:rsidR="00D75601" w:rsidRPr="00D75601" w:rsidTr="00D75601">
        <w:trPr>
          <w:trHeight w:val="320"/>
        </w:trPr>
        <w:tc>
          <w:tcPr>
            <w:tcW w:w="4979" w:type="dxa"/>
            <w:tcBorders>
              <w:top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rPr>
                <w:rFonts w:cs="Calibri"/>
                <w:color w:val="000000"/>
                <w:sz w:val="24"/>
                <w:szCs w:val="24"/>
                <w:lang w:eastAsia="es-EC"/>
              </w:rPr>
            </w:pPr>
            <w:r w:rsidRPr="00D75601">
              <w:rPr>
                <w:rFonts w:cs="Calibri"/>
                <w:color w:val="000000"/>
                <w:sz w:val="24"/>
                <w:szCs w:val="24"/>
                <w:lang w:eastAsia="es-EC"/>
              </w:rPr>
              <w:t> </w:t>
            </w:r>
          </w:p>
        </w:tc>
        <w:tc>
          <w:tcPr>
            <w:tcW w:w="935" w:type="dxa"/>
            <w:tcBorders>
              <w:top w:val="single" w:sz="4" w:space="0" w:color="auto"/>
              <w:right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rPr>
                <w:rFonts w:cs="Calibri"/>
                <w:color w:val="000000"/>
                <w:lang w:eastAsia="es-EC"/>
              </w:rPr>
            </w:pPr>
            <w:r w:rsidRPr="00D75601">
              <w:rPr>
                <w:rFonts w:cs="Calibri"/>
                <w:color w:val="000000"/>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rPr>
                <w:rFonts w:cs="Calibri"/>
                <w:b/>
                <w:bCs/>
                <w:color w:val="000000"/>
                <w:lang w:eastAsia="es-EC"/>
              </w:rPr>
            </w:pPr>
            <w:r w:rsidRPr="00D75601">
              <w:rPr>
                <w:rFonts w:cs="Calibri"/>
                <w:b/>
                <w:bCs/>
                <w:color w:val="000000"/>
                <w:lang w:eastAsia="es-EC"/>
              </w:rPr>
              <w:t>Sub-Total</w:t>
            </w:r>
          </w:p>
        </w:tc>
        <w:tc>
          <w:tcPr>
            <w:tcW w:w="123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sidR="002A566F">
              <w:rPr>
                <w:rFonts w:cs="Calibri"/>
                <w:color w:val="000000"/>
                <w:sz w:val="20"/>
                <w:szCs w:val="20"/>
                <w:lang w:eastAsia="es-EC"/>
              </w:rPr>
              <w:t>94.82</w:t>
            </w:r>
            <w:r w:rsidRPr="00D75601">
              <w:rPr>
                <w:rFonts w:cs="Calibri"/>
                <w:color w:val="000000"/>
                <w:sz w:val="20"/>
                <w:szCs w:val="20"/>
                <w:lang w:eastAsia="es-EC"/>
              </w:rPr>
              <w:t xml:space="preserve"> </w:t>
            </w:r>
          </w:p>
        </w:tc>
      </w:tr>
      <w:tr w:rsidR="00D75601" w:rsidRPr="00D75601" w:rsidTr="00D75601">
        <w:trPr>
          <w:trHeight w:val="320"/>
        </w:trPr>
        <w:tc>
          <w:tcPr>
            <w:tcW w:w="4979" w:type="dxa"/>
            <w:shd w:val="clear" w:color="auto" w:fill="FFFFFF"/>
            <w:noWrap/>
            <w:tcMar>
              <w:top w:w="0" w:type="dxa"/>
              <w:left w:w="70" w:type="dxa"/>
              <w:bottom w:w="0" w:type="dxa"/>
              <w:right w:w="70" w:type="dxa"/>
            </w:tcMar>
            <w:hideMark/>
          </w:tcPr>
          <w:p w:rsidR="00D75601" w:rsidRPr="00D75601" w:rsidRDefault="00D75601" w:rsidP="00D75601">
            <w:pPr>
              <w:spacing w:after="0" w:line="240" w:lineRule="auto"/>
              <w:rPr>
                <w:rFonts w:cs="Calibri"/>
                <w:color w:val="000000"/>
                <w:sz w:val="24"/>
                <w:szCs w:val="24"/>
                <w:lang w:eastAsia="es-EC"/>
              </w:rPr>
            </w:pPr>
            <w:r w:rsidRPr="00D75601">
              <w:rPr>
                <w:rFonts w:cs="Calibri"/>
                <w:color w:val="000000"/>
                <w:sz w:val="24"/>
                <w:szCs w:val="24"/>
                <w:lang w:eastAsia="es-EC"/>
              </w:rPr>
              <w:t> </w:t>
            </w:r>
          </w:p>
        </w:tc>
        <w:tc>
          <w:tcPr>
            <w:tcW w:w="935" w:type="dxa"/>
            <w:tcBorders>
              <w:right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rPr>
                <w:rFonts w:cs="Calibri"/>
                <w:color w:val="000000"/>
                <w:lang w:eastAsia="es-EC"/>
              </w:rPr>
            </w:pPr>
            <w:r w:rsidRPr="00D75601">
              <w:rPr>
                <w:rFonts w:cs="Calibri"/>
                <w:color w:val="000000"/>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rPr>
                <w:rFonts w:cs="Calibri"/>
                <w:b/>
                <w:bCs/>
                <w:color w:val="000000"/>
                <w:lang w:eastAsia="es-EC"/>
              </w:rPr>
            </w:pPr>
            <w:r w:rsidRPr="00D75601">
              <w:rPr>
                <w:rFonts w:cs="Calibri"/>
                <w:b/>
                <w:bCs/>
                <w:color w:val="000000"/>
                <w:lang w:eastAsia="es-EC"/>
              </w:rPr>
              <w:t>Descuento</w:t>
            </w:r>
          </w:p>
        </w:tc>
        <w:tc>
          <w:tcPr>
            <w:tcW w:w="123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20.90 </w:t>
            </w:r>
          </w:p>
        </w:tc>
      </w:tr>
      <w:tr w:rsidR="00D75601" w:rsidRPr="00D75601" w:rsidTr="00D75601">
        <w:trPr>
          <w:trHeight w:val="300"/>
        </w:trPr>
        <w:tc>
          <w:tcPr>
            <w:tcW w:w="4979" w:type="dxa"/>
            <w:shd w:val="clear" w:color="auto" w:fill="FFFFFF"/>
            <w:noWrap/>
            <w:tcMar>
              <w:top w:w="0" w:type="dxa"/>
              <w:left w:w="70" w:type="dxa"/>
              <w:bottom w:w="0" w:type="dxa"/>
              <w:right w:w="70" w:type="dxa"/>
            </w:tcMar>
            <w:hideMark/>
          </w:tcPr>
          <w:p w:rsidR="00D75601" w:rsidRPr="00D75601" w:rsidRDefault="00D75601" w:rsidP="00D75601">
            <w:pPr>
              <w:spacing w:after="0" w:line="240" w:lineRule="auto"/>
              <w:rPr>
                <w:rFonts w:cs="Calibri"/>
                <w:color w:val="000000"/>
                <w:lang w:eastAsia="es-EC"/>
              </w:rPr>
            </w:pPr>
            <w:r w:rsidRPr="00D75601">
              <w:rPr>
                <w:rFonts w:cs="Calibri"/>
                <w:color w:val="000000"/>
                <w:lang w:eastAsia="es-EC"/>
              </w:rPr>
              <w:t> </w:t>
            </w:r>
          </w:p>
        </w:tc>
        <w:tc>
          <w:tcPr>
            <w:tcW w:w="935" w:type="dxa"/>
            <w:tcBorders>
              <w:right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rPr>
                <w:rFonts w:cs="Calibri"/>
                <w:color w:val="000000"/>
                <w:lang w:eastAsia="es-EC"/>
              </w:rPr>
            </w:pPr>
            <w:r w:rsidRPr="00D75601">
              <w:rPr>
                <w:rFonts w:cs="Calibri"/>
                <w:color w:val="000000"/>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rPr>
                <w:rFonts w:cs="Calibri"/>
                <w:b/>
                <w:bCs/>
                <w:color w:val="000000"/>
                <w:lang w:eastAsia="es-EC"/>
              </w:rPr>
            </w:pPr>
            <w:r w:rsidRPr="00D75601">
              <w:rPr>
                <w:rFonts w:cs="Calibri"/>
                <w:b/>
                <w:bCs/>
                <w:color w:val="000000"/>
                <w:lang w:eastAsia="es-EC"/>
              </w:rPr>
              <w:t>IVA</w:t>
            </w:r>
          </w:p>
        </w:tc>
        <w:tc>
          <w:tcPr>
            <w:tcW w:w="123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sidR="002A566F">
              <w:rPr>
                <w:rFonts w:cs="Calibri"/>
                <w:color w:val="000000"/>
                <w:sz w:val="20"/>
                <w:szCs w:val="20"/>
                <w:lang w:eastAsia="es-EC"/>
              </w:rPr>
              <w:t>8.87</w:t>
            </w:r>
            <w:r w:rsidRPr="00D75601">
              <w:rPr>
                <w:rFonts w:cs="Calibri"/>
                <w:color w:val="000000"/>
                <w:sz w:val="20"/>
                <w:szCs w:val="20"/>
                <w:lang w:eastAsia="es-EC"/>
              </w:rPr>
              <w:t xml:space="preserve"> </w:t>
            </w:r>
          </w:p>
        </w:tc>
      </w:tr>
      <w:tr w:rsidR="00D75601" w:rsidRPr="00D75601" w:rsidTr="00D75601">
        <w:trPr>
          <w:trHeight w:val="300"/>
        </w:trPr>
        <w:tc>
          <w:tcPr>
            <w:tcW w:w="4979" w:type="dxa"/>
            <w:shd w:val="clear" w:color="auto" w:fill="FFFFFF"/>
            <w:noWrap/>
            <w:tcMar>
              <w:top w:w="0" w:type="dxa"/>
              <w:left w:w="70" w:type="dxa"/>
              <w:bottom w:w="0" w:type="dxa"/>
              <w:right w:w="70" w:type="dxa"/>
            </w:tcMar>
            <w:hideMark/>
          </w:tcPr>
          <w:p w:rsidR="00D75601" w:rsidRPr="00D75601" w:rsidRDefault="00D75601" w:rsidP="00D75601">
            <w:pPr>
              <w:spacing w:after="0" w:line="240" w:lineRule="auto"/>
              <w:rPr>
                <w:rFonts w:cs="Calibri"/>
                <w:color w:val="000000"/>
                <w:lang w:eastAsia="es-EC"/>
              </w:rPr>
            </w:pPr>
            <w:r w:rsidRPr="00D75601">
              <w:rPr>
                <w:rFonts w:cs="Calibri"/>
                <w:color w:val="000000"/>
                <w:lang w:eastAsia="es-EC"/>
              </w:rPr>
              <w:t> </w:t>
            </w:r>
          </w:p>
        </w:tc>
        <w:tc>
          <w:tcPr>
            <w:tcW w:w="935" w:type="dxa"/>
            <w:tcBorders>
              <w:right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rPr>
                <w:rFonts w:cs="Calibri"/>
                <w:color w:val="000000"/>
                <w:lang w:eastAsia="es-EC"/>
              </w:rPr>
            </w:pPr>
            <w:r w:rsidRPr="00D75601">
              <w:rPr>
                <w:rFonts w:cs="Calibri"/>
                <w:color w:val="000000"/>
                <w:lang w:eastAsia="es-EC"/>
              </w:rPr>
              <w:t> </w:t>
            </w:r>
          </w:p>
        </w:tc>
        <w:tc>
          <w:tcPr>
            <w:tcW w:w="154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D75601" w:rsidRPr="00D75601" w:rsidRDefault="00D75601" w:rsidP="00D75601">
            <w:pPr>
              <w:spacing w:after="0" w:line="240" w:lineRule="auto"/>
              <w:rPr>
                <w:rFonts w:cs="Calibri"/>
                <w:b/>
                <w:bCs/>
                <w:color w:val="000000"/>
                <w:lang w:eastAsia="es-EC"/>
              </w:rPr>
            </w:pPr>
            <w:r w:rsidRPr="00D75601">
              <w:rPr>
                <w:rFonts w:cs="Calibri"/>
                <w:b/>
                <w:bCs/>
                <w:color w:val="000000"/>
                <w:lang w:eastAsia="es-EC"/>
              </w:rPr>
              <w:t>Total</w:t>
            </w:r>
          </w:p>
        </w:tc>
        <w:tc>
          <w:tcPr>
            <w:tcW w:w="1238"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D75601" w:rsidRPr="00D75601" w:rsidRDefault="00D75601" w:rsidP="00D75601">
            <w:pPr>
              <w:spacing w:after="0" w:line="240" w:lineRule="auto"/>
              <w:jc w:val="center"/>
              <w:rPr>
                <w:rFonts w:cs="Calibri"/>
                <w:b/>
                <w:bCs/>
                <w:color w:val="000000"/>
                <w:sz w:val="20"/>
                <w:szCs w:val="20"/>
                <w:lang w:eastAsia="es-EC"/>
              </w:rPr>
            </w:pPr>
            <w:r w:rsidRPr="00D75601">
              <w:rPr>
                <w:rFonts w:cs="Calibri"/>
                <w:b/>
                <w:bCs/>
                <w:color w:val="000000"/>
                <w:sz w:val="20"/>
                <w:szCs w:val="20"/>
                <w:lang w:eastAsia="es-EC"/>
              </w:rPr>
              <w:t xml:space="preserve">$        </w:t>
            </w:r>
            <w:r w:rsidR="002A566F">
              <w:rPr>
                <w:rFonts w:cs="Calibri"/>
                <w:b/>
                <w:bCs/>
                <w:color w:val="000000"/>
                <w:sz w:val="20"/>
                <w:szCs w:val="20"/>
                <w:lang w:eastAsia="es-EC"/>
              </w:rPr>
              <w:t>82.79</w:t>
            </w:r>
            <w:r w:rsidRPr="00D75601">
              <w:rPr>
                <w:rFonts w:cs="Calibri"/>
                <w:b/>
                <w:bCs/>
                <w:color w:val="000000"/>
                <w:sz w:val="20"/>
                <w:szCs w:val="20"/>
                <w:lang w:eastAsia="es-EC"/>
              </w:rPr>
              <w:t xml:space="preserve"> </w:t>
            </w:r>
          </w:p>
        </w:tc>
      </w:tr>
    </w:tbl>
    <w:p w:rsidR="00D75601" w:rsidRDefault="00D75601" w:rsidP="00D75601">
      <w:pPr>
        <w:spacing w:after="0" w:line="240" w:lineRule="auto"/>
        <w:rPr>
          <w:rFonts w:cs="Calibri"/>
          <w:b/>
        </w:rPr>
      </w:pPr>
    </w:p>
    <w:p w:rsidR="00D75601" w:rsidRDefault="00D75601" w:rsidP="00D75601">
      <w:pPr>
        <w:spacing w:after="0" w:line="240" w:lineRule="auto"/>
        <w:rPr>
          <w:rFonts w:cs="Calibri"/>
          <w:b/>
        </w:rPr>
      </w:pPr>
    </w:p>
    <w:p w:rsidR="00D75601" w:rsidRPr="00D75601" w:rsidRDefault="00D75601" w:rsidP="00D75601">
      <w:pPr>
        <w:spacing w:after="0" w:line="240" w:lineRule="auto"/>
        <w:rPr>
          <w:rFonts w:cs="Calibri"/>
          <w:b/>
        </w:rPr>
      </w:pPr>
    </w:p>
    <w:tbl>
      <w:tblPr>
        <w:tblW w:w="8734" w:type="dxa"/>
        <w:tblCellMar>
          <w:left w:w="0" w:type="dxa"/>
          <w:right w:w="0" w:type="dxa"/>
        </w:tblCellMar>
        <w:tblLook w:val="04A0" w:firstRow="1" w:lastRow="0" w:firstColumn="1" w:lastColumn="0" w:noHBand="0" w:noVBand="1"/>
      </w:tblPr>
      <w:tblGrid>
        <w:gridCol w:w="4979"/>
        <w:gridCol w:w="969"/>
        <w:gridCol w:w="1548"/>
        <w:gridCol w:w="1238"/>
      </w:tblGrid>
      <w:tr w:rsidR="00FE5EB3" w:rsidRPr="00D75601" w:rsidTr="005F1834">
        <w:trPr>
          <w:trHeight w:val="375"/>
        </w:trPr>
        <w:tc>
          <w:tcPr>
            <w:tcW w:w="8734" w:type="dxa"/>
            <w:gridSpan w:val="4"/>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FE5EB3" w:rsidRPr="00D75601" w:rsidRDefault="00FE5EB3" w:rsidP="00A078BC">
            <w:pPr>
              <w:spacing w:after="0" w:line="240" w:lineRule="auto"/>
              <w:jc w:val="center"/>
              <w:rPr>
                <w:rFonts w:cs="Calibri"/>
                <w:b/>
                <w:bCs/>
                <w:color w:val="000000"/>
                <w:lang w:eastAsia="es-EC"/>
              </w:rPr>
            </w:pPr>
            <w:r w:rsidRPr="00D75601">
              <w:rPr>
                <w:rFonts w:cs="Calibri"/>
                <w:b/>
                <w:bCs/>
                <w:color w:val="000000"/>
                <w:lang w:eastAsia="es-EC"/>
              </w:rPr>
              <w:t xml:space="preserve">Propuesta Económica </w:t>
            </w:r>
            <w:r w:rsidR="005F1834">
              <w:rPr>
                <w:rFonts w:cs="Calibri"/>
                <w:b/>
                <w:bCs/>
                <w:color w:val="000000"/>
                <w:lang w:eastAsia="es-EC"/>
              </w:rPr>
              <w:t>Traslado Provincias</w:t>
            </w:r>
            <w:r w:rsidRPr="00D75601">
              <w:rPr>
                <w:rFonts w:cs="Calibri"/>
                <w:b/>
                <w:bCs/>
                <w:color w:val="000000"/>
                <w:lang w:eastAsia="es-EC"/>
              </w:rPr>
              <w:t xml:space="preserve"> </w:t>
            </w:r>
          </w:p>
        </w:tc>
      </w:tr>
      <w:tr w:rsidR="00FE5EB3" w:rsidRPr="00D75601" w:rsidTr="005F1834">
        <w:trPr>
          <w:trHeight w:val="300"/>
        </w:trPr>
        <w:tc>
          <w:tcPr>
            <w:tcW w:w="4979"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FE5EB3" w:rsidRPr="00D75601" w:rsidRDefault="00FE5EB3" w:rsidP="00A078BC">
            <w:pPr>
              <w:spacing w:after="0" w:line="240" w:lineRule="auto"/>
              <w:jc w:val="center"/>
              <w:rPr>
                <w:rFonts w:cs="Calibri"/>
                <w:b/>
                <w:bCs/>
                <w:color w:val="000000"/>
                <w:lang w:eastAsia="es-EC"/>
              </w:rPr>
            </w:pPr>
            <w:r w:rsidRPr="00D75601">
              <w:rPr>
                <w:rFonts w:cs="Calibri"/>
                <w:b/>
                <w:bCs/>
                <w:color w:val="000000"/>
                <w:lang w:eastAsia="es-EC"/>
              </w:rPr>
              <w:t xml:space="preserve">Descripción </w:t>
            </w:r>
          </w:p>
        </w:tc>
        <w:tc>
          <w:tcPr>
            <w:tcW w:w="969"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FE5EB3" w:rsidRPr="00D75601" w:rsidRDefault="005F1834" w:rsidP="00A078BC">
            <w:pPr>
              <w:spacing w:after="0" w:line="240" w:lineRule="auto"/>
              <w:jc w:val="center"/>
              <w:rPr>
                <w:rFonts w:cs="Calibri"/>
                <w:b/>
                <w:bCs/>
                <w:color w:val="000000"/>
                <w:lang w:eastAsia="es-EC"/>
              </w:rPr>
            </w:pPr>
            <w:r>
              <w:rPr>
                <w:rFonts w:cs="Calibri"/>
                <w:b/>
                <w:bCs/>
                <w:color w:val="000000"/>
                <w:lang w:eastAsia="es-EC"/>
              </w:rPr>
              <w:t>Peso</w:t>
            </w:r>
          </w:p>
        </w:tc>
        <w:tc>
          <w:tcPr>
            <w:tcW w:w="1548"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FE5EB3" w:rsidRPr="00D75601" w:rsidRDefault="00FE5EB3" w:rsidP="00A078BC">
            <w:pPr>
              <w:spacing w:after="0" w:line="240" w:lineRule="auto"/>
              <w:jc w:val="center"/>
              <w:rPr>
                <w:rFonts w:cs="Calibri"/>
                <w:b/>
                <w:bCs/>
                <w:color w:val="000000"/>
                <w:lang w:eastAsia="es-EC"/>
              </w:rPr>
            </w:pPr>
            <w:r w:rsidRPr="00D75601">
              <w:rPr>
                <w:rFonts w:cs="Calibri"/>
                <w:b/>
                <w:bCs/>
                <w:color w:val="000000"/>
                <w:lang w:eastAsia="es-EC"/>
              </w:rPr>
              <w:t xml:space="preserve">Precio </w:t>
            </w:r>
          </w:p>
        </w:tc>
        <w:tc>
          <w:tcPr>
            <w:tcW w:w="1238"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hideMark/>
          </w:tcPr>
          <w:p w:rsidR="00FE5EB3" w:rsidRPr="00D75601" w:rsidRDefault="00FE5EB3" w:rsidP="00A078BC">
            <w:pPr>
              <w:spacing w:after="0" w:line="240" w:lineRule="auto"/>
              <w:jc w:val="center"/>
              <w:rPr>
                <w:rFonts w:cs="Calibri"/>
                <w:b/>
                <w:bCs/>
                <w:color w:val="000000"/>
                <w:lang w:eastAsia="es-EC"/>
              </w:rPr>
            </w:pPr>
            <w:r w:rsidRPr="00D75601">
              <w:rPr>
                <w:rFonts w:cs="Calibri"/>
                <w:b/>
                <w:bCs/>
                <w:color w:val="000000"/>
                <w:lang w:eastAsia="es-EC"/>
              </w:rPr>
              <w:t>Precio Total</w:t>
            </w:r>
          </w:p>
        </w:tc>
      </w:tr>
      <w:tr w:rsidR="005F1834" w:rsidRPr="00D75601" w:rsidTr="00F45BF9">
        <w:trPr>
          <w:trHeight w:val="270"/>
        </w:trPr>
        <w:tc>
          <w:tcPr>
            <w:tcW w:w="4979" w:type="dxa"/>
            <w:tcBorders>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rsidR="005F1834" w:rsidRPr="00D75601" w:rsidRDefault="005F1834" w:rsidP="005F1834">
            <w:pPr>
              <w:spacing w:after="0" w:line="240" w:lineRule="auto"/>
              <w:jc w:val="center"/>
              <w:rPr>
                <w:rFonts w:cs="Calibri"/>
                <w:color w:val="000000"/>
                <w:sz w:val="20"/>
                <w:szCs w:val="20"/>
                <w:lang w:eastAsia="es-EC"/>
              </w:rPr>
            </w:pPr>
            <w:r>
              <w:rPr>
                <w:rFonts w:cs="Calibri"/>
                <w:color w:val="000000"/>
                <w:sz w:val="20"/>
                <w:szCs w:val="20"/>
                <w:lang w:eastAsia="es-EC"/>
              </w:rPr>
              <w:t>Traslado Kit de Almacenamiento (Cajas) Primeros 2 Kilos</w:t>
            </w:r>
          </w:p>
        </w:tc>
        <w:tc>
          <w:tcPr>
            <w:tcW w:w="0" w:type="auto"/>
            <w:tcBorders>
              <w:top w:val="single" w:sz="4" w:space="0" w:color="auto"/>
              <w:left w:val="single" w:sz="4" w:space="0" w:color="auto"/>
              <w:bottom w:val="single" w:sz="4" w:space="0" w:color="auto"/>
              <w:right w:val="single" w:sz="4" w:space="0" w:color="auto"/>
            </w:tcBorders>
            <w:vAlign w:val="center"/>
            <w:hideMark/>
          </w:tcPr>
          <w:p w:rsidR="005F1834" w:rsidRPr="00D75601" w:rsidRDefault="005F1834" w:rsidP="005F1834">
            <w:pPr>
              <w:spacing w:after="0" w:line="240" w:lineRule="auto"/>
              <w:jc w:val="center"/>
              <w:rPr>
                <w:rFonts w:cs="Calibri"/>
                <w:color w:val="000000"/>
                <w:sz w:val="20"/>
                <w:szCs w:val="20"/>
                <w:lang w:eastAsia="es-EC"/>
              </w:rPr>
            </w:pPr>
            <w:r>
              <w:rPr>
                <w:rFonts w:cs="Calibri"/>
                <w:color w:val="000000"/>
                <w:sz w:val="20"/>
                <w:szCs w:val="20"/>
                <w:lang w:eastAsia="es-EC"/>
              </w:rPr>
              <w:t>2 Kl.</w:t>
            </w:r>
          </w:p>
        </w:tc>
        <w:tc>
          <w:tcPr>
            <w:tcW w:w="0" w:type="auto"/>
            <w:tcBorders>
              <w:top w:val="single" w:sz="4" w:space="0" w:color="auto"/>
              <w:left w:val="single" w:sz="4" w:space="0" w:color="auto"/>
              <w:bottom w:val="single" w:sz="4" w:space="0" w:color="auto"/>
              <w:right w:val="single" w:sz="4" w:space="0" w:color="auto"/>
            </w:tcBorders>
            <w:hideMark/>
          </w:tcPr>
          <w:p w:rsidR="005F1834" w:rsidRPr="00D75601" w:rsidRDefault="005F1834" w:rsidP="005F1834">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Pr>
                <w:rFonts w:cs="Calibri"/>
                <w:color w:val="000000"/>
                <w:sz w:val="20"/>
                <w:szCs w:val="20"/>
                <w:lang w:eastAsia="es-EC"/>
              </w:rPr>
              <w:t>5</w:t>
            </w:r>
            <w:r w:rsidRPr="00D75601">
              <w:rPr>
                <w:rFonts w:cs="Calibri"/>
                <w:color w:val="000000"/>
                <w:sz w:val="20"/>
                <w:szCs w:val="20"/>
                <w:lang w:eastAsia="es-EC"/>
              </w:rPr>
              <w:t>.</w:t>
            </w:r>
            <w:r>
              <w:rPr>
                <w:rFonts w:cs="Calibri"/>
                <w:color w:val="000000"/>
                <w:sz w:val="20"/>
                <w:szCs w:val="20"/>
                <w:lang w:eastAsia="es-EC"/>
              </w:rPr>
              <w:t>28</w:t>
            </w:r>
          </w:p>
        </w:tc>
        <w:tc>
          <w:tcPr>
            <w:tcW w:w="0" w:type="auto"/>
            <w:tcBorders>
              <w:top w:val="single" w:sz="4" w:space="0" w:color="auto"/>
              <w:left w:val="single" w:sz="4" w:space="0" w:color="auto"/>
              <w:bottom w:val="single" w:sz="4" w:space="0" w:color="auto"/>
              <w:right w:val="single" w:sz="4" w:space="0" w:color="auto"/>
            </w:tcBorders>
            <w:hideMark/>
          </w:tcPr>
          <w:p w:rsidR="005F1834" w:rsidRPr="00D75601" w:rsidRDefault="005F1834" w:rsidP="005F1834">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        </w:t>
            </w:r>
            <w:r>
              <w:rPr>
                <w:rFonts w:cs="Calibri"/>
                <w:color w:val="000000"/>
                <w:sz w:val="20"/>
                <w:szCs w:val="20"/>
                <w:lang w:eastAsia="es-EC"/>
              </w:rPr>
              <w:t>5</w:t>
            </w:r>
            <w:r>
              <w:rPr>
                <w:rFonts w:cs="Calibri"/>
                <w:color w:val="000000"/>
                <w:sz w:val="20"/>
                <w:szCs w:val="20"/>
                <w:lang w:eastAsia="es-EC"/>
              </w:rPr>
              <w:t>.</w:t>
            </w:r>
            <w:r>
              <w:rPr>
                <w:rFonts w:cs="Calibri"/>
                <w:color w:val="000000"/>
                <w:sz w:val="20"/>
                <w:szCs w:val="20"/>
                <w:lang w:eastAsia="es-EC"/>
              </w:rPr>
              <w:t>28</w:t>
            </w:r>
            <w:r w:rsidRPr="00D75601">
              <w:rPr>
                <w:rFonts w:cs="Calibri"/>
                <w:color w:val="000000"/>
                <w:sz w:val="20"/>
                <w:szCs w:val="20"/>
                <w:lang w:eastAsia="es-EC"/>
              </w:rPr>
              <w:t xml:space="preserve"> </w:t>
            </w:r>
          </w:p>
        </w:tc>
      </w:tr>
      <w:tr w:rsidR="005F1834" w:rsidRPr="00D75601" w:rsidTr="00F45BF9">
        <w:trPr>
          <w:trHeight w:val="270"/>
        </w:trPr>
        <w:tc>
          <w:tcPr>
            <w:tcW w:w="4979" w:type="dxa"/>
            <w:tcBorders>
              <w:left w:val="single" w:sz="4" w:space="0" w:color="auto"/>
              <w:bottom w:val="single" w:sz="4" w:space="0" w:color="auto"/>
              <w:right w:val="single" w:sz="4" w:space="0" w:color="auto"/>
            </w:tcBorders>
            <w:shd w:val="clear" w:color="auto" w:fill="FFFFFF"/>
            <w:noWrap/>
            <w:tcMar>
              <w:top w:w="0" w:type="dxa"/>
              <w:left w:w="70" w:type="dxa"/>
              <w:bottom w:w="0" w:type="dxa"/>
              <w:right w:w="70" w:type="dxa"/>
            </w:tcMar>
          </w:tcPr>
          <w:p w:rsidR="005F1834" w:rsidRDefault="005F1834" w:rsidP="005F1834">
            <w:pPr>
              <w:spacing w:after="0" w:line="240" w:lineRule="auto"/>
              <w:jc w:val="center"/>
              <w:rPr>
                <w:rFonts w:cs="Calibri"/>
                <w:color w:val="000000"/>
                <w:sz w:val="20"/>
                <w:szCs w:val="20"/>
                <w:lang w:eastAsia="es-EC"/>
              </w:rPr>
            </w:pPr>
            <w:r>
              <w:rPr>
                <w:rFonts w:cs="Calibri"/>
                <w:color w:val="000000"/>
                <w:sz w:val="20"/>
                <w:szCs w:val="20"/>
                <w:lang w:eastAsia="es-EC"/>
              </w:rPr>
              <w:t>A partir del Tercer Kilo</w:t>
            </w:r>
          </w:p>
        </w:tc>
        <w:tc>
          <w:tcPr>
            <w:tcW w:w="0" w:type="auto"/>
            <w:tcBorders>
              <w:top w:val="single" w:sz="4" w:space="0" w:color="auto"/>
              <w:left w:val="single" w:sz="4" w:space="0" w:color="auto"/>
              <w:bottom w:val="single" w:sz="4" w:space="0" w:color="auto"/>
              <w:right w:val="single" w:sz="4" w:space="0" w:color="auto"/>
            </w:tcBorders>
            <w:vAlign w:val="center"/>
          </w:tcPr>
          <w:p w:rsidR="005F1834" w:rsidRPr="00D75601" w:rsidRDefault="005F1834" w:rsidP="005F1834">
            <w:pPr>
              <w:spacing w:after="0" w:line="240" w:lineRule="auto"/>
              <w:jc w:val="center"/>
              <w:rPr>
                <w:rFonts w:cs="Calibri"/>
                <w:color w:val="000000"/>
                <w:sz w:val="20"/>
                <w:szCs w:val="20"/>
                <w:lang w:eastAsia="es-EC"/>
              </w:rPr>
            </w:pPr>
            <w:r>
              <w:rPr>
                <w:rFonts w:cs="Calibri"/>
                <w:color w:val="000000"/>
                <w:sz w:val="20"/>
                <w:szCs w:val="20"/>
                <w:lang w:eastAsia="es-EC"/>
              </w:rPr>
              <w:t>1</w:t>
            </w:r>
            <w:r>
              <w:rPr>
                <w:rFonts w:cs="Calibri"/>
                <w:color w:val="000000"/>
                <w:sz w:val="20"/>
                <w:szCs w:val="20"/>
                <w:lang w:eastAsia="es-EC"/>
              </w:rPr>
              <w:t xml:space="preserve"> Kl.</w:t>
            </w:r>
          </w:p>
        </w:tc>
        <w:tc>
          <w:tcPr>
            <w:tcW w:w="0" w:type="auto"/>
            <w:tcBorders>
              <w:top w:val="single" w:sz="4" w:space="0" w:color="auto"/>
              <w:left w:val="single" w:sz="4" w:space="0" w:color="auto"/>
              <w:bottom w:val="single" w:sz="4" w:space="0" w:color="auto"/>
              <w:right w:val="single" w:sz="4" w:space="0" w:color="auto"/>
            </w:tcBorders>
          </w:tcPr>
          <w:p w:rsidR="005F1834" w:rsidRPr="00D75601" w:rsidRDefault="005F1834" w:rsidP="005F1834">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w:t>
            </w:r>
            <w:r>
              <w:rPr>
                <w:rFonts w:cs="Calibri"/>
                <w:color w:val="000000"/>
                <w:sz w:val="20"/>
                <w:szCs w:val="20"/>
                <w:lang w:eastAsia="es-EC"/>
              </w:rPr>
              <w:t>0</w:t>
            </w:r>
            <w:r w:rsidRPr="00D75601">
              <w:rPr>
                <w:rFonts w:cs="Calibri"/>
                <w:color w:val="000000"/>
                <w:sz w:val="20"/>
                <w:szCs w:val="20"/>
                <w:lang w:eastAsia="es-EC"/>
              </w:rPr>
              <w:t>.</w:t>
            </w:r>
            <w:r>
              <w:rPr>
                <w:rFonts w:cs="Calibri"/>
                <w:color w:val="000000"/>
                <w:sz w:val="20"/>
                <w:szCs w:val="20"/>
                <w:lang w:eastAsia="es-EC"/>
              </w:rPr>
              <w:t>75</w:t>
            </w:r>
          </w:p>
        </w:tc>
        <w:tc>
          <w:tcPr>
            <w:tcW w:w="0" w:type="auto"/>
            <w:tcBorders>
              <w:top w:val="single" w:sz="4" w:space="0" w:color="auto"/>
              <w:left w:val="single" w:sz="4" w:space="0" w:color="auto"/>
              <w:bottom w:val="single" w:sz="4" w:space="0" w:color="auto"/>
              <w:right w:val="single" w:sz="4" w:space="0" w:color="auto"/>
            </w:tcBorders>
          </w:tcPr>
          <w:p w:rsidR="005F1834" w:rsidRPr="00D75601" w:rsidRDefault="005F1834" w:rsidP="005F1834">
            <w:pPr>
              <w:spacing w:after="0" w:line="240" w:lineRule="auto"/>
              <w:jc w:val="center"/>
              <w:rPr>
                <w:rFonts w:cs="Calibri"/>
                <w:color w:val="000000"/>
                <w:sz w:val="20"/>
                <w:szCs w:val="20"/>
                <w:lang w:eastAsia="es-EC"/>
              </w:rPr>
            </w:pPr>
            <w:r w:rsidRPr="00D75601">
              <w:rPr>
                <w:rFonts w:cs="Calibri"/>
                <w:color w:val="000000"/>
                <w:sz w:val="20"/>
                <w:szCs w:val="20"/>
                <w:lang w:eastAsia="es-EC"/>
              </w:rPr>
              <w:t xml:space="preserve"> $        </w:t>
            </w:r>
            <w:r>
              <w:rPr>
                <w:rFonts w:cs="Calibri"/>
                <w:color w:val="000000"/>
                <w:sz w:val="20"/>
                <w:szCs w:val="20"/>
                <w:lang w:eastAsia="es-EC"/>
              </w:rPr>
              <w:t>0</w:t>
            </w:r>
            <w:r>
              <w:rPr>
                <w:rFonts w:cs="Calibri"/>
                <w:color w:val="000000"/>
                <w:sz w:val="20"/>
                <w:szCs w:val="20"/>
                <w:lang w:eastAsia="es-EC"/>
              </w:rPr>
              <w:t>.</w:t>
            </w:r>
            <w:r>
              <w:rPr>
                <w:rFonts w:cs="Calibri"/>
                <w:color w:val="000000"/>
                <w:sz w:val="20"/>
                <w:szCs w:val="20"/>
                <w:lang w:eastAsia="es-EC"/>
              </w:rPr>
              <w:t>75</w:t>
            </w:r>
            <w:r w:rsidRPr="00D75601">
              <w:rPr>
                <w:rFonts w:cs="Calibri"/>
                <w:color w:val="000000"/>
                <w:sz w:val="20"/>
                <w:szCs w:val="20"/>
                <w:lang w:eastAsia="es-EC"/>
              </w:rPr>
              <w:t xml:space="preserve"> </w:t>
            </w:r>
          </w:p>
        </w:tc>
      </w:tr>
    </w:tbl>
    <w:p w:rsidR="00D75601" w:rsidRPr="00D75601" w:rsidRDefault="00D75601" w:rsidP="00D75601">
      <w:pPr>
        <w:spacing w:after="0" w:line="240" w:lineRule="auto"/>
        <w:rPr>
          <w:rFonts w:cs="Calibri"/>
        </w:rPr>
      </w:pPr>
    </w:p>
    <w:p w:rsidR="00D75601" w:rsidRDefault="00D75601" w:rsidP="00D75601">
      <w:pPr>
        <w:spacing w:after="0" w:line="240" w:lineRule="auto"/>
        <w:rPr>
          <w:rFonts w:cs="Calibri"/>
        </w:rPr>
      </w:pPr>
    </w:p>
    <w:p w:rsidR="00D75601" w:rsidRDefault="00D75601" w:rsidP="00D75601">
      <w:pPr>
        <w:spacing w:after="0" w:line="240" w:lineRule="auto"/>
        <w:rPr>
          <w:rFonts w:cs="Calibri"/>
        </w:rPr>
      </w:pPr>
    </w:p>
    <w:p w:rsidR="00D75601" w:rsidRDefault="00D75601" w:rsidP="00D75601">
      <w:pPr>
        <w:spacing w:after="0" w:line="240" w:lineRule="auto"/>
        <w:rPr>
          <w:rFonts w:cs="Calibri"/>
        </w:rPr>
      </w:pPr>
    </w:p>
    <w:p w:rsidR="00D75601" w:rsidRPr="00D75601" w:rsidRDefault="00D75601" w:rsidP="00D75601">
      <w:pPr>
        <w:spacing w:after="0" w:line="240" w:lineRule="auto"/>
        <w:rPr>
          <w:rFonts w:cs="Calibri"/>
        </w:rPr>
      </w:pPr>
    </w:p>
    <w:p w:rsidR="00D75601" w:rsidRPr="00D75601" w:rsidRDefault="00D75601" w:rsidP="00D75601">
      <w:pPr>
        <w:spacing w:after="0" w:line="240" w:lineRule="auto"/>
        <w:rPr>
          <w:rFonts w:cs="Calibri"/>
        </w:rPr>
      </w:pPr>
    </w:p>
    <w:p w:rsidR="009702C3" w:rsidRPr="00D75601" w:rsidRDefault="009702C3" w:rsidP="00D75601">
      <w:pPr>
        <w:spacing w:after="0" w:line="240" w:lineRule="auto"/>
        <w:rPr>
          <w:rFonts w:cs="Calibri"/>
          <w:b/>
        </w:rPr>
      </w:pPr>
    </w:p>
    <w:p w:rsidR="00D75601" w:rsidRPr="00D75601" w:rsidRDefault="00D75601" w:rsidP="00D75601">
      <w:pPr>
        <w:spacing w:after="0" w:line="240" w:lineRule="auto"/>
        <w:rPr>
          <w:rFonts w:cs="Calibri"/>
        </w:rPr>
      </w:pPr>
    </w:p>
    <w:p w:rsidR="00D75601" w:rsidRPr="00D75601" w:rsidRDefault="00D75601" w:rsidP="00D75601">
      <w:pPr>
        <w:spacing w:after="0" w:line="240" w:lineRule="auto"/>
        <w:rPr>
          <w:rFonts w:cs="Calibri"/>
        </w:rPr>
      </w:pPr>
    </w:p>
    <w:p w:rsidR="009702C3" w:rsidRDefault="009702C3" w:rsidP="00D75601">
      <w:pPr>
        <w:spacing w:after="0" w:line="240" w:lineRule="auto"/>
        <w:rPr>
          <w:rFonts w:cs="Calibri"/>
        </w:rPr>
      </w:pPr>
    </w:p>
    <w:p w:rsidR="005F1834" w:rsidRDefault="005F1834">
      <w:pPr>
        <w:rPr>
          <w:rFonts w:cs="Calibri"/>
        </w:rPr>
      </w:pPr>
    </w:p>
    <w:p w:rsidR="00C7405E" w:rsidRDefault="000D4C86">
      <w:pPr>
        <w:rPr>
          <w:rFonts w:ascii="Century Gothic" w:hAnsi="Century Gothic" w:cs="Arial"/>
          <w:b/>
          <w:color w:val="000000"/>
          <w:sz w:val="24"/>
          <w:szCs w:val="24"/>
        </w:rPr>
      </w:pPr>
      <w:r w:rsidRPr="000D4C86">
        <w:rPr>
          <w:rFonts w:ascii="Century Gothic" w:hAnsi="Century Gothic" w:cs="Arial"/>
          <w:b/>
          <w:color w:val="000000"/>
          <w:sz w:val="24"/>
          <w:szCs w:val="24"/>
        </w:rPr>
        <w:lastRenderedPageBreak/>
        <w:t xml:space="preserve">Nota: </w:t>
      </w:r>
    </w:p>
    <w:p w:rsidR="000D4C86" w:rsidRPr="000D4C86" w:rsidRDefault="000D4C86" w:rsidP="000D4C86">
      <w:pPr>
        <w:pStyle w:val="Prrafodelista"/>
        <w:numPr>
          <w:ilvl w:val="0"/>
          <w:numId w:val="20"/>
        </w:numPr>
        <w:jc w:val="both"/>
        <w:rPr>
          <w:rFonts w:ascii="Century Gothic" w:hAnsi="Century Gothic" w:cs="Arial"/>
          <w:b/>
          <w:color w:val="000000"/>
          <w:sz w:val="24"/>
          <w:szCs w:val="24"/>
        </w:rPr>
      </w:pPr>
      <w:r>
        <w:rPr>
          <w:rFonts w:ascii="Century Gothic" w:hAnsi="Century Gothic" w:cs="Arial"/>
          <w:color w:val="000000"/>
          <w:sz w:val="24"/>
          <w:szCs w:val="24"/>
        </w:rPr>
        <w:t xml:space="preserve">DataSolutions S.A deja abierta la posibilidad de mejorar considerable las condiciones finales que Cervecería Nacional proponga para un proceso de contratación posterior. </w:t>
      </w:r>
    </w:p>
    <w:p w:rsidR="000D4C86" w:rsidRDefault="000D4C86" w:rsidP="000D4C86">
      <w:pPr>
        <w:pStyle w:val="Prrafodelista"/>
        <w:numPr>
          <w:ilvl w:val="0"/>
          <w:numId w:val="20"/>
        </w:numPr>
        <w:jc w:val="both"/>
        <w:rPr>
          <w:rFonts w:ascii="Century Gothic" w:hAnsi="Century Gothic" w:cs="Arial"/>
          <w:color w:val="000000"/>
          <w:sz w:val="24"/>
          <w:szCs w:val="24"/>
        </w:rPr>
      </w:pPr>
      <w:r w:rsidRPr="000D4C86">
        <w:rPr>
          <w:rFonts w:ascii="Century Gothic" w:hAnsi="Century Gothic" w:cs="Arial"/>
          <w:color w:val="000000"/>
          <w:sz w:val="24"/>
          <w:szCs w:val="24"/>
        </w:rPr>
        <w:t>Si existen traslados de documentación (Cajas)</w:t>
      </w:r>
      <w:r>
        <w:rPr>
          <w:rFonts w:ascii="Century Gothic" w:hAnsi="Century Gothic" w:cs="Arial"/>
          <w:color w:val="000000"/>
          <w:sz w:val="24"/>
          <w:szCs w:val="24"/>
        </w:rPr>
        <w:t xml:space="preserve"> a nivel Interprovincial el costo inicial de este proceso será de $4.99 los dos primeros Kilos y a partir del tercero un costo adicional de $0.89 centavos de dólar por kilos. </w:t>
      </w:r>
    </w:p>
    <w:p w:rsidR="000D4C86" w:rsidRDefault="000D4C86" w:rsidP="000D4C86">
      <w:pPr>
        <w:pStyle w:val="Prrafodelista"/>
        <w:numPr>
          <w:ilvl w:val="0"/>
          <w:numId w:val="20"/>
        </w:numPr>
        <w:jc w:val="both"/>
        <w:rPr>
          <w:rFonts w:ascii="Century Gothic" w:hAnsi="Century Gothic" w:cs="Arial"/>
          <w:color w:val="000000"/>
          <w:sz w:val="24"/>
          <w:szCs w:val="24"/>
        </w:rPr>
      </w:pPr>
      <w:r>
        <w:rPr>
          <w:rFonts w:ascii="Century Gothic" w:hAnsi="Century Gothic" w:cs="Arial"/>
          <w:color w:val="000000"/>
          <w:sz w:val="24"/>
          <w:szCs w:val="24"/>
        </w:rPr>
        <w:t xml:space="preserve">Los valores finales con respecto a custodio siempre podrán ser evaluados dependiendo la cantidad final de documentación (cajas) </w:t>
      </w:r>
      <w:r w:rsidRPr="000D4C86">
        <w:rPr>
          <w:rFonts w:ascii="Century Gothic" w:hAnsi="Century Gothic" w:cs="Arial"/>
          <w:color w:val="000000"/>
          <w:sz w:val="24"/>
          <w:szCs w:val="24"/>
        </w:rPr>
        <w:t>a</w:t>
      </w:r>
      <w:r>
        <w:rPr>
          <w:rFonts w:ascii="Century Gothic" w:hAnsi="Century Gothic" w:cs="Arial"/>
          <w:color w:val="000000"/>
          <w:sz w:val="24"/>
          <w:szCs w:val="24"/>
        </w:rPr>
        <w:t xml:space="preserve"> almacenar en nuestro centro de acopio. </w:t>
      </w:r>
    </w:p>
    <w:p w:rsidR="000D4C86" w:rsidRDefault="000D4C86" w:rsidP="000D4C86">
      <w:pPr>
        <w:pStyle w:val="Prrafodelista"/>
        <w:numPr>
          <w:ilvl w:val="0"/>
          <w:numId w:val="20"/>
        </w:numPr>
        <w:jc w:val="both"/>
        <w:rPr>
          <w:rFonts w:ascii="Century Gothic" w:hAnsi="Century Gothic" w:cs="Arial"/>
          <w:color w:val="000000"/>
          <w:sz w:val="24"/>
          <w:szCs w:val="24"/>
        </w:rPr>
      </w:pPr>
      <w:r>
        <w:rPr>
          <w:rFonts w:ascii="Century Gothic" w:hAnsi="Century Gothic" w:cs="Arial"/>
          <w:color w:val="000000"/>
          <w:sz w:val="24"/>
          <w:szCs w:val="24"/>
        </w:rPr>
        <w:t xml:space="preserve">Los valores considerados para un traslado inicial tanto en las ciudades de Quito o Guayaquil, podrán ser condonados desde un 25% hasta un 100% dependiendo del tiempo de contratación del servicio. </w:t>
      </w:r>
    </w:p>
    <w:p w:rsidR="006C7BE7" w:rsidRDefault="00282CCA" w:rsidP="00282CCA">
      <w:pPr>
        <w:pStyle w:val="Prrafodelista"/>
        <w:numPr>
          <w:ilvl w:val="0"/>
          <w:numId w:val="20"/>
        </w:numPr>
        <w:jc w:val="both"/>
        <w:rPr>
          <w:rFonts w:ascii="Century Gothic" w:hAnsi="Century Gothic" w:cs="Arial"/>
          <w:color w:val="000000"/>
          <w:sz w:val="24"/>
          <w:szCs w:val="24"/>
        </w:rPr>
      </w:pPr>
      <w:r>
        <w:rPr>
          <w:rFonts w:ascii="Century Gothic" w:hAnsi="Century Gothic" w:cs="Arial"/>
          <w:color w:val="000000"/>
          <w:sz w:val="24"/>
          <w:szCs w:val="24"/>
        </w:rPr>
        <w:t xml:space="preserve">Por concepto de digitalización y custodio digital los precios podrán variar desde un valor de $ 0.1171 a $ 0.0861 centavos de dólar, dependiendo la cantidad de documentos a digitalizar estos valores podrían descender proporcionalmente si existe un incremento de información que se necesite procesar digitalmente por lo tanto DataSolutions S.A, esta dispuesta a evaluar la propuesta en base a las necesidades, referencias, presupuesto de alcance del proyecto que el cliente necesite cumplir.  </w:t>
      </w:r>
    </w:p>
    <w:p w:rsidR="00282CCA" w:rsidRPr="00282CCA" w:rsidRDefault="00282CCA" w:rsidP="00282CCA">
      <w:pPr>
        <w:pStyle w:val="Prrafodelista"/>
        <w:ind w:left="644"/>
        <w:jc w:val="both"/>
        <w:rPr>
          <w:rFonts w:ascii="Century Gothic" w:hAnsi="Century Gothic" w:cs="Arial"/>
          <w:color w:val="000000"/>
          <w:sz w:val="24"/>
          <w:szCs w:val="24"/>
        </w:rPr>
      </w:pPr>
    </w:p>
    <w:p w:rsidR="00635E38" w:rsidRPr="00F94321" w:rsidRDefault="00635E38" w:rsidP="00635E38">
      <w:pPr>
        <w:spacing w:after="0"/>
        <w:rPr>
          <w:rFonts w:ascii="Century Gothic" w:hAnsi="Century Gothic" w:cstheme="minorHAnsi"/>
          <w:sz w:val="24"/>
          <w:szCs w:val="24"/>
        </w:rPr>
      </w:pPr>
      <w:r w:rsidRPr="00F94321">
        <w:rPr>
          <w:rFonts w:ascii="Century Gothic" w:hAnsi="Century Gothic" w:cstheme="minorHAnsi"/>
          <w:b/>
          <w:sz w:val="24"/>
          <w:szCs w:val="24"/>
        </w:rPr>
        <w:t>Solución Propuesta</w:t>
      </w:r>
      <w:r>
        <w:rPr>
          <w:rFonts w:ascii="Century Gothic" w:hAnsi="Century Gothic" w:cstheme="minorHAnsi"/>
          <w:b/>
          <w:sz w:val="24"/>
          <w:szCs w:val="24"/>
        </w:rPr>
        <w:t xml:space="preserve"> Digital</w:t>
      </w:r>
      <w:r w:rsidRPr="00F94321">
        <w:rPr>
          <w:rFonts w:ascii="Century Gothic" w:hAnsi="Century Gothic" w:cstheme="minorHAnsi"/>
          <w:b/>
          <w:sz w:val="24"/>
          <w:szCs w:val="24"/>
        </w:rPr>
        <w:t>:</w:t>
      </w:r>
    </w:p>
    <w:p w:rsidR="00635E38" w:rsidRPr="00F94321" w:rsidRDefault="00635E38" w:rsidP="00635E38">
      <w:pPr>
        <w:pStyle w:val="Sinespaciado"/>
        <w:jc w:val="both"/>
        <w:rPr>
          <w:rFonts w:ascii="Century Gothic" w:hAnsi="Century Gothic" w:cstheme="minorHAnsi"/>
          <w:b/>
          <w:bCs/>
          <w:sz w:val="24"/>
          <w:szCs w:val="24"/>
        </w:rPr>
      </w:pPr>
    </w:p>
    <w:p w:rsidR="00635E38" w:rsidRPr="00F94321" w:rsidRDefault="00635E38" w:rsidP="00635E38">
      <w:pPr>
        <w:pStyle w:val="Sinespaciado"/>
        <w:jc w:val="both"/>
        <w:rPr>
          <w:rFonts w:ascii="Century Gothic" w:hAnsi="Century Gothic" w:cstheme="minorHAnsi"/>
          <w:bCs/>
          <w:sz w:val="24"/>
          <w:szCs w:val="24"/>
        </w:rPr>
      </w:pPr>
      <w:r w:rsidRPr="00F94321">
        <w:rPr>
          <w:rFonts w:ascii="Century Gothic" w:hAnsi="Century Gothic" w:cstheme="minorHAnsi"/>
          <w:bCs/>
          <w:sz w:val="24"/>
          <w:szCs w:val="24"/>
        </w:rPr>
        <w:t xml:space="preserve">DataSolutions propone cotizar los siguientes servicios para </w:t>
      </w:r>
      <w:r>
        <w:rPr>
          <w:rFonts w:ascii="Century Gothic" w:hAnsi="Century Gothic" w:cstheme="minorHAnsi"/>
          <w:bCs/>
          <w:sz w:val="24"/>
          <w:szCs w:val="24"/>
        </w:rPr>
        <w:t xml:space="preserve">Cervecería Nacional: </w:t>
      </w:r>
    </w:p>
    <w:p w:rsidR="00635E38" w:rsidRPr="00F94321" w:rsidRDefault="00635E38" w:rsidP="00635E38">
      <w:pPr>
        <w:pStyle w:val="Sinespaciado"/>
        <w:jc w:val="both"/>
        <w:rPr>
          <w:rFonts w:ascii="Century Gothic" w:hAnsi="Century Gothic" w:cstheme="minorHAnsi"/>
          <w:b/>
          <w:bCs/>
          <w:sz w:val="24"/>
          <w:szCs w:val="24"/>
        </w:rPr>
      </w:pPr>
    </w:p>
    <w:p w:rsidR="00635E38" w:rsidRPr="00282CCA" w:rsidRDefault="00635E38" w:rsidP="00282CCA">
      <w:pPr>
        <w:pStyle w:val="Sinespaciado"/>
        <w:numPr>
          <w:ilvl w:val="0"/>
          <w:numId w:val="17"/>
        </w:numPr>
        <w:spacing w:line="360" w:lineRule="auto"/>
        <w:jc w:val="both"/>
        <w:rPr>
          <w:rFonts w:ascii="Century Gothic" w:hAnsi="Century Gothic" w:cstheme="minorHAnsi"/>
          <w:bCs/>
          <w:sz w:val="24"/>
          <w:szCs w:val="24"/>
        </w:rPr>
      </w:pPr>
      <w:r w:rsidRPr="00F94321">
        <w:rPr>
          <w:rFonts w:ascii="Century Gothic" w:hAnsi="Century Gothic" w:cstheme="minorHAnsi"/>
          <w:b/>
          <w:bCs/>
          <w:sz w:val="24"/>
          <w:szCs w:val="24"/>
        </w:rPr>
        <w:t xml:space="preserve">Digitalización – </w:t>
      </w:r>
      <w:r w:rsidRPr="00F94321">
        <w:rPr>
          <w:rFonts w:ascii="Century Gothic" w:hAnsi="Century Gothic" w:cstheme="minorHAnsi"/>
          <w:bCs/>
          <w:sz w:val="24"/>
          <w:szCs w:val="24"/>
        </w:rPr>
        <w:t>Proceso a través del cual se propone la conversión de la información física a un medio digital. El servicio de digitalización se lo genera a través de los siguientes pasos:</w:t>
      </w:r>
    </w:p>
    <w:p w:rsidR="00635E38" w:rsidRPr="00F94321" w:rsidRDefault="009778E5" w:rsidP="00635E38">
      <w:pPr>
        <w:pStyle w:val="Prrafodelista"/>
        <w:numPr>
          <w:ilvl w:val="0"/>
          <w:numId w:val="16"/>
        </w:numPr>
        <w:spacing w:line="360" w:lineRule="auto"/>
        <w:ind w:left="1068"/>
        <w:outlineLvl w:val="0"/>
        <w:rPr>
          <w:rFonts w:ascii="Century Gothic" w:eastAsia="ヒラギノ角ゴ Pro W3" w:hAnsi="Century Gothic" w:cs="Arial"/>
          <w:b/>
          <w:color w:val="000000"/>
          <w:sz w:val="24"/>
          <w:szCs w:val="24"/>
        </w:rPr>
      </w:pPr>
      <w:r w:rsidRPr="00F94321">
        <w:rPr>
          <w:rFonts w:ascii="Century Gothic" w:eastAsia="ヒラギノ角ゴ Pro W3" w:hAnsi="Century Gothic" w:cs="Arial"/>
          <w:color w:val="000000"/>
          <w:sz w:val="24"/>
          <w:szCs w:val="24"/>
        </w:rPr>
        <w:t>Identificación de Documentos Por Digitalizar</w:t>
      </w:r>
      <w:r w:rsidR="00635E38" w:rsidRPr="00F94321">
        <w:rPr>
          <w:rFonts w:ascii="Century Gothic" w:eastAsia="ヒラギノ角ゴ Pro W3" w:hAnsi="Century Gothic" w:cs="Arial"/>
          <w:color w:val="000000"/>
          <w:sz w:val="24"/>
          <w:szCs w:val="24"/>
        </w:rPr>
        <w:t xml:space="preserve"> </w:t>
      </w:r>
    </w:p>
    <w:p w:rsidR="00635E38" w:rsidRPr="00F94321" w:rsidRDefault="00635E38" w:rsidP="00635E38">
      <w:pPr>
        <w:pStyle w:val="Prrafodelista"/>
        <w:numPr>
          <w:ilvl w:val="0"/>
          <w:numId w:val="16"/>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lastRenderedPageBreak/>
        <w:t>Preparación de Documentos para Digitalizar (Sacar Grapas, Ligas o Clips).</w:t>
      </w:r>
    </w:p>
    <w:p w:rsidR="00635E38" w:rsidRPr="00F94321" w:rsidRDefault="00635E38" w:rsidP="00635E38">
      <w:pPr>
        <w:pStyle w:val="Prrafodelista"/>
        <w:numPr>
          <w:ilvl w:val="0"/>
          <w:numId w:val="16"/>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Clasificación de los Documentos para Digitalizar (Tipo de Documentos).</w:t>
      </w:r>
    </w:p>
    <w:p w:rsidR="00C55ABB" w:rsidRPr="009702C3" w:rsidRDefault="00635E38" w:rsidP="00C55ABB">
      <w:pPr>
        <w:pStyle w:val="Prrafodelista"/>
        <w:numPr>
          <w:ilvl w:val="0"/>
          <w:numId w:val="16"/>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Conversión de Documentos Físicos a Imágenes Digitales.</w:t>
      </w:r>
    </w:p>
    <w:p w:rsidR="00635E38" w:rsidRPr="00F94321" w:rsidRDefault="00635E38" w:rsidP="00635E38">
      <w:pPr>
        <w:pStyle w:val="Prrafodelista"/>
        <w:numPr>
          <w:ilvl w:val="0"/>
          <w:numId w:val="16"/>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Indexación de las Imágenes Digitales. (tres campos de búsqueda)</w:t>
      </w:r>
    </w:p>
    <w:p w:rsidR="00635E38" w:rsidRPr="00F94321" w:rsidRDefault="00635E38" w:rsidP="00635E38">
      <w:pPr>
        <w:pStyle w:val="Prrafodelista"/>
        <w:numPr>
          <w:ilvl w:val="0"/>
          <w:numId w:val="16"/>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Prueba de Calidad de Imágenes Digitalizadas.</w:t>
      </w:r>
    </w:p>
    <w:p w:rsidR="00635E38" w:rsidRPr="00F94321" w:rsidRDefault="00635E38" w:rsidP="00635E38">
      <w:pPr>
        <w:pStyle w:val="Prrafodelista"/>
        <w:numPr>
          <w:ilvl w:val="0"/>
          <w:numId w:val="16"/>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Dar de alta la información es decir subir las Imágenes Digitales a los Servidores de DataSolutions (El cliente puede acceder con un Usuario y Clave).</w:t>
      </w:r>
    </w:p>
    <w:p w:rsidR="00635E38" w:rsidRPr="00F94321" w:rsidRDefault="00635E38" w:rsidP="00635E38">
      <w:pPr>
        <w:pStyle w:val="Prrafodelista"/>
        <w:numPr>
          <w:ilvl w:val="0"/>
          <w:numId w:val="16"/>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Puesta en marcha en servidor de pruebas de la solución.</w:t>
      </w:r>
    </w:p>
    <w:p w:rsidR="00635E38" w:rsidRPr="00F94321" w:rsidRDefault="00635E38" w:rsidP="00635E38">
      <w:pPr>
        <w:pStyle w:val="Prrafodelista"/>
        <w:numPr>
          <w:ilvl w:val="0"/>
          <w:numId w:val="16"/>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Dar de alta y arranque de la solución con el cliente.</w:t>
      </w:r>
    </w:p>
    <w:p w:rsidR="00635E38" w:rsidRPr="00F94321" w:rsidRDefault="00635E38" w:rsidP="00635E38">
      <w:pPr>
        <w:pStyle w:val="Prrafodelista"/>
        <w:numPr>
          <w:ilvl w:val="0"/>
          <w:numId w:val="16"/>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Generación de Claves y Contraseñas.</w:t>
      </w:r>
    </w:p>
    <w:p w:rsidR="00635E38" w:rsidRDefault="00635E38" w:rsidP="00635E38">
      <w:pPr>
        <w:pStyle w:val="Prrafodelista"/>
        <w:numPr>
          <w:ilvl w:val="0"/>
          <w:numId w:val="16"/>
        </w:numPr>
        <w:spacing w:line="360" w:lineRule="auto"/>
        <w:ind w:left="1068"/>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Entrega del sistema y acompañamiento.</w:t>
      </w:r>
    </w:p>
    <w:p w:rsidR="008102D6" w:rsidRPr="00F94321" w:rsidRDefault="008102D6" w:rsidP="008102D6">
      <w:pPr>
        <w:pStyle w:val="Prrafodelista"/>
        <w:spacing w:line="360" w:lineRule="auto"/>
        <w:ind w:left="1068"/>
        <w:outlineLvl w:val="0"/>
        <w:rPr>
          <w:rFonts w:ascii="Century Gothic" w:eastAsia="ヒラギノ角ゴ Pro W3" w:hAnsi="Century Gothic" w:cs="Arial"/>
          <w:color w:val="000000"/>
          <w:sz w:val="24"/>
          <w:szCs w:val="24"/>
        </w:rPr>
      </w:pPr>
    </w:p>
    <w:p w:rsidR="00635E38" w:rsidRPr="00F94321" w:rsidRDefault="00635E38" w:rsidP="00635E38">
      <w:pPr>
        <w:pStyle w:val="Sinespaciado"/>
        <w:spacing w:line="360" w:lineRule="auto"/>
        <w:jc w:val="both"/>
        <w:rPr>
          <w:rFonts w:ascii="Century Gothic" w:hAnsi="Century Gothic" w:cstheme="minorHAnsi"/>
          <w:bCs/>
          <w:sz w:val="24"/>
          <w:szCs w:val="24"/>
        </w:rPr>
      </w:pPr>
      <w:r w:rsidRPr="00F94321">
        <w:rPr>
          <w:rFonts w:ascii="Century Gothic" w:hAnsi="Century Gothic" w:cstheme="minorHAnsi"/>
          <w:b/>
          <w:bCs/>
          <w:sz w:val="24"/>
          <w:szCs w:val="24"/>
        </w:rPr>
        <w:t xml:space="preserve">INDEXACIÓN. – </w:t>
      </w:r>
      <w:r w:rsidRPr="00F94321">
        <w:rPr>
          <w:rFonts w:ascii="Century Gothic" w:hAnsi="Century Gothic" w:cstheme="minorHAnsi"/>
          <w:bCs/>
          <w:sz w:val="24"/>
          <w:szCs w:val="24"/>
        </w:rPr>
        <w:t>proceso en el cual se ingresa mediante una herramienta tecnológica de reconocimiento óptico de caracteres (OCR), el documento digitalizado, convirtiéndolo en un documento que mantenga un orden de datos o informaciones con un criterio común a todos ellos, para facilitar su consulta, búsqueda y análisis.</w:t>
      </w:r>
    </w:p>
    <w:p w:rsidR="00635E38" w:rsidRPr="00F94321" w:rsidRDefault="00635E38" w:rsidP="00635E38">
      <w:pPr>
        <w:pStyle w:val="Sinespaciado"/>
        <w:spacing w:line="360" w:lineRule="auto"/>
        <w:jc w:val="both"/>
        <w:rPr>
          <w:rFonts w:ascii="Century Gothic" w:hAnsi="Century Gothic" w:cstheme="minorHAnsi"/>
          <w:bCs/>
          <w:sz w:val="24"/>
          <w:szCs w:val="24"/>
        </w:rPr>
      </w:pPr>
    </w:p>
    <w:p w:rsidR="00635E38" w:rsidRPr="00F94321" w:rsidRDefault="00635E38" w:rsidP="00635E38">
      <w:pPr>
        <w:pStyle w:val="Sinespaciado"/>
        <w:spacing w:line="360" w:lineRule="auto"/>
        <w:jc w:val="both"/>
        <w:rPr>
          <w:rFonts w:ascii="Century Gothic" w:hAnsi="Century Gothic" w:cstheme="minorHAnsi"/>
          <w:bCs/>
          <w:sz w:val="24"/>
          <w:szCs w:val="24"/>
        </w:rPr>
      </w:pPr>
      <w:r w:rsidRPr="00F94321">
        <w:rPr>
          <w:rFonts w:ascii="Century Gothic" w:hAnsi="Century Gothic" w:cstheme="minorHAnsi"/>
          <w:b/>
          <w:bCs/>
          <w:sz w:val="24"/>
          <w:szCs w:val="24"/>
        </w:rPr>
        <w:t>ALMACENAMIENTO. –</w:t>
      </w:r>
      <w:r w:rsidRPr="00F94321">
        <w:rPr>
          <w:rFonts w:ascii="Century Gothic" w:hAnsi="Century Gothic" w:cstheme="minorHAnsi"/>
          <w:bCs/>
          <w:sz w:val="24"/>
          <w:szCs w:val="24"/>
        </w:rPr>
        <w:t xml:space="preserve"> Proceso en el cual se procede a realizar una carga de la información a nuestras plataformas de gestión integral de información. A través de estas herramientas le garantizamos al cliente la correcta seguridad </w:t>
      </w:r>
      <w:r w:rsidRPr="00F94321">
        <w:rPr>
          <w:rFonts w:ascii="Century Gothic" w:hAnsi="Century Gothic" w:cstheme="minorHAnsi"/>
          <w:bCs/>
          <w:sz w:val="24"/>
          <w:szCs w:val="24"/>
        </w:rPr>
        <w:lastRenderedPageBreak/>
        <w:t>de su información y también dotamos al cliente con una herramienta para correcta administración y utilización de su data.</w:t>
      </w:r>
    </w:p>
    <w:p w:rsidR="00635E38" w:rsidRPr="00F94321" w:rsidRDefault="00635E38" w:rsidP="00635E38">
      <w:pPr>
        <w:pStyle w:val="Sinespaciado"/>
        <w:spacing w:line="360" w:lineRule="auto"/>
        <w:jc w:val="both"/>
        <w:rPr>
          <w:rFonts w:ascii="Century Gothic" w:hAnsi="Century Gothic" w:cstheme="minorHAnsi"/>
          <w:bCs/>
          <w:sz w:val="24"/>
          <w:szCs w:val="24"/>
        </w:rPr>
      </w:pPr>
    </w:p>
    <w:p w:rsidR="00635E38" w:rsidRPr="00F94321" w:rsidRDefault="00635E38" w:rsidP="00635E38">
      <w:pPr>
        <w:pStyle w:val="Sinespaciado"/>
        <w:spacing w:line="360" w:lineRule="auto"/>
        <w:jc w:val="both"/>
        <w:rPr>
          <w:rFonts w:ascii="Century Gothic" w:hAnsi="Century Gothic" w:cstheme="minorHAnsi"/>
          <w:bCs/>
          <w:sz w:val="24"/>
          <w:szCs w:val="24"/>
          <w:lang w:val="es-ES"/>
        </w:rPr>
      </w:pPr>
      <w:r w:rsidRPr="00F94321">
        <w:rPr>
          <w:rFonts w:ascii="Century Gothic" w:hAnsi="Century Gothic" w:cstheme="minorHAnsi"/>
          <w:b/>
          <w:bCs/>
          <w:sz w:val="24"/>
          <w:szCs w:val="24"/>
        </w:rPr>
        <w:t xml:space="preserve">INTERFACE WEB. – </w:t>
      </w:r>
      <w:r w:rsidRPr="00F94321">
        <w:rPr>
          <w:rFonts w:ascii="Century Gothic" w:hAnsi="Century Gothic" w:cstheme="minorHAnsi"/>
          <w:bCs/>
          <w:sz w:val="24"/>
          <w:szCs w:val="24"/>
        </w:rPr>
        <w:t>El objetivo es que la información del cliente esté disponible 365 días al año. A través de nuestros repositorios documentales ubicados en la nube le abrimos la posibilidad a nuestros clientes para que tengan estos beneficios.</w:t>
      </w:r>
    </w:p>
    <w:p w:rsidR="00C55ABB" w:rsidRPr="00F94321" w:rsidRDefault="00C55ABB" w:rsidP="00635E38">
      <w:pPr>
        <w:pStyle w:val="Default"/>
        <w:spacing w:line="360" w:lineRule="auto"/>
        <w:jc w:val="both"/>
        <w:rPr>
          <w:rFonts w:ascii="Century Gothic" w:hAnsi="Century Gothic" w:cstheme="minorHAnsi"/>
          <w:b/>
          <w:bCs/>
        </w:rPr>
      </w:pPr>
    </w:p>
    <w:p w:rsidR="00635E38" w:rsidRPr="00282CCA" w:rsidRDefault="00635E38" w:rsidP="00282CCA">
      <w:pPr>
        <w:pStyle w:val="Default"/>
        <w:spacing w:line="360" w:lineRule="auto"/>
        <w:jc w:val="both"/>
        <w:rPr>
          <w:rFonts w:ascii="Century Gothic" w:hAnsi="Century Gothic" w:cstheme="minorHAnsi"/>
          <w:bCs/>
        </w:rPr>
      </w:pPr>
      <w:r w:rsidRPr="00F94321">
        <w:rPr>
          <w:rFonts w:ascii="Century Gothic" w:hAnsi="Century Gothic" w:cstheme="minorHAnsi"/>
          <w:bCs/>
        </w:rPr>
        <w:t>A continuación, ponemos a disposición nuestra cotización de estos servicios:</w:t>
      </w:r>
    </w:p>
    <w:p w:rsidR="00C55ABB" w:rsidRPr="00C55ABB" w:rsidRDefault="00C55ABB">
      <w:pPr>
        <w:rPr>
          <w:rFonts w:ascii="Century Gothic" w:hAnsi="Century Gothic" w:cstheme="minorHAnsi"/>
          <w:bCs/>
          <w:color w:val="000000"/>
          <w:sz w:val="24"/>
          <w:szCs w:val="24"/>
          <w:lang w:val="es-ES"/>
        </w:rPr>
      </w:pPr>
    </w:p>
    <w:p w:rsidR="00635E38" w:rsidRPr="00C55ABB" w:rsidRDefault="00635E38" w:rsidP="00635E38">
      <w:pPr>
        <w:pStyle w:val="Sinespaciado"/>
        <w:spacing w:line="276" w:lineRule="auto"/>
        <w:ind w:right="4"/>
        <w:rPr>
          <w:rFonts w:ascii="Century Gothic" w:hAnsi="Century Gothic" w:cstheme="minorHAnsi"/>
          <w:b/>
          <w:bCs/>
          <w:color w:val="000000"/>
          <w:sz w:val="24"/>
          <w:szCs w:val="24"/>
          <w:lang w:val="es-ES"/>
        </w:rPr>
      </w:pPr>
      <w:r w:rsidRPr="00C55ABB">
        <w:rPr>
          <w:rFonts w:ascii="Century Gothic" w:hAnsi="Century Gothic" w:cstheme="minorHAnsi"/>
          <w:b/>
          <w:bCs/>
          <w:color w:val="000000"/>
          <w:sz w:val="24"/>
          <w:szCs w:val="24"/>
          <w:lang w:val="es-ES"/>
        </w:rPr>
        <w:t>Beneficios de nuestros servicios</w:t>
      </w:r>
    </w:p>
    <w:p w:rsidR="00635E38" w:rsidRPr="00C55ABB" w:rsidRDefault="00635E38" w:rsidP="00635E38">
      <w:pPr>
        <w:pStyle w:val="Sinespaciado"/>
        <w:spacing w:line="276" w:lineRule="auto"/>
        <w:ind w:right="4"/>
        <w:jc w:val="center"/>
        <w:rPr>
          <w:rFonts w:ascii="Century Gothic" w:hAnsi="Century Gothic" w:cstheme="minorHAnsi"/>
          <w:bCs/>
          <w:color w:val="000000"/>
          <w:sz w:val="24"/>
          <w:szCs w:val="24"/>
          <w:lang w:val="es-ES"/>
        </w:rPr>
      </w:pPr>
    </w:p>
    <w:p w:rsidR="00635E38" w:rsidRPr="00C55ABB" w:rsidRDefault="00635E38" w:rsidP="00635E38">
      <w:pPr>
        <w:pStyle w:val="Sinespaciado"/>
        <w:numPr>
          <w:ilvl w:val="0"/>
          <w:numId w:val="19"/>
        </w:numPr>
        <w:spacing w:line="276" w:lineRule="auto"/>
        <w:ind w:right="4"/>
        <w:jc w:val="both"/>
        <w:rPr>
          <w:rFonts w:ascii="Century Gothic" w:hAnsi="Century Gothic" w:cstheme="minorHAnsi"/>
          <w:bCs/>
          <w:color w:val="000000"/>
          <w:sz w:val="24"/>
          <w:szCs w:val="24"/>
          <w:lang w:val="es-ES"/>
        </w:rPr>
      </w:pPr>
      <w:r w:rsidRPr="00C55ABB">
        <w:rPr>
          <w:rFonts w:ascii="Century Gothic" w:hAnsi="Century Gothic" w:cstheme="minorHAnsi"/>
          <w:bCs/>
          <w:color w:val="000000"/>
          <w:sz w:val="24"/>
          <w:szCs w:val="24"/>
          <w:lang w:val="es-ES"/>
        </w:rPr>
        <w:t>Búsqueda de manera eficiente, rápida y amigable de todos los Documentos (Oficios, Cartas y Certificados).</w:t>
      </w:r>
    </w:p>
    <w:p w:rsidR="00635E38" w:rsidRPr="00C55ABB" w:rsidRDefault="00635E38" w:rsidP="00635E38">
      <w:pPr>
        <w:pStyle w:val="Sinespaciado"/>
        <w:numPr>
          <w:ilvl w:val="0"/>
          <w:numId w:val="19"/>
        </w:numPr>
        <w:spacing w:line="276" w:lineRule="auto"/>
        <w:ind w:right="4"/>
        <w:jc w:val="both"/>
        <w:rPr>
          <w:rFonts w:ascii="Century Gothic" w:hAnsi="Century Gothic" w:cstheme="minorHAnsi"/>
          <w:bCs/>
          <w:color w:val="000000"/>
          <w:sz w:val="24"/>
          <w:szCs w:val="24"/>
          <w:lang w:val="es-ES"/>
        </w:rPr>
      </w:pPr>
      <w:r w:rsidRPr="00C55ABB">
        <w:rPr>
          <w:rFonts w:ascii="Century Gothic" w:hAnsi="Century Gothic" w:cstheme="minorHAnsi"/>
          <w:bCs/>
          <w:color w:val="000000"/>
          <w:sz w:val="24"/>
          <w:szCs w:val="24"/>
          <w:lang w:val="es-ES"/>
        </w:rPr>
        <w:t>Inventario del contenido de cada uno de los Documentos (Oficios, Cartas y Certificados).</w:t>
      </w:r>
    </w:p>
    <w:p w:rsidR="00635E38" w:rsidRPr="00C55ABB" w:rsidRDefault="00635E38" w:rsidP="00635E38">
      <w:pPr>
        <w:pStyle w:val="Sinespaciado"/>
        <w:numPr>
          <w:ilvl w:val="0"/>
          <w:numId w:val="19"/>
        </w:numPr>
        <w:spacing w:line="276" w:lineRule="auto"/>
        <w:ind w:right="4"/>
        <w:jc w:val="both"/>
        <w:rPr>
          <w:rFonts w:ascii="Century Gothic" w:hAnsi="Century Gothic" w:cstheme="minorHAnsi"/>
          <w:bCs/>
          <w:color w:val="000000"/>
          <w:sz w:val="24"/>
          <w:szCs w:val="24"/>
          <w:lang w:val="es-ES"/>
        </w:rPr>
      </w:pPr>
      <w:r w:rsidRPr="00C55ABB">
        <w:rPr>
          <w:rFonts w:ascii="Century Gothic" w:hAnsi="Century Gothic" w:cstheme="minorHAnsi"/>
          <w:bCs/>
          <w:color w:val="000000"/>
          <w:sz w:val="24"/>
          <w:szCs w:val="24"/>
          <w:lang w:val="es-ES"/>
        </w:rPr>
        <w:t>Respaldo a Perpetuidad de toda la Documentación (Oficios, Cartas y Certificados).</w:t>
      </w:r>
    </w:p>
    <w:p w:rsidR="00635E38" w:rsidRPr="00C55ABB" w:rsidRDefault="00635E38" w:rsidP="00635E38">
      <w:pPr>
        <w:pStyle w:val="Sinespaciado"/>
        <w:numPr>
          <w:ilvl w:val="0"/>
          <w:numId w:val="19"/>
        </w:numPr>
        <w:spacing w:line="276" w:lineRule="auto"/>
        <w:ind w:right="4"/>
        <w:jc w:val="both"/>
        <w:rPr>
          <w:rFonts w:ascii="Century Gothic" w:hAnsi="Century Gothic" w:cstheme="minorHAnsi"/>
          <w:bCs/>
          <w:color w:val="000000"/>
          <w:sz w:val="24"/>
          <w:szCs w:val="24"/>
          <w:lang w:val="es-ES"/>
        </w:rPr>
      </w:pPr>
      <w:r w:rsidRPr="00C55ABB">
        <w:rPr>
          <w:rFonts w:ascii="Century Gothic" w:hAnsi="Century Gothic" w:cstheme="minorHAnsi"/>
          <w:bCs/>
          <w:color w:val="000000"/>
          <w:sz w:val="24"/>
          <w:szCs w:val="24"/>
          <w:lang w:val="es-ES"/>
        </w:rPr>
        <w:t>Descarga por parte del Cliente en Formato PDF en cualquier momento servicio 24/7/365, mediante el ingreso de su Usuario y Contraseña.</w:t>
      </w:r>
    </w:p>
    <w:p w:rsidR="00635E38" w:rsidRPr="00C55ABB" w:rsidRDefault="00635E38" w:rsidP="00635E38">
      <w:pPr>
        <w:pStyle w:val="Sinespaciado"/>
        <w:numPr>
          <w:ilvl w:val="0"/>
          <w:numId w:val="19"/>
        </w:numPr>
        <w:spacing w:line="276" w:lineRule="auto"/>
        <w:ind w:right="4"/>
        <w:jc w:val="both"/>
        <w:rPr>
          <w:rFonts w:ascii="Century Gothic" w:hAnsi="Century Gothic" w:cstheme="minorHAnsi"/>
          <w:bCs/>
          <w:color w:val="000000"/>
          <w:sz w:val="24"/>
          <w:szCs w:val="24"/>
          <w:lang w:val="es-ES"/>
        </w:rPr>
      </w:pPr>
      <w:r w:rsidRPr="00C55ABB">
        <w:rPr>
          <w:rFonts w:ascii="Century Gothic" w:hAnsi="Century Gothic" w:cstheme="minorHAnsi"/>
          <w:bCs/>
          <w:color w:val="000000"/>
          <w:sz w:val="24"/>
          <w:szCs w:val="24"/>
          <w:lang w:val="es-ES"/>
        </w:rPr>
        <w:t>Selección del Documento para imprimirlo sin límite de descargas.</w:t>
      </w:r>
    </w:p>
    <w:p w:rsidR="00635E38" w:rsidRPr="00C55ABB" w:rsidRDefault="00635E38" w:rsidP="00635E38">
      <w:pPr>
        <w:pStyle w:val="Sinespaciado"/>
        <w:numPr>
          <w:ilvl w:val="0"/>
          <w:numId w:val="19"/>
        </w:numPr>
        <w:spacing w:line="276" w:lineRule="auto"/>
        <w:ind w:right="4"/>
        <w:jc w:val="both"/>
        <w:rPr>
          <w:rFonts w:ascii="Century Gothic" w:hAnsi="Century Gothic" w:cstheme="minorHAnsi"/>
          <w:bCs/>
          <w:color w:val="000000"/>
          <w:sz w:val="24"/>
          <w:szCs w:val="24"/>
          <w:lang w:val="es-ES"/>
        </w:rPr>
      </w:pPr>
      <w:r w:rsidRPr="00C55ABB">
        <w:rPr>
          <w:rFonts w:ascii="Century Gothic" w:hAnsi="Century Gothic" w:cstheme="minorHAnsi"/>
          <w:bCs/>
          <w:color w:val="000000"/>
          <w:sz w:val="24"/>
          <w:szCs w:val="24"/>
          <w:lang w:val="es-ES"/>
        </w:rPr>
        <w:t>Ambiente WEB, ingreso desde cualquier dispositivo, locación o red de comunicación.</w:t>
      </w:r>
    </w:p>
    <w:p w:rsidR="00635E38" w:rsidRDefault="00635E38">
      <w:pPr>
        <w:rPr>
          <w:rFonts w:ascii="Century Gothic" w:hAnsi="Century Gothic" w:cs="Arial"/>
          <w:color w:val="000000"/>
          <w:sz w:val="24"/>
          <w:szCs w:val="24"/>
        </w:rPr>
      </w:pPr>
    </w:p>
    <w:p w:rsidR="00B739E6" w:rsidRDefault="00B739E6">
      <w:pPr>
        <w:rPr>
          <w:rFonts w:ascii="Century Gothic" w:hAnsi="Century Gothic" w:cs="Arial"/>
          <w:color w:val="000000"/>
          <w:sz w:val="24"/>
          <w:szCs w:val="24"/>
        </w:rPr>
      </w:pPr>
    </w:p>
    <w:p w:rsidR="00B739E6" w:rsidRDefault="00B739E6">
      <w:pPr>
        <w:rPr>
          <w:rFonts w:ascii="Century Gothic" w:hAnsi="Century Gothic" w:cs="Arial"/>
          <w:color w:val="000000"/>
          <w:sz w:val="24"/>
          <w:szCs w:val="24"/>
        </w:rPr>
      </w:pPr>
    </w:p>
    <w:p w:rsidR="00C55ABB" w:rsidRDefault="00C55ABB">
      <w:pPr>
        <w:rPr>
          <w:rFonts w:ascii="Century Gothic" w:hAnsi="Century Gothic" w:cs="Arial"/>
          <w:color w:val="000000"/>
          <w:sz w:val="24"/>
          <w:szCs w:val="24"/>
        </w:rPr>
      </w:pPr>
    </w:p>
    <w:p w:rsidR="00AB227D" w:rsidRPr="005F5DB7" w:rsidRDefault="00AB227D" w:rsidP="00AB227D">
      <w:pPr>
        <w:jc w:val="center"/>
        <w:rPr>
          <w:rFonts w:ascii="Century Gothic" w:hAnsi="Century Gothic"/>
          <w:b/>
          <w:sz w:val="20"/>
          <w:szCs w:val="20"/>
          <w:lang w:val="es-MX"/>
        </w:rPr>
      </w:pPr>
      <w:r w:rsidRPr="005F5DB7">
        <w:rPr>
          <w:rFonts w:ascii="Century Gothic" w:hAnsi="Century Gothic"/>
          <w:b/>
          <w:sz w:val="20"/>
          <w:szCs w:val="20"/>
          <w:lang w:val="es-MX"/>
        </w:rPr>
        <w:lastRenderedPageBreak/>
        <w:t xml:space="preserve">SERVICIOS ADICIONALES </w:t>
      </w: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AB227D" w:rsidRPr="00BD7C1F" w:rsidRDefault="00AB227D" w:rsidP="009702C3">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rsidR="00AB227D" w:rsidRPr="00BD7C1F" w:rsidRDefault="00AB227D" w:rsidP="009702C3">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AB227D" w:rsidRPr="00BD7C1F" w:rsidRDefault="00AB227D" w:rsidP="009702C3">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Costos</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$1.60</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ORFNR-917B</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(4 Carpetas Bennet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$0.26</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ORFNR-917C</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Ordenamiento por File Normal (50 Carpetas Cartón por caja) Adicional por carpeta al costo del Ordenamiento Normal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$0.24</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$0.10</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Scaneo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$0.30</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$1.10</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Búsqueda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$3.32</w:t>
            </w:r>
          </w:p>
        </w:tc>
      </w:tr>
      <w:tr w:rsidR="00AB227D" w:rsidRPr="007F0A22" w:rsidTr="009702C3">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normal (Tiempo de Respuesta 24 Horas)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$6.51</w:t>
            </w:r>
          </w:p>
        </w:tc>
      </w:tr>
      <w:tr w:rsidR="00AB227D" w:rsidRPr="007F0A22" w:rsidTr="009702C3">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 o File Urgente (Tiempo de Respuesta el mismo día hasta las 16H30) dentro del DMQ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$10.82</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Cajas y/o File Extra (Tiempo de Respuesta 24 Horas) después de las 5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$1.30</w:t>
            </w:r>
          </w:p>
        </w:tc>
      </w:tr>
      <w:tr w:rsidR="00AB227D" w:rsidRPr="007F0A22" w:rsidTr="009702C3">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w:t>
            </w:r>
            <w:r w:rsidR="005F1834">
              <w:rPr>
                <w:rFonts w:ascii="Century Gothic" w:eastAsia="Times New Roman" w:hAnsi="Century Gothic" w:cstheme="minorHAnsi"/>
                <w:color w:val="000000"/>
                <w:sz w:val="16"/>
                <w:szCs w:val="16"/>
                <w:lang w:eastAsia="es-EC"/>
              </w:rPr>
              <w:t>19</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 xml:space="preserve">Consulta y/o Pedidos no hechos por el Sistema costo por Ítem solicitado </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$4.65</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Almacenamiento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$150.00</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$2.35</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w:t>
            </w:r>
            <w:r w:rsidR="005F1834">
              <w:rPr>
                <w:rFonts w:ascii="Century Gothic" w:eastAsia="Times New Roman" w:hAnsi="Century Gothic" w:cstheme="minorHAnsi"/>
                <w:color w:val="000000"/>
                <w:sz w:val="16"/>
                <w:szCs w:val="16"/>
                <w:lang w:eastAsia="es-EC"/>
              </w:rPr>
              <w:t>30</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$1.25</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w:t>
            </w:r>
            <w:r w:rsidR="005F1834">
              <w:rPr>
                <w:rFonts w:ascii="Century Gothic" w:eastAsia="Times New Roman" w:hAnsi="Century Gothic" w:cstheme="minorHAnsi"/>
                <w:color w:val="000000"/>
                <w:sz w:val="16"/>
                <w:szCs w:val="16"/>
                <w:lang w:eastAsia="es-EC"/>
              </w:rPr>
              <w:t>4</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w:t>
            </w:r>
            <w:r w:rsidR="005F1834">
              <w:rPr>
                <w:rFonts w:ascii="Century Gothic" w:eastAsia="Times New Roman" w:hAnsi="Century Gothic" w:cstheme="minorHAnsi"/>
                <w:color w:val="000000"/>
                <w:sz w:val="16"/>
                <w:szCs w:val="16"/>
                <w:lang w:eastAsia="es-EC"/>
              </w:rPr>
              <w:t>17</w:t>
            </w:r>
          </w:p>
        </w:tc>
      </w:tr>
      <w:tr w:rsidR="00AB227D" w:rsidRPr="007F0A22" w:rsidTr="009702C3">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w:t>
            </w:r>
            <w:r w:rsidR="005F1834">
              <w:rPr>
                <w:rFonts w:ascii="Century Gothic" w:eastAsia="Times New Roman" w:hAnsi="Century Gothic" w:cstheme="minorHAnsi"/>
                <w:color w:val="000000"/>
                <w:sz w:val="16"/>
                <w:szCs w:val="16"/>
                <w:lang w:eastAsia="es-EC"/>
              </w:rPr>
              <w:t>88</w:t>
            </w:r>
          </w:p>
        </w:tc>
      </w:tr>
    </w:tbl>
    <w:p w:rsidR="00AB227D" w:rsidRPr="007F0A22" w:rsidRDefault="00AB227D" w:rsidP="00AB227D">
      <w:pPr>
        <w:rPr>
          <w:rFonts w:ascii="Century Gothic" w:hAnsi="Century Gothic"/>
          <w:sz w:val="24"/>
          <w:szCs w:val="24"/>
          <w:u w:val="single"/>
          <w:lang w:val="es-MX"/>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AB227D" w:rsidRPr="007F0A22" w:rsidTr="009702C3">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AB227D" w:rsidRPr="00BD7C1F" w:rsidRDefault="00AB227D" w:rsidP="009702C3">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SERVICIOS DE VALOR AGREGADO</w:t>
            </w:r>
          </w:p>
        </w:tc>
      </w:tr>
      <w:tr w:rsidR="00AB227D" w:rsidRPr="007F0A22" w:rsidTr="009702C3">
        <w:trPr>
          <w:trHeight w:val="300"/>
          <w:jc w:val="center"/>
        </w:trPr>
        <w:tc>
          <w:tcPr>
            <w:tcW w:w="1958" w:type="dxa"/>
            <w:tcBorders>
              <w:top w:val="nil"/>
              <w:left w:val="nil"/>
              <w:bottom w:val="single" w:sz="4" w:space="0" w:color="auto"/>
              <w:right w:val="nil"/>
            </w:tcBorders>
            <w:shd w:val="clear" w:color="auto" w:fill="auto"/>
            <w:noWrap/>
            <w:vAlign w:val="bottom"/>
            <w:hideMark/>
          </w:tcPr>
          <w:p w:rsidR="00AB227D" w:rsidRPr="007F0A22" w:rsidRDefault="00AB227D" w:rsidP="009702C3">
            <w:pPr>
              <w:spacing w:after="0" w:line="240" w:lineRule="auto"/>
              <w:jc w:val="center"/>
              <w:rPr>
                <w:rFonts w:ascii="Century Gothic" w:eastAsia="Times New Roman" w:hAnsi="Century Gothic" w:cstheme="minorHAnsi"/>
                <w:b/>
                <w:bCs/>
                <w:color w:val="000000"/>
                <w:sz w:val="24"/>
                <w:szCs w:val="24"/>
                <w:lang w:eastAsia="es-EC"/>
              </w:rPr>
            </w:pPr>
          </w:p>
        </w:tc>
        <w:tc>
          <w:tcPr>
            <w:tcW w:w="5278" w:type="dxa"/>
            <w:tcBorders>
              <w:top w:val="nil"/>
              <w:left w:val="nil"/>
              <w:bottom w:val="single" w:sz="4" w:space="0" w:color="auto"/>
              <w:right w:val="nil"/>
            </w:tcBorders>
            <w:shd w:val="clear" w:color="auto" w:fill="auto"/>
            <w:noWrap/>
            <w:vAlign w:val="bottom"/>
            <w:hideMark/>
          </w:tcPr>
          <w:p w:rsidR="00AB227D" w:rsidRPr="007F0A22" w:rsidRDefault="00AB227D" w:rsidP="009702C3">
            <w:pPr>
              <w:spacing w:after="0" w:line="240" w:lineRule="auto"/>
              <w:rPr>
                <w:rFonts w:ascii="Century Gothic" w:eastAsia="Times New Roman" w:hAnsi="Century Gothic" w:cstheme="minorHAnsi"/>
                <w:sz w:val="24"/>
                <w:szCs w:val="24"/>
                <w:lang w:eastAsia="es-EC"/>
              </w:rPr>
            </w:pPr>
          </w:p>
        </w:tc>
        <w:tc>
          <w:tcPr>
            <w:tcW w:w="685" w:type="dxa"/>
            <w:tcBorders>
              <w:top w:val="nil"/>
              <w:left w:val="nil"/>
              <w:bottom w:val="single" w:sz="4" w:space="0" w:color="auto"/>
              <w:right w:val="nil"/>
            </w:tcBorders>
            <w:shd w:val="clear" w:color="auto" w:fill="auto"/>
            <w:noWrap/>
            <w:vAlign w:val="bottom"/>
            <w:hideMark/>
          </w:tcPr>
          <w:p w:rsidR="00AB227D" w:rsidRPr="007F0A22" w:rsidRDefault="00AB227D" w:rsidP="009702C3">
            <w:pPr>
              <w:spacing w:after="0" w:line="240" w:lineRule="auto"/>
              <w:rPr>
                <w:rFonts w:ascii="Century Gothic" w:eastAsia="Times New Roman" w:hAnsi="Century Gothic" w:cstheme="minorHAnsi"/>
                <w:sz w:val="24"/>
                <w:szCs w:val="24"/>
                <w:lang w:eastAsia="es-EC"/>
              </w:rPr>
            </w:pPr>
          </w:p>
        </w:tc>
      </w:tr>
      <w:tr w:rsidR="00AB227D" w:rsidRPr="007F0A22" w:rsidTr="009702C3">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9702C3">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9702C3">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9702C3">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AB227D" w:rsidRPr="007F0A22" w:rsidTr="009702C3">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227D" w:rsidRPr="00BD7C1F" w:rsidRDefault="00AB227D" w:rsidP="009702C3">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bl>
    <w:p w:rsidR="00207747" w:rsidRPr="005F5DB7" w:rsidRDefault="00207747" w:rsidP="00635E38">
      <w:pPr>
        <w:pStyle w:val="Sinespaciado"/>
        <w:tabs>
          <w:tab w:val="left" w:pos="5670"/>
        </w:tabs>
        <w:spacing w:line="360" w:lineRule="auto"/>
        <w:ind w:right="4"/>
        <w:jc w:val="both"/>
        <w:rPr>
          <w:rFonts w:ascii="Century Gothic" w:hAnsi="Century Gothic" w:cs="Arial"/>
          <w:b/>
          <w:sz w:val="24"/>
          <w:szCs w:val="24"/>
        </w:rPr>
      </w:pPr>
      <w:bookmarkStart w:id="2" w:name="_GoBack"/>
      <w:bookmarkEnd w:id="2"/>
      <w:r w:rsidRPr="005F5DB7">
        <w:rPr>
          <w:rFonts w:ascii="Century Gothic" w:hAnsi="Century Gothic" w:cs="Arial"/>
          <w:b/>
          <w:sz w:val="24"/>
          <w:szCs w:val="24"/>
        </w:rPr>
        <w:lastRenderedPageBreak/>
        <w:t>Propuesta de Pago</w:t>
      </w:r>
    </w:p>
    <w:p w:rsidR="00207747" w:rsidRPr="007F0A22" w:rsidRDefault="00207747" w:rsidP="00635E38">
      <w:pPr>
        <w:pStyle w:val="Sinespaciado"/>
        <w:tabs>
          <w:tab w:val="left" w:pos="5670"/>
        </w:tabs>
        <w:spacing w:line="360" w:lineRule="auto"/>
        <w:ind w:left="360" w:right="4"/>
        <w:jc w:val="both"/>
        <w:rPr>
          <w:rFonts w:ascii="Century Gothic" w:hAnsi="Century Gothic" w:cs="Arial"/>
          <w:sz w:val="24"/>
          <w:szCs w:val="24"/>
        </w:rPr>
      </w:pPr>
    </w:p>
    <w:p w:rsidR="00207747" w:rsidRPr="007F0A22" w:rsidRDefault="00207747" w:rsidP="00635E38">
      <w:pPr>
        <w:pStyle w:val="Sinespaciado"/>
        <w:tabs>
          <w:tab w:val="left" w:pos="5670"/>
        </w:tabs>
        <w:spacing w:line="360" w:lineRule="auto"/>
        <w:ind w:right="4"/>
        <w:jc w:val="both"/>
        <w:rPr>
          <w:rFonts w:ascii="Century Gothic" w:hAnsi="Century Gothic" w:cs="Arial"/>
          <w:sz w:val="24"/>
          <w:szCs w:val="24"/>
        </w:rPr>
      </w:pPr>
      <w:r w:rsidRPr="007F0A22">
        <w:rPr>
          <w:rFonts w:ascii="Century Gothic" w:hAnsi="Century Gothic" w:cs="Arial"/>
          <w:b/>
          <w:sz w:val="24"/>
          <w:szCs w:val="24"/>
        </w:rPr>
        <w:t>Inversión Inicial. -</w:t>
      </w:r>
      <w:r w:rsidRPr="007F0A22">
        <w:rPr>
          <w:rFonts w:ascii="Century Gothic" w:hAnsi="Century Gothic" w:cs="Arial"/>
          <w:sz w:val="24"/>
          <w:szCs w:val="24"/>
        </w:rPr>
        <w:t xml:space="preserve"> Se elaborar una Factura por el 100% la misma que será cancelada de la siguiente manera.</w:t>
      </w:r>
    </w:p>
    <w:p w:rsidR="00207747" w:rsidRPr="007F0A22" w:rsidRDefault="00207747" w:rsidP="00635E38">
      <w:pPr>
        <w:pStyle w:val="Sinespaciado"/>
        <w:numPr>
          <w:ilvl w:val="0"/>
          <w:numId w:val="14"/>
        </w:numPr>
        <w:tabs>
          <w:tab w:val="left" w:pos="5670"/>
        </w:tabs>
        <w:spacing w:line="360" w:lineRule="auto"/>
        <w:ind w:right="4"/>
        <w:jc w:val="both"/>
        <w:rPr>
          <w:rFonts w:ascii="Century Gothic" w:hAnsi="Century Gothic" w:cs="Arial"/>
          <w:sz w:val="24"/>
          <w:szCs w:val="24"/>
        </w:rPr>
      </w:pPr>
      <w:r w:rsidRPr="007F0A22">
        <w:rPr>
          <w:rFonts w:ascii="Century Gothic" w:hAnsi="Century Gothic" w:cs="Arial"/>
          <w:sz w:val="24"/>
          <w:szCs w:val="24"/>
        </w:rPr>
        <w:t>50% Aprobación de propuesta</w:t>
      </w:r>
    </w:p>
    <w:p w:rsidR="00207747" w:rsidRPr="007F0A22" w:rsidRDefault="00207747" w:rsidP="00635E38">
      <w:pPr>
        <w:pStyle w:val="Sinespaciado"/>
        <w:numPr>
          <w:ilvl w:val="0"/>
          <w:numId w:val="14"/>
        </w:numPr>
        <w:tabs>
          <w:tab w:val="left" w:pos="5670"/>
        </w:tabs>
        <w:spacing w:line="360" w:lineRule="auto"/>
        <w:ind w:right="4"/>
        <w:jc w:val="both"/>
        <w:rPr>
          <w:rFonts w:ascii="Century Gothic" w:hAnsi="Century Gothic" w:cs="Arial"/>
          <w:sz w:val="24"/>
          <w:szCs w:val="24"/>
        </w:rPr>
      </w:pPr>
      <w:r w:rsidRPr="007F0A22">
        <w:rPr>
          <w:rFonts w:ascii="Century Gothic" w:hAnsi="Century Gothic" w:cs="Arial"/>
          <w:sz w:val="24"/>
          <w:szCs w:val="24"/>
        </w:rPr>
        <w:t>50% Una vez terminado el ordenamiento y cargado en el sistema.</w:t>
      </w:r>
    </w:p>
    <w:p w:rsidR="00207747" w:rsidRPr="007F0A22" w:rsidRDefault="00207747" w:rsidP="00635E38">
      <w:pPr>
        <w:pStyle w:val="Sinespaciado"/>
        <w:spacing w:line="360" w:lineRule="auto"/>
        <w:rPr>
          <w:rFonts w:ascii="Century Gothic" w:hAnsi="Century Gothic" w:cstheme="minorHAnsi"/>
          <w:b/>
          <w:sz w:val="24"/>
          <w:szCs w:val="24"/>
          <w:lang w:val="es-MX"/>
        </w:rPr>
      </w:pPr>
    </w:p>
    <w:p w:rsidR="00207747" w:rsidRPr="005F5DB7" w:rsidRDefault="00207747" w:rsidP="00635E38">
      <w:pPr>
        <w:pStyle w:val="MediumList2-Accent41"/>
        <w:spacing w:after="0" w:line="360" w:lineRule="auto"/>
        <w:ind w:left="0"/>
        <w:jc w:val="both"/>
        <w:rPr>
          <w:rFonts w:ascii="Century Gothic" w:hAnsi="Century Gothic" w:cstheme="minorHAnsi"/>
          <w:b/>
          <w:sz w:val="24"/>
          <w:szCs w:val="24"/>
        </w:rPr>
      </w:pPr>
      <w:r w:rsidRPr="005F5DB7">
        <w:rPr>
          <w:rFonts w:ascii="Century Gothic" w:hAnsi="Century Gothic" w:cstheme="minorHAnsi"/>
          <w:b/>
          <w:sz w:val="24"/>
          <w:szCs w:val="24"/>
          <w:lang w:val="es-EC"/>
        </w:rPr>
        <w:t>BENEFICIOS DE LA ADMINISTRACION DE LA INFORMACION CON DATASOLUTIONS</w:t>
      </w:r>
    </w:p>
    <w:p w:rsidR="00207747" w:rsidRPr="007F0A22" w:rsidRDefault="00207747" w:rsidP="00635E38">
      <w:pPr>
        <w:pStyle w:val="MediumList2-Accent41"/>
        <w:spacing w:after="0" w:line="360" w:lineRule="auto"/>
        <w:ind w:left="0"/>
        <w:jc w:val="both"/>
        <w:rPr>
          <w:rFonts w:ascii="Century Gothic" w:hAnsi="Century Gothic" w:cstheme="minorHAnsi"/>
          <w:sz w:val="24"/>
          <w:szCs w:val="24"/>
          <w:lang w:val="es-EC"/>
        </w:rPr>
      </w:pPr>
    </w:p>
    <w:p w:rsidR="00207747" w:rsidRPr="007F0A22" w:rsidRDefault="00207747" w:rsidP="00635E38">
      <w:pPr>
        <w:pStyle w:val="MediumList2-Accent41"/>
        <w:numPr>
          <w:ilvl w:val="0"/>
          <w:numId w:val="15"/>
        </w:numPr>
        <w:spacing w:after="0" w:line="36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Lugar de almacenamiento</w:t>
      </w:r>
      <w:r w:rsidRPr="007F0A22">
        <w:rPr>
          <w:rFonts w:ascii="Century Gothic" w:hAnsi="Century Gothic" w:cstheme="minorHAnsi"/>
          <w:sz w:val="24"/>
          <w:szCs w:val="24"/>
          <w:lang w:val="es-EC"/>
        </w:rPr>
        <w:t>– Contamos con la mejor infraestructura para operar la información de cada uno de nuestros clientes. Nuestras ubicaciones tienen los siguientes beneficios:</w:t>
      </w:r>
    </w:p>
    <w:p w:rsidR="00207747" w:rsidRPr="007F0A22" w:rsidRDefault="00207747" w:rsidP="00635E38">
      <w:pPr>
        <w:pStyle w:val="MediumList2-Accent41"/>
        <w:numPr>
          <w:ilvl w:val="1"/>
          <w:numId w:val="15"/>
        </w:numPr>
        <w:spacing w:after="0" w:line="36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Detectores de humo </w:t>
      </w:r>
    </w:p>
    <w:p w:rsidR="00207747" w:rsidRPr="007F0A22" w:rsidRDefault="00207747" w:rsidP="00635E38">
      <w:pPr>
        <w:pStyle w:val="MediumList2-Accent41"/>
        <w:numPr>
          <w:ilvl w:val="1"/>
          <w:numId w:val="15"/>
        </w:numPr>
        <w:spacing w:after="0" w:line="36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Extintores </w:t>
      </w:r>
    </w:p>
    <w:p w:rsidR="00207747" w:rsidRPr="007F0A22" w:rsidRDefault="00207747" w:rsidP="00635E38">
      <w:pPr>
        <w:pStyle w:val="MediumList2-Accent41"/>
        <w:numPr>
          <w:ilvl w:val="1"/>
          <w:numId w:val="15"/>
        </w:numPr>
        <w:spacing w:after="0" w:line="36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Alarmas contra robo e incendio</w:t>
      </w:r>
    </w:p>
    <w:p w:rsidR="00207747" w:rsidRPr="007F0A22" w:rsidRDefault="00207747" w:rsidP="00635E38">
      <w:pPr>
        <w:pStyle w:val="MediumList2-Accent41"/>
        <w:numPr>
          <w:ilvl w:val="1"/>
          <w:numId w:val="15"/>
        </w:numPr>
        <w:spacing w:after="0" w:line="36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Seguridad 24 horas</w:t>
      </w:r>
    </w:p>
    <w:p w:rsidR="00207747" w:rsidRPr="007F0A22" w:rsidRDefault="00207747" w:rsidP="00635E38">
      <w:pPr>
        <w:pStyle w:val="MediumList2-Accent41"/>
        <w:numPr>
          <w:ilvl w:val="1"/>
          <w:numId w:val="15"/>
        </w:numPr>
        <w:spacing w:after="0" w:line="36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Cisterna propia de incendios (Solo Gye)</w:t>
      </w:r>
    </w:p>
    <w:p w:rsidR="00207747" w:rsidRPr="007F0A22" w:rsidRDefault="00207747" w:rsidP="00635E38">
      <w:pPr>
        <w:pStyle w:val="MediumList2-Accent41"/>
        <w:numPr>
          <w:ilvl w:val="1"/>
          <w:numId w:val="15"/>
        </w:numPr>
        <w:spacing w:after="0" w:line="36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Ubicación estratégica dentro de la ciudad</w:t>
      </w:r>
    </w:p>
    <w:p w:rsidR="00207747" w:rsidRPr="007F0A22" w:rsidRDefault="00207747" w:rsidP="00635E38">
      <w:pPr>
        <w:pStyle w:val="MediumList2-Accent41"/>
        <w:spacing w:after="0" w:line="360" w:lineRule="auto"/>
        <w:jc w:val="both"/>
        <w:rPr>
          <w:rFonts w:ascii="Century Gothic" w:hAnsi="Century Gothic" w:cstheme="minorHAnsi"/>
          <w:sz w:val="24"/>
          <w:szCs w:val="24"/>
          <w:lang w:val="es-EC"/>
        </w:rPr>
      </w:pPr>
    </w:p>
    <w:p w:rsidR="00207747" w:rsidRPr="007F0A22" w:rsidRDefault="00207747" w:rsidP="00635E38">
      <w:pPr>
        <w:pStyle w:val="MediumList2-Accent41"/>
        <w:numPr>
          <w:ilvl w:val="0"/>
          <w:numId w:val="13"/>
        </w:numPr>
        <w:spacing w:after="0" w:line="36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Capacidad. -</w:t>
      </w:r>
      <w:r w:rsidRPr="007F0A22">
        <w:rPr>
          <w:rFonts w:ascii="Century Gothic" w:hAnsi="Century Gothic" w:cstheme="minorHAnsi"/>
          <w:sz w:val="24"/>
          <w:szCs w:val="24"/>
          <w:lang w:val="es-EC"/>
        </w:rPr>
        <w:t xml:space="preserve">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rsidR="00207747" w:rsidRPr="007F0A22" w:rsidRDefault="00207747" w:rsidP="00635E38">
      <w:pPr>
        <w:pStyle w:val="MediumList2-Accent41"/>
        <w:spacing w:after="0" w:line="360" w:lineRule="auto"/>
        <w:jc w:val="both"/>
        <w:rPr>
          <w:rFonts w:ascii="Century Gothic" w:hAnsi="Century Gothic" w:cstheme="minorHAnsi"/>
          <w:sz w:val="24"/>
          <w:szCs w:val="24"/>
          <w:lang w:val="es-EC"/>
        </w:rPr>
      </w:pPr>
    </w:p>
    <w:p w:rsidR="00207747" w:rsidRPr="007F0A22" w:rsidRDefault="00207747" w:rsidP="00635E38">
      <w:pPr>
        <w:pStyle w:val="MediumList2-Accent41"/>
        <w:numPr>
          <w:ilvl w:val="0"/>
          <w:numId w:val="13"/>
        </w:numPr>
        <w:spacing w:after="0" w:line="36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lastRenderedPageBreak/>
        <w:t xml:space="preserve">Plataforma de Sistemas para Administración de Archivos. - </w:t>
      </w:r>
      <w:r w:rsidRPr="007F0A22">
        <w:rPr>
          <w:rFonts w:ascii="Century Gothic" w:hAnsi="Century Gothic" w:cstheme="minorHAnsi"/>
          <w:sz w:val="24"/>
          <w:szCs w:val="24"/>
          <w:lang w:val="es-EC"/>
        </w:rPr>
        <w:t>DataSolutions cuenta con el software EDC, desarrollado por la empresa canadiense DocuData, especializada en desarrollos tecnológicos para necesidades de manejo de archivo. En el área digital contamos con la plataforma Alemana Windream que permite un manejo integral de la información digital a todos nuestros clientes.</w:t>
      </w:r>
    </w:p>
    <w:p w:rsidR="00207747" w:rsidRPr="007F0A22" w:rsidRDefault="00207747" w:rsidP="00635E38">
      <w:pPr>
        <w:pStyle w:val="MediumList2-Accent41"/>
        <w:spacing w:after="0" w:line="360" w:lineRule="auto"/>
        <w:jc w:val="both"/>
        <w:rPr>
          <w:rFonts w:ascii="Century Gothic" w:hAnsi="Century Gothic" w:cstheme="minorHAnsi"/>
          <w:sz w:val="24"/>
          <w:szCs w:val="24"/>
          <w:lang w:val="es-EC"/>
        </w:rPr>
      </w:pPr>
    </w:p>
    <w:p w:rsidR="00385DD8" w:rsidRPr="00B739E6" w:rsidRDefault="00207747" w:rsidP="00B739E6">
      <w:pPr>
        <w:pStyle w:val="MediumList2-Accent41"/>
        <w:numPr>
          <w:ilvl w:val="0"/>
          <w:numId w:val="13"/>
        </w:numPr>
        <w:spacing w:after="0" w:line="36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Administración del archivo. -</w:t>
      </w:r>
      <w:r w:rsidRPr="007F0A22">
        <w:rPr>
          <w:rFonts w:ascii="Century Gothic" w:hAnsi="Century Gothic" w:cstheme="minorHAnsi"/>
          <w:sz w:val="24"/>
          <w:szCs w:val="24"/>
          <w:lang w:val="es-EC"/>
        </w:rPr>
        <w:t xml:space="preserve"> DataSolutions S.A. proveerá personal altamente capacitado para que administre de forma adecuada el archivo histórico del cliente, así como también para que vaya adaptando a este la nueva información que se genere con el paso del tiempo. La combinación de tecnología de punta (EDC) con nuestro personal altamente capacitado, nos permiten hacer búsquedas de información de manera eficiente, de tal forma que la</w:t>
      </w:r>
    </w:p>
    <w:p w:rsidR="00207747" w:rsidRPr="00D97A74" w:rsidRDefault="00207747" w:rsidP="00B739E6">
      <w:pPr>
        <w:pStyle w:val="MediumList2-Accent41"/>
        <w:spacing w:after="0" w:line="360" w:lineRule="auto"/>
        <w:jc w:val="both"/>
        <w:rPr>
          <w:rFonts w:ascii="Century Gothic" w:hAnsi="Century Gothic" w:cstheme="minorHAnsi"/>
          <w:sz w:val="24"/>
          <w:szCs w:val="24"/>
          <w:lang w:val="es-EC"/>
        </w:rPr>
      </w:pPr>
      <w:r w:rsidRPr="00385DD8">
        <w:rPr>
          <w:rFonts w:ascii="Century Gothic" w:hAnsi="Century Gothic" w:cstheme="minorHAnsi"/>
          <w:sz w:val="24"/>
          <w:szCs w:val="24"/>
          <w:lang w:val="es-EC"/>
        </w:rPr>
        <w:t>misma pueda estar disponible dentro de los tiempos pre establecidos bajo contrato.</w:t>
      </w:r>
    </w:p>
    <w:p w:rsidR="00207747" w:rsidRPr="007F0A22" w:rsidRDefault="00207747" w:rsidP="00635E38">
      <w:pPr>
        <w:pStyle w:val="MediumList2-Accent41"/>
        <w:numPr>
          <w:ilvl w:val="0"/>
          <w:numId w:val="13"/>
        </w:numPr>
        <w:spacing w:after="0" w:line="36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Reducción de Costos. -</w:t>
      </w:r>
      <w:r w:rsidRPr="007F0A22">
        <w:rPr>
          <w:rFonts w:ascii="Century Gothic" w:hAnsi="Century Gothic" w:cstheme="minorHAnsi"/>
          <w:sz w:val="24"/>
          <w:szCs w:val="24"/>
          <w:lang w:val="es-EC"/>
        </w:rPr>
        <w:t xml:space="preserve"> Con la implementación de nuestra solución le podemos generar a nuestros clientes una importante reducción de costos en el alquiler del espacio donde se conserva la información. En caso de ser las instalaciones propias existe también un ahorro en el costo de oportunidad. Este concepto es importante ya que toma en cuenta lo que la empresa deja de ganar al destinar un espacio a una actividad que no le aporta ningún rendimiento a la compañía. El ahorro también se puede dar a través de la reducción u optimización</w:t>
      </w:r>
      <w:r w:rsidR="00B739E6">
        <w:rPr>
          <w:rFonts w:ascii="Century Gothic" w:hAnsi="Century Gothic" w:cstheme="minorHAnsi"/>
          <w:sz w:val="24"/>
          <w:szCs w:val="24"/>
          <w:lang w:val="es-EC"/>
        </w:rPr>
        <w:t xml:space="preserve"> </w:t>
      </w:r>
      <w:r w:rsidRPr="007F0A22">
        <w:rPr>
          <w:rFonts w:ascii="Century Gothic" w:hAnsi="Century Gothic" w:cstheme="minorHAnsi"/>
          <w:sz w:val="24"/>
          <w:szCs w:val="24"/>
          <w:lang w:val="es-EC"/>
        </w:rPr>
        <w:t>del personal. Nuestros servicios permiten eficientizar la estructura de costos en las empresas.</w:t>
      </w:r>
    </w:p>
    <w:p w:rsidR="00207747" w:rsidRPr="007F0A22" w:rsidRDefault="00207747" w:rsidP="00635E38">
      <w:pPr>
        <w:pStyle w:val="MediumList2-Accent41"/>
        <w:spacing w:after="0" w:line="360" w:lineRule="auto"/>
        <w:jc w:val="both"/>
        <w:rPr>
          <w:rFonts w:ascii="Century Gothic" w:hAnsi="Century Gothic" w:cstheme="minorHAnsi"/>
          <w:sz w:val="24"/>
          <w:szCs w:val="24"/>
          <w:lang w:val="es-EC"/>
        </w:rPr>
      </w:pPr>
    </w:p>
    <w:p w:rsidR="00207747" w:rsidRDefault="00207747" w:rsidP="00B739E6">
      <w:pPr>
        <w:pStyle w:val="MediumList2-Accent41"/>
        <w:numPr>
          <w:ilvl w:val="0"/>
          <w:numId w:val="13"/>
        </w:numPr>
        <w:spacing w:after="0" w:line="36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Productividad. –</w:t>
      </w:r>
      <w:r w:rsidRPr="007F0A22">
        <w:rPr>
          <w:rFonts w:ascii="Century Gothic" w:hAnsi="Century Gothic" w:cstheme="minorHAnsi"/>
          <w:sz w:val="24"/>
          <w:szCs w:val="24"/>
          <w:lang w:val="es-EC"/>
        </w:rPr>
        <w:t xml:space="preserve"> Nuestras soluciones aumentan considerablemente la productividad en una empresa a través de un reenfoque de las actividades hacia actividades productivas. La idea es que cada uno de los trabajadores de nuestros clientes se enfoquen a la misión de esa empresa. Muchas veces el manejo de la información internamente hace que los trabajadores se desenfoquen de estas situaciones.</w:t>
      </w:r>
    </w:p>
    <w:p w:rsidR="00207747" w:rsidRDefault="00207747" w:rsidP="00207747">
      <w:pPr>
        <w:pStyle w:val="MediumList2-Accent41"/>
        <w:spacing w:after="0" w:line="240" w:lineRule="auto"/>
        <w:ind w:left="0"/>
        <w:jc w:val="both"/>
        <w:rPr>
          <w:rFonts w:ascii="Century Gothic" w:hAnsi="Century Gothic" w:cstheme="minorHAnsi"/>
          <w:sz w:val="24"/>
          <w:szCs w:val="24"/>
          <w:lang w:val="es-EC"/>
        </w:rPr>
      </w:pPr>
    </w:p>
    <w:p w:rsidR="00207747" w:rsidRPr="00022ED1" w:rsidRDefault="00207747" w:rsidP="00207747">
      <w:pPr>
        <w:spacing w:line="240" w:lineRule="auto"/>
        <w:jc w:val="both"/>
        <w:rPr>
          <w:rFonts w:ascii="Century Gothic" w:hAnsi="Century Gothic" w:cstheme="minorHAnsi"/>
          <w:b/>
          <w:sz w:val="28"/>
          <w:szCs w:val="28"/>
        </w:rPr>
      </w:pPr>
      <w:r w:rsidRPr="00022ED1">
        <w:rPr>
          <w:rFonts w:ascii="Century Gothic" w:hAnsi="Century Gothic" w:cstheme="minorHAnsi"/>
          <w:b/>
          <w:sz w:val="28"/>
          <w:szCs w:val="28"/>
        </w:rPr>
        <w:t>Tiempo de Respuestas</w:t>
      </w:r>
    </w:p>
    <w:tbl>
      <w:tblPr>
        <w:tblW w:w="9485" w:type="dxa"/>
        <w:jc w:val="center"/>
        <w:tblCellMar>
          <w:left w:w="70" w:type="dxa"/>
          <w:right w:w="70" w:type="dxa"/>
        </w:tblCellMar>
        <w:tblLook w:val="04A0" w:firstRow="1" w:lastRow="0" w:firstColumn="1" w:lastColumn="0" w:noHBand="0" w:noVBand="1"/>
      </w:tblPr>
      <w:tblGrid>
        <w:gridCol w:w="1185"/>
        <w:gridCol w:w="1185"/>
        <w:gridCol w:w="1974"/>
        <w:gridCol w:w="1975"/>
        <w:gridCol w:w="1975"/>
        <w:gridCol w:w="1191"/>
      </w:tblGrid>
      <w:tr w:rsidR="00207747" w:rsidRPr="00022ED1" w:rsidTr="009702C3">
        <w:trPr>
          <w:trHeight w:val="232"/>
          <w:jc w:val="center"/>
        </w:trPr>
        <w:tc>
          <w:tcPr>
            <w:tcW w:w="9485"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207747" w:rsidRPr="00022ED1" w:rsidRDefault="00207747" w:rsidP="009702C3">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PEDIDOS NORMALES</w:t>
            </w:r>
          </w:p>
        </w:tc>
      </w:tr>
      <w:tr w:rsidR="00207747" w:rsidRPr="00022ED1" w:rsidTr="009702C3">
        <w:trPr>
          <w:trHeight w:val="221"/>
          <w:jc w:val="center"/>
        </w:trPr>
        <w:tc>
          <w:tcPr>
            <w:tcW w:w="1185" w:type="dxa"/>
            <w:tcBorders>
              <w:top w:val="nil"/>
              <w:left w:val="nil"/>
              <w:bottom w:val="nil"/>
              <w:right w:val="nil"/>
            </w:tcBorders>
            <w:shd w:val="clear" w:color="auto" w:fill="auto"/>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nil"/>
              <w:left w:val="nil"/>
              <w:bottom w:val="nil"/>
              <w:right w:val="nil"/>
            </w:tcBorders>
            <w:shd w:val="clear" w:color="auto" w:fill="auto"/>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p>
        </w:tc>
        <w:tc>
          <w:tcPr>
            <w:tcW w:w="1974" w:type="dxa"/>
            <w:tcBorders>
              <w:top w:val="nil"/>
              <w:left w:val="nil"/>
              <w:bottom w:val="nil"/>
              <w:right w:val="nil"/>
            </w:tcBorders>
            <w:shd w:val="clear" w:color="auto" w:fill="auto"/>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p>
        </w:tc>
        <w:tc>
          <w:tcPr>
            <w:tcW w:w="1188" w:type="dxa"/>
            <w:tcBorders>
              <w:top w:val="nil"/>
              <w:left w:val="nil"/>
              <w:bottom w:val="nil"/>
              <w:right w:val="nil"/>
            </w:tcBorders>
            <w:shd w:val="clear" w:color="auto" w:fill="auto"/>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p>
        </w:tc>
      </w:tr>
      <w:tr w:rsidR="00207747" w:rsidRPr="00022ED1" w:rsidTr="009702C3">
        <w:trPr>
          <w:trHeight w:val="221"/>
          <w:jc w:val="center"/>
        </w:trPr>
        <w:tc>
          <w:tcPr>
            <w:tcW w:w="1185" w:type="dxa"/>
            <w:tcBorders>
              <w:top w:val="nil"/>
              <w:left w:val="nil"/>
              <w:bottom w:val="single" w:sz="4" w:space="0" w:color="auto"/>
              <w:right w:val="nil"/>
            </w:tcBorders>
            <w:shd w:val="clear" w:color="auto" w:fill="auto"/>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974"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c>
          <w:tcPr>
            <w:tcW w:w="1975" w:type="dxa"/>
            <w:tcBorders>
              <w:top w:val="nil"/>
              <w:left w:val="nil"/>
              <w:bottom w:val="single" w:sz="4" w:space="0" w:color="auto"/>
              <w:right w:val="nil"/>
            </w:tcBorders>
            <w:shd w:val="clear" w:color="auto" w:fill="auto"/>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188"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r>
      <w:tr w:rsidR="00207747" w:rsidRPr="00022ED1" w:rsidTr="009702C3">
        <w:trPr>
          <w:trHeight w:val="221"/>
          <w:jc w:val="center"/>
        </w:trPr>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 Normales</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9702C3">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974"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9702C3">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16:00</w:t>
            </w:r>
          </w:p>
        </w:tc>
        <w:tc>
          <w:tcPr>
            <w:tcW w:w="1975" w:type="dxa"/>
            <w:tcBorders>
              <w:top w:val="single" w:sz="4" w:space="0" w:color="auto"/>
              <w:left w:val="nil"/>
              <w:bottom w:val="single" w:sz="4" w:space="0" w:color="auto"/>
              <w:right w:val="single" w:sz="4" w:space="0" w:color="auto"/>
            </w:tcBorders>
            <w:shd w:val="clear" w:color="000000" w:fill="C5D9F1"/>
            <w:noWrap/>
            <w:vAlign w:val="bottom"/>
            <w:hideMark/>
          </w:tcPr>
          <w:p w:rsidR="00207747" w:rsidRPr="00022ED1" w:rsidRDefault="00207747" w:rsidP="009702C3">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Entrega día Siguiente</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9702C3">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 00</w:t>
            </w:r>
          </w:p>
        </w:tc>
        <w:tc>
          <w:tcPr>
            <w:tcW w:w="1188" w:type="dxa"/>
            <w:tcBorders>
              <w:top w:val="single" w:sz="4" w:space="0" w:color="auto"/>
              <w:left w:val="nil"/>
              <w:bottom w:val="single" w:sz="4" w:space="0" w:color="auto"/>
              <w:right w:val="single" w:sz="4" w:space="0" w:color="auto"/>
            </w:tcBorders>
            <w:shd w:val="clear" w:color="auto" w:fill="auto"/>
            <w:noWrap/>
            <w:vAlign w:val="bottom"/>
            <w:hideMark/>
          </w:tcPr>
          <w:p w:rsidR="00207747" w:rsidRPr="00022ED1" w:rsidRDefault="00207747" w:rsidP="009702C3">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rsidR="00207747" w:rsidRPr="00022ED1" w:rsidRDefault="00207747" w:rsidP="00207747">
      <w:pPr>
        <w:pStyle w:val="Sinespaciado"/>
        <w:ind w:right="4"/>
        <w:jc w:val="both"/>
        <w:rPr>
          <w:rFonts w:ascii="Century Gothic" w:hAnsi="Century Gothic" w:cstheme="minorHAnsi"/>
          <w:b/>
          <w:sz w:val="20"/>
          <w:szCs w:val="20"/>
          <w:u w:val="single"/>
        </w:rPr>
      </w:pPr>
    </w:p>
    <w:tbl>
      <w:tblPr>
        <w:tblW w:w="9544" w:type="dxa"/>
        <w:jc w:val="center"/>
        <w:tblCellMar>
          <w:left w:w="70" w:type="dxa"/>
          <w:right w:w="70" w:type="dxa"/>
        </w:tblCellMar>
        <w:tblLook w:val="04A0" w:firstRow="1" w:lastRow="0" w:firstColumn="1" w:lastColumn="0" w:noHBand="0" w:noVBand="1"/>
      </w:tblPr>
      <w:tblGrid>
        <w:gridCol w:w="1330"/>
        <w:gridCol w:w="1112"/>
        <w:gridCol w:w="1035"/>
        <w:gridCol w:w="3918"/>
        <w:gridCol w:w="1112"/>
        <w:gridCol w:w="1037"/>
      </w:tblGrid>
      <w:tr w:rsidR="00207747" w:rsidRPr="00022ED1" w:rsidTr="009702C3">
        <w:trPr>
          <w:trHeight w:val="246"/>
          <w:jc w:val="center"/>
        </w:trPr>
        <w:tc>
          <w:tcPr>
            <w:tcW w:w="9544"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rsidR="00207747" w:rsidRPr="00022ED1" w:rsidRDefault="00207747" w:rsidP="009702C3">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ENTREGA DE PEDIDOS URGENTES</w:t>
            </w:r>
          </w:p>
        </w:tc>
      </w:tr>
      <w:tr w:rsidR="00207747" w:rsidRPr="00022ED1" w:rsidTr="009702C3">
        <w:trPr>
          <w:trHeight w:val="246"/>
          <w:jc w:val="center"/>
        </w:trPr>
        <w:tc>
          <w:tcPr>
            <w:tcW w:w="1330" w:type="dxa"/>
            <w:tcBorders>
              <w:top w:val="nil"/>
              <w:left w:val="nil"/>
              <w:bottom w:val="nil"/>
              <w:right w:val="nil"/>
            </w:tcBorders>
            <w:shd w:val="clear" w:color="auto" w:fill="auto"/>
            <w:noWrap/>
            <w:vAlign w:val="bottom"/>
            <w:hideMark/>
          </w:tcPr>
          <w:p w:rsidR="00207747" w:rsidRPr="00022ED1" w:rsidRDefault="00207747" w:rsidP="009702C3">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rsidR="00207747" w:rsidRPr="00022ED1" w:rsidRDefault="00207747" w:rsidP="009702C3">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5" w:type="dxa"/>
            <w:tcBorders>
              <w:top w:val="nil"/>
              <w:left w:val="nil"/>
              <w:bottom w:val="single" w:sz="8" w:space="0" w:color="auto"/>
              <w:right w:val="single" w:sz="8" w:space="0" w:color="auto"/>
            </w:tcBorders>
            <w:shd w:val="clear" w:color="000000" w:fill="C5D9F1"/>
            <w:noWrap/>
            <w:vAlign w:val="bottom"/>
            <w:hideMark/>
          </w:tcPr>
          <w:p w:rsidR="00207747" w:rsidRPr="00022ED1" w:rsidRDefault="00207747" w:rsidP="009702C3">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c>
          <w:tcPr>
            <w:tcW w:w="3918" w:type="dxa"/>
            <w:tcBorders>
              <w:top w:val="nil"/>
              <w:left w:val="nil"/>
              <w:bottom w:val="nil"/>
              <w:right w:val="nil"/>
            </w:tcBorders>
            <w:shd w:val="clear" w:color="auto" w:fill="auto"/>
            <w:noWrap/>
            <w:vAlign w:val="bottom"/>
            <w:hideMark/>
          </w:tcPr>
          <w:p w:rsidR="00207747" w:rsidRPr="00022ED1" w:rsidRDefault="00207747" w:rsidP="009702C3">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rsidR="00207747" w:rsidRPr="00022ED1" w:rsidRDefault="00207747" w:rsidP="009702C3">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6" w:type="dxa"/>
            <w:tcBorders>
              <w:top w:val="nil"/>
              <w:left w:val="nil"/>
              <w:bottom w:val="single" w:sz="8" w:space="0" w:color="auto"/>
              <w:right w:val="single" w:sz="8" w:space="0" w:color="auto"/>
            </w:tcBorders>
            <w:shd w:val="clear" w:color="000000" w:fill="C5D9F1"/>
            <w:noWrap/>
            <w:vAlign w:val="bottom"/>
            <w:hideMark/>
          </w:tcPr>
          <w:p w:rsidR="00207747" w:rsidRPr="00022ED1" w:rsidRDefault="00207747" w:rsidP="009702C3">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r>
      <w:tr w:rsidR="00207747" w:rsidRPr="00022ED1" w:rsidTr="009702C3">
        <w:trPr>
          <w:trHeight w:val="246"/>
          <w:jc w:val="center"/>
        </w:trPr>
        <w:tc>
          <w:tcPr>
            <w:tcW w:w="1330"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w:t>
            </w:r>
          </w:p>
        </w:tc>
        <w:tc>
          <w:tcPr>
            <w:tcW w:w="1112"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035"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13:00</w:t>
            </w:r>
          </w:p>
        </w:tc>
        <w:tc>
          <w:tcPr>
            <w:tcW w:w="3918" w:type="dxa"/>
            <w:tcBorders>
              <w:top w:val="single" w:sz="8" w:space="0" w:color="auto"/>
              <w:left w:val="nil"/>
              <w:bottom w:val="single" w:sz="8" w:space="0" w:color="auto"/>
              <w:right w:val="single" w:sz="8" w:space="0" w:color="auto"/>
            </w:tcBorders>
            <w:shd w:val="clear" w:color="000000" w:fill="E6B9B8"/>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El Mismo día</w:t>
            </w:r>
          </w:p>
        </w:tc>
        <w:tc>
          <w:tcPr>
            <w:tcW w:w="1112"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14:00</w:t>
            </w:r>
          </w:p>
        </w:tc>
        <w:tc>
          <w:tcPr>
            <w:tcW w:w="1036" w:type="dxa"/>
            <w:tcBorders>
              <w:top w:val="nil"/>
              <w:left w:val="nil"/>
              <w:bottom w:val="single" w:sz="8" w:space="0" w:color="auto"/>
              <w:right w:val="single" w:sz="8" w:space="0" w:color="auto"/>
            </w:tcBorders>
            <w:shd w:val="clear" w:color="auto" w:fill="auto"/>
            <w:noWrap/>
            <w:vAlign w:val="bottom"/>
            <w:hideMark/>
          </w:tcPr>
          <w:p w:rsidR="00207747" w:rsidRPr="00022ED1" w:rsidRDefault="00207747" w:rsidP="009702C3">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rsidR="00635E38" w:rsidRDefault="00635E38" w:rsidP="00207747">
      <w:pPr>
        <w:pStyle w:val="Sinespaciado"/>
        <w:ind w:right="-720"/>
        <w:jc w:val="both"/>
        <w:rPr>
          <w:rFonts w:ascii="Century Gothic" w:hAnsi="Century Gothic" w:cstheme="minorHAnsi"/>
          <w:b/>
          <w:sz w:val="24"/>
          <w:szCs w:val="24"/>
        </w:rPr>
      </w:pPr>
    </w:p>
    <w:p w:rsidR="00791B2D" w:rsidRDefault="00791B2D" w:rsidP="00B739E6">
      <w:pPr>
        <w:pStyle w:val="Sinespaciado"/>
        <w:ind w:right="-720"/>
        <w:jc w:val="both"/>
        <w:rPr>
          <w:rFonts w:ascii="Century Gothic" w:hAnsi="Century Gothic" w:cstheme="minorHAnsi"/>
          <w:b/>
          <w:sz w:val="24"/>
          <w:szCs w:val="24"/>
        </w:rPr>
      </w:pPr>
      <w:r>
        <w:rPr>
          <w:noProof/>
          <w:lang w:val="es-MX" w:eastAsia="es-MX"/>
        </w:rPr>
        <w:drawing>
          <wp:anchor distT="0" distB="0" distL="114300" distR="114300" simplePos="0" relativeHeight="251659264" behindDoc="1" locked="0" layoutInCell="1" allowOverlap="1" wp14:anchorId="21602102" wp14:editId="7FDF20A4">
            <wp:simplePos x="0" y="0"/>
            <wp:positionH relativeFrom="column">
              <wp:posOffset>-175260</wp:posOffset>
            </wp:positionH>
            <wp:positionV relativeFrom="paragraph">
              <wp:posOffset>122555</wp:posOffset>
            </wp:positionV>
            <wp:extent cx="1609725" cy="1247775"/>
            <wp:effectExtent l="0" t="0" r="9525" b="9525"/>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09725" cy="1247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739E6" w:rsidRDefault="00207747" w:rsidP="00B739E6">
      <w:pPr>
        <w:pStyle w:val="Sinespaciado"/>
        <w:ind w:right="-720"/>
        <w:jc w:val="both"/>
        <w:rPr>
          <w:rFonts w:ascii="Century Gothic" w:hAnsi="Century Gothic" w:cstheme="minorHAnsi"/>
          <w:b/>
          <w:sz w:val="24"/>
          <w:szCs w:val="24"/>
        </w:rPr>
      </w:pPr>
      <w:r w:rsidRPr="007F0A22">
        <w:rPr>
          <w:rFonts w:ascii="Century Gothic" w:hAnsi="Century Gothic" w:cstheme="minorHAnsi"/>
          <w:b/>
          <w:sz w:val="24"/>
          <w:szCs w:val="24"/>
        </w:rPr>
        <w:t>Atentamente,</w:t>
      </w:r>
    </w:p>
    <w:p w:rsidR="00B739E6" w:rsidRDefault="00B739E6" w:rsidP="00B739E6">
      <w:pPr>
        <w:pStyle w:val="Sinespaciado"/>
        <w:ind w:right="-720"/>
        <w:jc w:val="both"/>
        <w:rPr>
          <w:rFonts w:ascii="Century Gothic" w:eastAsiaTheme="minorHAnsi" w:hAnsi="Century Gothic" w:cstheme="minorHAnsi"/>
          <w:sz w:val="20"/>
          <w:szCs w:val="20"/>
          <w:lang w:eastAsia="es-ES"/>
        </w:rPr>
      </w:pPr>
      <w:r>
        <w:rPr>
          <w:rFonts w:ascii="Century Gothic" w:hAnsi="Century Gothic" w:cstheme="minorHAnsi"/>
          <w:b/>
          <w:noProof/>
          <w:sz w:val="24"/>
          <w:szCs w:val="24"/>
        </w:rPr>
        <w:drawing>
          <wp:anchor distT="0" distB="0" distL="114300" distR="114300" simplePos="0" relativeHeight="251660288" behindDoc="1" locked="0" layoutInCell="1" allowOverlap="1" wp14:anchorId="55A027B2">
            <wp:simplePos x="0" y="0"/>
            <wp:positionH relativeFrom="column">
              <wp:posOffset>3110865</wp:posOffset>
            </wp:positionH>
            <wp:positionV relativeFrom="paragraph">
              <wp:posOffset>12700</wp:posOffset>
            </wp:positionV>
            <wp:extent cx="1609725" cy="723265"/>
            <wp:effectExtent l="0" t="0" r="9525" b="635"/>
            <wp:wrapTight wrapText="bothSides">
              <wp:wrapPolygon edited="0">
                <wp:start x="0" y="0"/>
                <wp:lineTo x="0" y="21050"/>
                <wp:lineTo x="21472" y="21050"/>
                <wp:lineTo x="21472" y="0"/>
                <wp:lineTo x="0" y="0"/>
              </wp:wrapPolygon>
            </wp:wrapTight>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09725" cy="723265"/>
                    </a:xfrm>
                    <a:prstGeom prst="rect">
                      <a:avLst/>
                    </a:prstGeom>
                    <a:noFill/>
                    <a:ln>
                      <a:noFill/>
                    </a:ln>
                  </pic:spPr>
                </pic:pic>
              </a:graphicData>
            </a:graphic>
          </wp:anchor>
        </w:drawing>
      </w:r>
    </w:p>
    <w:p w:rsidR="00B739E6" w:rsidRDefault="00B739E6" w:rsidP="00B739E6">
      <w:pPr>
        <w:pStyle w:val="Sinespaciado"/>
        <w:ind w:right="-720"/>
        <w:jc w:val="both"/>
        <w:rPr>
          <w:rFonts w:ascii="Century Gothic" w:eastAsiaTheme="minorHAnsi" w:hAnsi="Century Gothic" w:cstheme="minorHAnsi"/>
          <w:sz w:val="20"/>
          <w:szCs w:val="20"/>
          <w:lang w:eastAsia="es-ES"/>
        </w:rPr>
      </w:pPr>
    </w:p>
    <w:p w:rsidR="00B739E6" w:rsidRDefault="00B739E6" w:rsidP="00B739E6">
      <w:pPr>
        <w:pStyle w:val="Sinespaciado"/>
        <w:ind w:right="-720"/>
        <w:jc w:val="both"/>
        <w:rPr>
          <w:rFonts w:ascii="Century Gothic" w:eastAsiaTheme="minorHAnsi" w:hAnsi="Century Gothic" w:cstheme="minorHAnsi"/>
          <w:sz w:val="20"/>
          <w:szCs w:val="20"/>
          <w:lang w:eastAsia="es-ES"/>
        </w:rPr>
      </w:pPr>
    </w:p>
    <w:p w:rsidR="00B739E6" w:rsidRDefault="00282CCA" w:rsidP="00B739E6">
      <w:pPr>
        <w:pStyle w:val="Sinespaciado"/>
        <w:ind w:right="-720"/>
        <w:jc w:val="both"/>
        <w:rPr>
          <w:rFonts w:ascii="Century Gothic" w:eastAsiaTheme="minorHAnsi" w:hAnsi="Century Gothic" w:cstheme="minorHAnsi"/>
          <w:sz w:val="20"/>
          <w:szCs w:val="20"/>
          <w:lang w:eastAsia="es-ES"/>
        </w:rPr>
      </w:pPr>
      <w:r w:rsidRPr="00282CCA">
        <w:rPr>
          <w:rFonts w:ascii="Century Gothic" w:eastAsiaTheme="minorHAnsi" w:hAnsi="Century Gothic" w:cstheme="minorHAnsi"/>
          <w:sz w:val="20"/>
          <w:szCs w:val="20"/>
          <w:lang w:eastAsia="es-ES"/>
        </w:rPr>
        <w:tab/>
      </w:r>
      <w:r w:rsidRPr="00282CCA">
        <w:rPr>
          <w:rFonts w:ascii="Century Gothic" w:eastAsiaTheme="minorHAnsi" w:hAnsi="Century Gothic" w:cstheme="minorHAnsi"/>
          <w:sz w:val="20"/>
          <w:szCs w:val="20"/>
          <w:lang w:eastAsia="es-ES"/>
        </w:rPr>
        <w:tab/>
      </w:r>
    </w:p>
    <w:p w:rsidR="00B739E6" w:rsidRDefault="00B739E6" w:rsidP="00B739E6">
      <w:pPr>
        <w:pStyle w:val="Sinespaciado"/>
        <w:ind w:right="-720"/>
        <w:jc w:val="both"/>
        <w:rPr>
          <w:rFonts w:ascii="Century Gothic" w:eastAsiaTheme="minorHAnsi" w:hAnsi="Century Gothic" w:cstheme="minorHAnsi"/>
          <w:sz w:val="20"/>
          <w:szCs w:val="20"/>
          <w:lang w:eastAsia="es-ES"/>
        </w:rPr>
      </w:pPr>
      <w:r>
        <w:rPr>
          <w:rFonts w:ascii="Century Gothic" w:eastAsiaTheme="minorHAnsi" w:hAnsi="Century Gothic" w:cstheme="minorHAnsi"/>
          <w:sz w:val="20"/>
          <w:szCs w:val="20"/>
          <w:lang w:eastAsia="es-ES"/>
        </w:rPr>
        <w:t xml:space="preserve">                                                                       </w:t>
      </w:r>
    </w:p>
    <w:p w:rsidR="00B739E6" w:rsidRPr="00D57F44" w:rsidRDefault="00B739E6" w:rsidP="00B739E6">
      <w:pPr>
        <w:pStyle w:val="Sinespaciado"/>
        <w:ind w:right="-720"/>
        <w:jc w:val="both"/>
        <w:rPr>
          <w:rFonts w:ascii="Century Gothic" w:hAnsi="Century Gothic"/>
          <w:noProof/>
          <w:sz w:val="24"/>
          <w:szCs w:val="24"/>
          <w:lang w:eastAsia="es-ES"/>
        </w:rPr>
      </w:pPr>
      <w:r>
        <w:rPr>
          <w:rFonts w:ascii="Century Gothic" w:eastAsiaTheme="minorHAnsi" w:hAnsi="Century Gothic" w:cstheme="minorHAnsi"/>
          <w:sz w:val="20"/>
          <w:szCs w:val="20"/>
          <w:lang w:eastAsia="es-ES"/>
        </w:rPr>
        <w:t xml:space="preserve">  Ing. Santiago Gómez                                                    </w:t>
      </w:r>
      <w:r w:rsidRPr="00752CB1">
        <w:rPr>
          <w:rFonts w:ascii="Century Gothic" w:eastAsiaTheme="minorHAnsi" w:hAnsi="Century Gothic" w:cstheme="minorHAnsi"/>
          <w:sz w:val="20"/>
          <w:szCs w:val="20"/>
          <w:lang w:eastAsia="es-ES"/>
        </w:rPr>
        <w:t xml:space="preserve">Tcnlg. Sofía Chiriboga C.  </w:t>
      </w:r>
    </w:p>
    <w:p w:rsidR="00B739E6" w:rsidRPr="00E64F49" w:rsidRDefault="00B739E6" w:rsidP="00B739E6">
      <w:pPr>
        <w:spacing w:after="0"/>
        <w:jc w:val="both"/>
        <w:rPr>
          <w:rFonts w:ascii="Century Gothic" w:eastAsiaTheme="minorHAnsi" w:hAnsi="Century Gothic" w:cstheme="minorHAnsi"/>
          <w:b/>
          <w:sz w:val="20"/>
          <w:szCs w:val="20"/>
          <w:lang w:eastAsia="es-ES"/>
        </w:rPr>
      </w:pPr>
      <w:r>
        <w:rPr>
          <w:rFonts w:ascii="Century Gothic" w:eastAsiaTheme="minorHAnsi" w:hAnsi="Century Gothic" w:cstheme="minorHAnsi"/>
          <w:b/>
          <w:sz w:val="20"/>
          <w:szCs w:val="20"/>
          <w:lang w:eastAsia="es-ES"/>
        </w:rPr>
        <w:t xml:space="preserve"> GERENTE COMERCIAL                                                       </w:t>
      </w:r>
      <w:r w:rsidRPr="00E64F49">
        <w:rPr>
          <w:rFonts w:ascii="Century Gothic" w:eastAsiaTheme="minorHAnsi" w:hAnsi="Century Gothic" w:cstheme="minorHAnsi"/>
          <w:b/>
          <w:sz w:val="20"/>
          <w:szCs w:val="20"/>
          <w:lang w:eastAsia="es-ES"/>
        </w:rPr>
        <w:t>ASISTENTE COMERCIAL</w:t>
      </w:r>
    </w:p>
    <w:p w:rsidR="00600906" w:rsidRPr="00600906" w:rsidRDefault="00B739E6" w:rsidP="00600906">
      <w:pPr>
        <w:spacing w:after="0"/>
        <w:jc w:val="both"/>
        <w:rPr>
          <w:rFonts w:ascii="Century Gothic" w:eastAsiaTheme="minorHAnsi" w:hAnsi="Century Gothic" w:cstheme="minorHAnsi"/>
          <w:sz w:val="20"/>
          <w:szCs w:val="20"/>
          <w:lang w:val="en-US" w:eastAsia="es-ES"/>
        </w:rPr>
      </w:pPr>
      <w:r>
        <w:rPr>
          <w:rFonts w:ascii="Century Gothic" w:hAnsi="Century Gothic" w:cstheme="minorHAnsi"/>
          <w:b/>
          <w:sz w:val="24"/>
          <w:szCs w:val="24"/>
        </w:rPr>
        <w:t xml:space="preserve"> </w:t>
      </w:r>
      <w:r w:rsidR="00282CCA" w:rsidRPr="00600906">
        <w:rPr>
          <w:rFonts w:ascii="Century Gothic" w:eastAsiaTheme="minorHAnsi" w:hAnsi="Century Gothic" w:cstheme="minorHAnsi"/>
          <w:sz w:val="20"/>
          <w:szCs w:val="20"/>
          <w:lang w:val="en-US" w:eastAsia="es-ES"/>
        </w:rPr>
        <w:t>DATASOLUTIONS S.A.</w:t>
      </w:r>
      <w:r w:rsidR="00282CCA" w:rsidRPr="00600906">
        <w:rPr>
          <w:rFonts w:asciiTheme="minorHAnsi" w:hAnsiTheme="minorHAnsi" w:cstheme="minorHAnsi"/>
          <w:sz w:val="20"/>
          <w:szCs w:val="20"/>
          <w:lang w:val="en-US"/>
        </w:rPr>
        <w:tab/>
      </w:r>
      <w:r w:rsidR="00282CCA" w:rsidRPr="00600906">
        <w:rPr>
          <w:rFonts w:asciiTheme="minorHAnsi" w:hAnsiTheme="minorHAnsi" w:cstheme="minorHAnsi"/>
          <w:b/>
          <w:sz w:val="20"/>
          <w:szCs w:val="20"/>
          <w:lang w:val="en-US"/>
        </w:rPr>
        <w:tab/>
      </w:r>
      <w:r w:rsidR="00600906" w:rsidRPr="00600906">
        <w:rPr>
          <w:rFonts w:asciiTheme="minorHAnsi" w:hAnsiTheme="minorHAnsi" w:cstheme="minorHAnsi"/>
          <w:b/>
          <w:sz w:val="20"/>
          <w:szCs w:val="20"/>
          <w:lang w:val="en-US"/>
        </w:rPr>
        <w:t xml:space="preserve"> </w:t>
      </w:r>
      <w:r w:rsidR="00600906">
        <w:rPr>
          <w:rFonts w:asciiTheme="minorHAnsi" w:hAnsiTheme="minorHAnsi" w:cstheme="minorHAnsi"/>
          <w:b/>
          <w:sz w:val="20"/>
          <w:szCs w:val="20"/>
          <w:lang w:val="en-US"/>
        </w:rPr>
        <w:t xml:space="preserve">                                        </w:t>
      </w:r>
      <w:r w:rsidR="00600906" w:rsidRPr="00600906">
        <w:rPr>
          <w:rFonts w:ascii="Century Gothic" w:eastAsiaTheme="minorHAnsi" w:hAnsi="Century Gothic" w:cstheme="minorHAnsi"/>
          <w:sz w:val="20"/>
          <w:szCs w:val="20"/>
          <w:lang w:val="en-US" w:eastAsia="es-ES"/>
        </w:rPr>
        <w:t>Teléfono: +593 4242-9977 Ext. 114</w:t>
      </w:r>
    </w:p>
    <w:p w:rsidR="00282CCA" w:rsidRPr="00600906" w:rsidRDefault="00282CCA" w:rsidP="00282CCA">
      <w:pPr>
        <w:pStyle w:val="Sinespaciado"/>
        <w:ind w:right="-720"/>
        <w:jc w:val="both"/>
        <w:rPr>
          <w:rFonts w:ascii="Century Gothic" w:hAnsi="Century Gothic" w:cstheme="minorHAnsi"/>
          <w:b/>
          <w:sz w:val="24"/>
          <w:szCs w:val="24"/>
          <w:lang w:val="en-US"/>
        </w:rPr>
      </w:pPr>
    </w:p>
    <w:p w:rsidR="00282CCA" w:rsidRPr="00600906" w:rsidRDefault="00282CCA" w:rsidP="00207747">
      <w:pPr>
        <w:pStyle w:val="Sinespaciado"/>
        <w:ind w:right="-720"/>
        <w:jc w:val="both"/>
        <w:rPr>
          <w:rFonts w:ascii="Century Gothic" w:hAnsi="Century Gothic" w:cstheme="minorHAnsi"/>
          <w:b/>
          <w:sz w:val="24"/>
          <w:szCs w:val="24"/>
          <w:lang w:val="en-US"/>
        </w:rPr>
      </w:pPr>
    </w:p>
    <w:p w:rsidR="00207747" w:rsidRPr="0097330F" w:rsidRDefault="00207747" w:rsidP="00207747">
      <w:pPr>
        <w:pStyle w:val="Sinespaciado"/>
        <w:ind w:right="-720"/>
        <w:jc w:val="both"/>
        <w:rPr>
          <w:rFonts w:ascii="Century Gothic" w:hAnsi="Century Gothic" w:cstheme="minorHAnsi"/>
          <w:b/>
          <w:sz w:val="24"/>
          <w:szCs w:val="24"/>
          <w:lang w:val="en-US"/>
        </w:rPr>
      </w:pPr>
    </w:p>
    <w:sectPr w:rsidR="00207747" w:rsidRPr="0097330F">
      <w:headerReference w:type="default" r:id="rId15"/>
      <w:footerReference w:type="default" r:id="rId1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7B82" w:rsidRDefault="00697B82" w:rsidP="00C7405E">
      <w:pPr>
        <w:spacing w:after="0" w:line="240" w:lineRule="auto"/>
      </w:pPr>
      <w:r>
        <w:separator/>
      </w:r>
    </w:p>
  </w:endnote>
  <w:endnote w:type="continuationSeparator" w:id="0">
    <w:p w:rsidR="00697B82" w:rsidRDefault="00697B82" w:rsidP="00C740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ヒラギノ角ゴ Pro W3">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181C" w:rsidRPr="00812A6C" w:rsidRDefault="0053181C" w:rsidP="0053181C">
    <w:pPr>
      <w:jc w:val="center"/>
      <w:rPr>
        <w:color w:val="FFFFFF" w:themeColor="background1"/>
        <w:sz w:val="32"/>
        <w:szCs w:val="18"/>
        <w:lang w:val="es-ES"/>
      </w:rPr>
    </w:pPr>
    <w:r w:rsidRPr="002918C5">
      <w:rPr>
        <w:noProof/>
        <w:lang w:val="es-ES" w:eastAsia="es-ES"/>
      </w:rPr>
      <mc:AlternateContent>
        <mc:Choice Requires="wps">
          <w:drawing>
            <wp:anchor distT="0" distB="0" distL="114300" distR="114300" simplePos="0" relativeHeight="251662336" behindDoc="0" locked="0" layoutInCell="0" allowOverlap="1" wp14:anchorId="581CD147" wp14:editId="64956EE7">
              <wp:simplePos x="0" y="0"/>
              <wp:positionH relativeFrom="page">
                <wp:posOffset>47625</wp:posOffset>
              </wp:positionH>
              <wp:positionV relativeFrom="bottomMargin">
                <wp:posOffset>137160</wp:posOffset>
              </wp:positionV>
              <wp:extent cx="8080375" cy="847725"/>
              <wp:effectExtent l="0" t="133350" r="15875" b="28575"/>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80375" cy="847725"/>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rsidR="0053181C" w:rsidRPr="00812A6C" w:rsidRDefault="00697B82" w:rsidP="0053181C">
                          <w:pPr>
                            <w:jc w:val="center"/>
                            <w:rPr>
                              <w:color w:val="FFFFFF" w:themeColor="background1"/>
                              <w:sz w:val="32"/>
                              <w:szCs w:val="18"/>
                              <w:lang w:val="es-ES"/>
                            </w:rPr>
                          </w:pPr>
                          <w:hyperlink r:id="rId1" w:history="1">
                            <w:r w:rsidR="0053181C" w:rsidRPr="00812A6C">
                              <w:rPr>
                                <w:rStyle w:val="Hipervnculo"/>
                                <w:sz w:val="32"/>
                                <w:szCs w:val="18"/>
                                <w:lang w:val="es-ES"/>
                              </w:rPr>
                              <w:t>www.datasolutions.com</w:t>
                            </w:r>
                          </w:hyperlink>
                          <w:r w:rsidR="0053181C"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81CD147" id="AutoShape 1" o:spid="_x0000_s1026" style="position:absolute;left:0;text-align:left;margin-left:3.75pt;margin-top:10.8pt;width:636.25pt;height:66.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" o:allowincell="f" fillcolor="#4f81bd" strokecolor="#4f81bd">
              <v:fill color2="#8eaed5" rotate="t" focus="100%" type="gradient"/>
              <v:shadow on="t" type="perspective" color="#bfbfbf" opacity=".5" origin="-.5,-.5" offset="51pt,-10pt" matrix=".75,,,.75"/>
              <v:textbox inset="18pt,18pt,18pt,18pt">
                <w:txbxContent>
                  <w:p w:rsidR="0053181C" w:rsidRPr="00812A6C" w:rsidRDefault="00697B82" w:rsidP="0053181C">
                    <w:pPr>
                      <w:jc w:val="center"/>
                      <w:rPr>
                        <w:color w:val="FFFFFF" w:themeColor="background1"/>
                        <w:sz w:val="32"/>
                        <w:szCs w:val="18"/>
                        <w:lang w:val="es-ES"/>
                      </w:rPr>
                    </w:pPr>
                    <w:hyperlink r:id="rId2" w:history="1">
                      <w:r w:rsidR="0053181C" w:rsidRPr="00812A6C">
                        <w:rPr>
                          <w:rStyle w:val="Hipervnculo"/>
                          <w:sz w:val="32"/>
                          <w:szCs w:val="18"/>
                          <w:lang w:val="es-ES"/>
                        </w:rPr>
                        <w:t>www.datasolutions.com</w:t>
                      </w:r>
                    </w:hyperlink>
                    <w:r w:rsidR="0053181C" w:rsidRPr="00812A6C">
                      <w:rPr>
                        <w:color w:val="FFFFFF" w:themeColor="background1"/>
                        <w:sz w:val="32"/>
                        <w:szCs w:val="18"/>
                        <w:lang w:val="es-ES"/>
                      </w:rPr>
                      <w:t xml:space="preserve">              1800 - DOCUMENTO</w:t>
                    </w:r>
                  </w:p>
                </w:txbxContent>
              </v:textbox>
              <w10:wrap anchorx="page" anchory="margin"/>
            </v:roundrect>
          </w:pict>
        </mc:Fallback>
      </mc:AlternateContent>
    </w:r>
    <w:r w:rsidRPr="00812A6C">
      <w:rPr>
        <w:color w:val="FFFFFF" w:themeColor="background1"/>
        <w:sz w:val="32"/>
        <w:szCs w:val="18"/>
        <w:lang w:val="es-ES"/>
      </w:rPr>
      <w:t>1800 - DOCUMENTO</w:t>
    </w:r>
  </w:p>
  <w:p w:rsidR="0053181C" w:rsidRDefault="0053181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7B82" w:rsidRDefault="00697B82" w:rsidP="00C7405E">
      <w:pPr>
        <w:spacing w:after="0" w:line="240" w:lineRule="auto"/>
      </w:pPr>
      <w:r>
        <w:separator/>
      </w:r>
    </w:p>
  </w:footnote>
  <w:footnote w:type="continuationSeparator" w:id="0">
    <w:p w:rsidR="00697B82" w:rsidRDefault="00697B82" w:rsidP="00C740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181C" w:rsidRPr="005655F1" w:rsidRDefault="0053181C" w:rsidP="0053181C">
    <w:pPr>
      <w:spacing w:after="0" w:line="240" w:lineRule="auto"/>
      <w:rPr>
        <w:b/>
        <w:sz w:val="18"/>
        <w:lang w:val="es-ES"/>
      </w:rPr>
    </w:pPr>
    <w:r>
      <w:rPr>
        <w:noProof/>
      </w:rPr>
      <w:drawing>
        <wp:anchor distT="0" distB="0" distL="114300" distR="114300" simplePos="0" relativeHeight="251660288" behindDoc="0" locked="0" layoutInCell="1" allowOverlap="1" wp14:anchorId="4D1CF1B7" wp14:editId="6A71C8AD">
          <wp:simplePos x="0" y="0"/>
          <wp:positionH relativeFrom="margin">
            <wp:posOffset>4360714</wp:posOffset>
          </wp:positionH>
          <wp:positionV relativeFrom="paragraph">
            <wp:posOffset>-189230</wp:posOffset>
          </wp:positionV>
          <wp:extent cx="1595120" cy="637608"/>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rsidR="0053181C" w:rsidRPr="005655F1" w:rsidRDefault="0053181C" w:rsidP="0053181C">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rsidR="0053181C" w:rsidRPr="005655F1" w:rsidRDefault="0053181C" w:rsidP="0053181C">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rsidR="0053181C" w:rsidRPr="00FF0B7B" w:rsidRDefault="0053181C" w:rsidP="0053181C">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rsidR="0053181C" w:rsidRPr="005655F1" w:rsidRDefault="0053181C" w:rsidP="0053181C">
    <w:pPr>
      <w:spacing w:after="0" w:line="240" w:lineRule="auto"/>
      <w:rPr>
        <w:b/>
        <w:sz w:val="18"/>
        <w:lang w:val="es-ES"/>
      </w:rPr>
    </w:pPr>
    <w:r w:rsidRPr="00FF0B7B">
      <w:rPr>
        <w:b/>
        <w:color w:val="000000" w:themeColor="text1"/>
        <w:sz w:val="18"/>
        <w:lang w:val="es-ES"/>
      </w:rPr>
      <w:t>N.º OE 12-193</w:t>
    </w:r>
  </w:p>
  <w:p w:rsidR="0053181C" w:rsidRPr="00AD22D9" w:rsidRDefault="0053181C" w:rsidP="0053181C">
    <w:pPr>
      <w:pStyle w:val="Encabezado"/>
    </w:pPr>
    <w:r>
      <w:rPr>
        <w:noProof/>
      </w:rPr>
      <mc:AlternateContent>
        <mc:Choice Requires="wps">
          <w:drawing>
            <wp:anchor distT="0" distB="0" distL="114300" distR="114300" simplePos="0" relativeHeight="251659264" behindDoc="0" locked="0" layoutInCell="1" allowOverlap="1" wp14:anchorId="2A2C94D4" wp14:editId="0B5645C9">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E13164" id="Connecteur droit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" strokecolor="#4472c4 [3204]" strokeweight=".5pt">
              <v:stroke joinstyle="miter"/>
            </v:line>
          </w:pict>
        </mc:Fallback>
      </mc:AlternateContent>
    </w:r>
  </w:p>
  <w:p w:rsidR="0053181C" w:rsidRDefault="0053181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203B"/>
    <w:multiLevelType w:val="hybridMultilevel"/>
    <w:tmpl w:val="7CA8B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95980"/>
    <w:multiLevelType w:val="hybridMultilevel"/>
    <w:tmpl w:val="1F1E3926"/>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251071"/>
    <w:multiLevelType w:val="hybridMultilevel"/>
    <w:tmpl w:val="CAC478A0"/>
    <w:lvl w:ilvl="0" w:tplc="040C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7E423B"/>
    <w:multiLevelType w:val="hybridMultilevel"/>
    <w:tmpl w:val="E4E85B9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15:restartNumberingAfterBreak="0">
    <w:nsid w:val="1BCB0306"/>
    <w:multiLevelType w:val="hybridMultilevel"/>
    <w:tmpl w:val="3A66D030"/>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7"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9548A"/>
    <w:multiLevelType w:val="hybridMultilevel"/>
    <w:tmpl w:val="179883A0"/>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9"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0" w15:restartNumberingAfterBreak="0">
    <w:nsid w:val="3B7009D0"/>
    <w:multiLevelType w:val="hybridMultilevel"/>
    <w:tmpl w:val="F5741868"/>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 w15:restartNumberingAfterBreak="0">
    <w:nsid w:val="3CC350A5"/>
    <w:multiLevelType w:val="hybridMultilevel"/>
    <w:tmpl w:val="B4862FA6"/>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2"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2833080"/>
    <w:multiLevelType w:val="hybridMultilevel"/>
    <w:tmpl w:val="A8AEC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9151F9"/>
    <w:multiLevelType w:val="hybridMultilevel"/>
    <w:tmpl w:val="FD9ABE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C866AC"/>
    <w:multiLevelType w:val="hybridMultilevel"/>
    <w:tmpl w:val="9F4811C8"/>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7" w15:restartNumberingAfterBreak="0">
    <w:nsid w:val="678B0AB4"/>
    <w:multiLevelType w:val="hybridMultilevel"/>
    <w:tmpl w:val="6E0C50BA"/>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8" w15:restartNumberingAfterBreak="0">
    <w:nsid w:val="7DFE5FE9"/>
    <w:multiLevelType w:val="hybridMultilevel"/>
    <w:tmpl w:val="0102E6C2"/>
    <w:lvl w:ilvl="0" w:tplc="26EEC936">
      <w:start w:val="1"/>
      <w:numFmt w:val="decimal"/>
      <w:lvlText w:val="%1."/>
      <w:lvlJc w:val="left"/>
      <w:pPr>
        <w:ind w:left="644" w:hanging="360"/>
      </w:pPr>
      <w:rPr>
        <w:b/>
      </w:rPr>
    </w:lvl>
    <w:lvl w:ilvl="1" w:tplc="300A0019" w:tentative="1">
      <w:start w:val="1"/>
      <w:numFmt w:val="lowerLetter"/>
      <w:lvlText w:val="%2."/>
      <w:lvlJc w:val="left"/>
      <w:pPr>
        <w:ind w:left="1364" w:hanging="360"/>
      </w:pPr>
    </w:lvl>
    <w:lvl w:ilvl="2" w:tplc="300A001B" w:tentative="1">
      <w:start w:val="1"/>
      <w:numFmt w:val="lowerRoman"/>
      <w:lvlText w:val="%3."/>
      <w:lvlJc w:val="right"/>
      <w:pPr>
        <w:ind w:left="2084" w:hanging="180"/>
      </w:pPr>
    </w:lvl>
    <w:lvl w:ilvl="3" w:tplc="300A000F" w:tentative="1">
      <w:start w:val="1"/>
      <w:numFmt w:val="decimal"/>
      <w:lvlText w:val="%4."/>
      <w:lvlJc w:val="left"/>
      <w:pPr>
        <w:ind w:left="2804" w:hanging="360"/>
      </w:pPr>
    </w:lvl>
    <w:lvl w:ilvl="4" w:tplc="300A0019" w:tentative="1">
      <w:start w:val="1"/>
      <w:numFmt w:val="lowerLetter"/>
      <w:lvlText w:val="%5."/>
      <w:lvlJc w:val="left"/>
      <w:pPr>
        <w:ind w:left="3524" w:hanging="360"/>
      </w:pPr>
    </w:lvl>
    <w:lvl w:ilvl="5" w:tplc="300A001B" w:tentative="1">
      <w:start w:val="1"/>
      <w:numFmt w:val="lowerRoman"/>
      <w:lvlText w:val="%6."/>
      <w:lvlJc w:val="right"/>
      <w:pPr>
        <w:ind w:left="4244" w:hanging="180"/>
      </w:pPr>
    </w:lvl>
    <w:lvl w:ilvl="6" w:tplc="300A000F" w:tentative="1">
      <w:start w:val="1"/>
      <w:numFmt w:val="decimal"/>
      <w:lvlText w:val="%7."/>
      <w:lvlJc w:val="left"/>
      <w:pPr>
        <w:ind w:left="4964" w:hanging="360"/>
      </w:pPr>
    </w:lvl>
    <w:lvl w:ilvl="7" w:tplc="300A0019" w:tentative="1">
      <w:start w:val="1"/>
      <w:numFmt w:val="lowerLetter"/>
      <w:lvlText w:val="%8."/>
      <w:lvlJc w:val="left"/>
      <w:pPr>
        <w:ind w:left="5684" w:hanging="360"/>
      </w:pPr>
    </w:lvl>
    <w:lvl w:ilvl="8" w:tplc="300A001B" w:tentative="1">
      <w:start w:val="1"/>
      <w:numFmt w:val="lowerRoman"/>
      <w:lvlText w:val="%9."/>
      <w:lvlJc w:val="right"/>
      <w:pPr>
        <w:ind w:left="6404" w:hanging="180"/>
      </w:pPr>
    </w:lvl>
  </w:abstractNum>
  <w:abstractNum w:abstractNumId="19" w15:restartNumberingAfterBreak="0">
    <w:nsid w:val="7E6132D2"/>
    <w:multiLevelType w:val="hybridMultilevel"/>
    <w:tmpl w:val="D7848212"/>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14"/>
  </w:num>
  <w:num w:numId="4">
    <w:abstractNumId w:val="0"/>
  </w:num>
  <w:num w:numId="5">
    <w:abstractNumId w:val="7"/>
  </w:num>
  <w:num w:numId="6">
    <w:abstractNumId w:val="1"/>
  </w:num>
  <w:num w:numId="7">
    <w:abstractNumId w:val="6"/>
  </w:num>
  <w:num w:numId="8">
    <w:abstractNumId w:val="11"/>
  </w:num>
  <w:num w:numId="9">
    <w:abstractNumId w:val="16"/>
  </w:num>
  <w:num w:numId="10">
    <w:abstractNumId w:val="19"/>
  </w:num>
  <w:num w:numId="11">
    <w:abstractNumId w:val="12"/>
  </w:num>
  <w:num w:numId="12">
    <w:abstractNumId w:val="2"/>
  </w:num>
  <w:num w:numId="13">
    <w:abstractNumId w:val="10"/>
  </w:num>
  <w:num w:numId="14">
    <w:abstractNumId w:val="3"/>
  </w:num>
  <w:num w:numId="15">
    <w:abstractNumId w:val="4"/>
  </w:num>
  <w:num w:numId="16">
    <w:abstractNumId w:val="9"/>
  </w:num>
  <w:num w:numId="17">
    <w:abstractNumId w:val="15"/>
  </w:num>
  <w:num w:numId="18">
    <w:abstractNumId w:val="17"/>
  </w:num>
  <w:num w:numId="19">
    <w:abstractNumId w:val="13"/>
  </w:num>
  <w:num w:numId="20">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ofía Chiriboga">
    <w15:presenceInfo w15:providerId="AD" w15:userId="S-1-5-21-2202501653-3494015379-3711616101-12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5AD"/>
    <w:rsid w:val="00042F6F"/>
    <w:rsid w:val="00070F08"/>
    <w:rsid w:val="00092EE9"/>
    <w:rsid w:val="000D4C86"/>
    <w:rsid w:val="00207747"/>
    <w:rsid w:val="00235EC8"/>
    <w:rsid w:val="00244E20"/>
    <w:rsid w:val="00282CCA"/>
    <w:rsid w:val="002A566F"/>
    <w:rsid w:val="00385DD8"/>
    <w:rsid w:val="003C7968"/>
    <w:rsid w:val="003E4E2D"/>
    <w:rsid w:val="004B76EB"/>
    <w:rsid w:val="0051084F"/>
    <w:rsid w:val="00513E0B"/>
    <w:rsid w:val="0053181C"/>
    <w:rsid w:val="00531BAE"/>
    <w:rsid w:val="00545E3D"/>
    <w:rsid w:val="00591AEF"/>
    <w:rsid w:val="005C15AD"/>
    <w:rsid w:val="005F1834"/>
    <w:rsid w:val="00600906"/>
    <w:rsid w:val="00635E38"/>
    <w:rsid w:val="0065184D"/>
    <w:rsid w:val="006636BB"/>
    <w:rsid w:val="00693578"/>
    <w:rsid w:val="00697B82"/>
    <w:rsid w:val="006C7BE7"/>
    <w:rsid w:val="007130F4"/>
    <w:rsid w:val="0078022D"/>
    <w:rsid w:val="00791B2D"/>
    <w:rsid w:val="007D72C4"/>
    <w:rsid w:val="008102D6"/>
    <w:rsid w:val="008B1B98"/>
    <w:rsid w:val="008B6DF2"/>
    <w:rsid w:val="008E23C3"/>
    <w:rsid w:val="00931CDC"/>
    <w:rsid w:val="009702C3"/>
    <w:rsid w:val="0097330F"/>
    <w:rsid w:val="009778E5"/>
    <w:rsid w:val="00992FA3"/>
    <w:rsid w:val="009C1F21"/>
    <w:rsid w:val="00AB227D"/>
    <w:rsid w:val="00B00D20"/>
    <w:rsid w:val="00B220D9"/>
    <w:rsid w:val="00B733CF"/>
    <w:rsid w:val="00B739E6"/>
    <w:rsid w:val="00BA7BD8"/>
    <w:rsid w:val="00C44D04"/>
    <w:rsid w:val="00C55ABB"/>
    <w:rsid w:val="00C67AE1"/>
    <w:rsid w:val="00C7405E"/>
    <w:rsid w:val="00C90789"/>
    <w:rsid w:val="00CC4660"/>
    <w:rsid w:val="00D57F44"/>
    <w:rsid w:val="00D75601"/>
    <w:rsid w:val="00DE3736"/>
    <w:rsid w:val="00EA798B"/>
    <w:rsid w:val="00F138D6"/>
    <w:rsid w:val="00F206B3"/>
    <w:rsid w:val="00FA4C7E"/>
    <w:rsid w:val="00FE5EB3"/>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016371"/>
  <w15:chartTrackingRefBased/>
  <w15:docId w15:val="{19F8411B-FFA9-49B1-901E-7DFDF2437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7AE1"/>
    <w:pPr>
      <w:spacing w:after="200" w:line="276" w:lineRule="auto"/>
    </w:pPr>
    <w:rPr>
      <w:rFonts w:ascii="Calibri" w:eastAsia="Calibri" w:hAnsi="Calibri" w:cs="Times New Roman"/>
    </w:rPr>
  </w:style>
  <w:style w:type="paragraph" w:styleId="Ttulo3">
    <w:name w:val="heading 3"/>
    <w:basedOn w:val="Normal"/>
    <w:next w:val="Normal"/>
    <w:link w:val="Ttulo3Car"/>
    <w:uiPriority w:val="9"/>
    <w:semiHidden/>
    <w:unhideWhenUsed/>
    <w:qFormat/>
    <w:rsid w:val="00092EE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5">
    <w:name w:val="heading 5"/>
    <w:basedOn w:val="Normal"/>
    <w:link w:val="Ttulo5Car"/>
    <w:uiPriority w:val="9"/>
    <w:qFormat/>
    <w:rsid w:val="00C67AE1"/>
    <w:pPr>
      <w:spacing w:before="100" w:beforeAutospacing="1" w:after="100" w:afterAutospacing="1" w:line="240" w:lineRule="auto"/>
      <w:outlineLvl w:val="4"/>
    </w:pPr>
    <w:rPr>
      <w:rFonts w:ascii="Times New Roman" w:eastAsia="Times New Roman" w:hAnsi="Times New Roman"/>
      <w:b/>
      <w:bCs/>
      <w:sz w:val="20"/>
      <w:szCs w:val="20"/>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C15AD"/>
    <w:pPr>
      <w:spacing w:after="0" w:line="240" w:lineRule="auto"/>
    </w:pPr>
    <w:rPr>
      <w:rFonts w:ascii="Calibri" w:eastAsia="Calibri" w:hAnsi="Calibri" w:cs="Times New Roman"/>
    </w:rPr>
  </w:style>
  <w:style w:type="paragraph" w:customStyle="1" w:styleId="Default">
    <w:name w:val="Default"/>
    <w:rsid w:val="005C15AD"/>
    <w:pPr>
      <w:autoSpaceDE w:val="0"/>
      <w:autoSpaceDN w:val="0"/>
      <w:adjustRightInd w:val="0"/>
      <w:spacing w:after="0" w:line="240" w:lineRule="auto"/>
    </w:pPr>
    <w:rPr>
      <w:rFonts w:ascii="Calibri" w:eastAsia="Calibri" w:hAnsi="Calibri" w:cs="Calibri"/>
      <w:color w:val="000000"/>
      <w:sz w:val="24"/>
      <w:szCs w:val="24"/>
      <w:lang w:val="es-ES"/>
    </w:rPr>
  </w:style>
  <w:style w:type="character" w:styleId="Hipervnculo">
    <w:name w:val="Hyperlink"/>
    <w:basedOn w:val="Fuentedeprrafopredeter"/>
    <w:uiPriority w:val="99"/>
    <w:unhideWhenUsed/>
    <w:rsid w:val="00C67AE1"/>
    <w:rPr>
      <w:color w:val="0563C1" w:themeColor="hyperlink"/>
      <w:u w:val="single"/>
    </w:rPr>
  </w:style>
  <w:style w:type="character" w:customStyle="1" w:styleId="Ttulo5Car">
    <w:name w:val="Título 5 Car"/>
    <w:basedOn w:val="Fuentedeprrafopredeter"/>
    <w:link w:val="Ttulo5"/>
    <w:uiPriority w:val="9"/>
    <w:rsid w:val="00C67AE1"/>
    <w:rPr>
      <w:rFonts w:ascii="Times New Roman" w:eastAsia="Times New Roman" w:hAnsi="Times New Roman" w:cs="Times New Roman"/>
      <w:b/>
      <w:bCs/>
      <w:sz w:val="20"/>
      <w:szCs w:val="20"/>
      <w:lang w:eastAsia="es-EC"/>
    </w:rPr>
  </w:style>
  <w:style w:type="character" w:customStyle="1" w:styleId="Ttulo3Car">
    <w:name w:val="Título 3 Car"/>
    <w:basedOn w:val="Fuentedeprrafopredeter"/>
    <w:link w:val="Ttulo3"/>
    <w:uiPriority w:val="9"/>
    <w:semiHidden/>
    <w:rsid w:val="00092EE9"/>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092EE9"/>
    <w:pPr>
      <w:ind w:left="720"/>
      <w:contextualSpacing/>
    </w:pPr>
  </w:style>
  <w:style w:type="paragraph" w:customStyle="1" w:styleId="MediumList2-Accent41">
    <w:name w:val="Medium List 2 - Accent 41"/>
    <w:basedOn w:val="Normal"/>
    <w:uiPriority w:val="34"/>
    <w:rsid w:val="00207747"/>
    <w:pPr>
      <w:ind w:left="720"/>
    </w:pPr>
    <w:rPr>
      <w:rFonts w:eastAsiaTheme="minorHAnsi"/>
      <w:lang w:val="es-ES" w:eastAsia="es-ES"/>
    </w:rPr>
  </w:style>
  <w:style w:type="paragraph" w:styleId="Encabezado">
    <w:name w:val="header"/>
    <w:basedOn w:val="Normal"/>
    <w:link w:val="EncabezadoCar"/>
    <w:uiPriority w:val="99"/>
    <w:unhideWhenUsed/>
    <w:rsid w:val="0020774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07747"/>
    <w:rPr>
      <w:rFonts w:ascii="Calibri" w:eastAsia="Calibri" w:hAnsi="Calibri" w:cs="Times New Roman"/>
    </w:rPr>
  </w:style>
  <w:style w:type="paragraph" w:styleId="Textodeglobo">
    <w:name w:val="Balloon Text"/>
    <w:basedOn w:val="Normal"/>
    <w:link w:val="TextodegloboCar"/>
    <w:uiPriority w:val="99"/>
    <w:semiHidden/>
    <w:unhideWhenUsed/>
    <w:rsid w:val="00385DD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85DD8"/>
    <w:rPr>
      <w:rFonts w:ascii="Segoe UI" w:eastAsia="Calibri" w:hAnsi="Segoe UI" w:cs="Segoe UI"/>
      <w:sz w:val="18"/>
      <w:szCs w:val="18"/>
    </w:rPr>
  </w:style>
  <w:style w:type="paragraph" w:styleId="NormalWeb">
    <w:name w:val="Normal (Web)"/>
    <w:basedOn w:val="Normal"/>
    <w:uiPriority w:val="99"/>
    <w:semiHidden/>
    <w:unhideWhenUsed/>
    <w:rsid w:val="003E4E2D"/>
    <w:pPr>
      <w:spacing w:before="100" w:beforeAutospacing="1" w:after="100" w:afterAutospacing="1" w:line="240" w:lineRule="auto"/>
    </w:pPr>
    <w:rPr>
      <w:rFonts w:ascii="Times New Roman" w:eastAsia="Times New Roman" w:hAnsi="Times New Roman"/>
      <w:sz w:val="24"/>
      <w:szCs w:val="24"/>
      <w:lang w:eastAsia="es-EC"/>
    </w:rPr>
  </w:style>
  <w:style w:type="paragraph" w:styleId="Piedepgina">
    <w:name w:val="footer"/>
    <w:basedOn w:val="Normal"/>
    <w:link w:val="PiedepginaCar"/>
    <w:uiPriority w:val="99"/>
    <w:unhideWhenUsed/>
    <w:rsid w:val="00C7405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7405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810207">
      <w:bodyDiv w:val="1"/>
      <w:marLeft w:val="0"/>
      <w:marRight w:val="0"/>
      <w:marTop w:val="0"/>
      <w:marBottom w:val="0"/>
      <w:divBdr>
        <w:top w:val="none" w:sz="0" w:space="0" w:color="auto"/>
        <w:left w:val="none" w:sz="0" w:space="0" w:color="auto"/>
        <w:bottom w:val="none" w:sz="0" w:space="0" w:color="auto"/>
        <w:right w:val="none" w:sz="0" w:space="0" w:color="auto"/>
      </w:divBdr>
    </w:div>
    <w:div w:id="243220112">
      <w:bodyDiv w:val="1"/>
      <w:marLeft w:val="0"/>
      <w:marRight w:val="0"/>
      <w:marTop w:val="0"/>
      <w:marBottom w:val="0"/>
      <w:divBdr>
        <w:top w:val="none" w:sz="0" w:space="0" w:color="auto"/>
        <w:left w:val="none" w:sz="0" w:space="0" w:color="auto"/>
        <w:bottom w:val="none" w:sz="0" w:space="0" w:color="auto"/>
        <w:right w:val="none" w:sz="0" w:space="0" w:color="auto"/>
      </w:divBdr>
    </w:div>
    <w:div w:id="566694566">
      <w:bodyDiv w:val="1"/>
      <w:marLeft w:val="0"/>
      <w:marRight w:val="0"/>
      <w:marTop w:val="0"/>
      <w:marBottom w:val="0"/>
      <w:divBdr>
        <w:top w:val="none" w:sz="0" w:space="0" w:color="auto"/>
        <w:left w:val="none" w:sz="0" w:space="0" w:color="auto"/>
        <w:bottom w:val="none" w:sz="0" w:space="0" w:color="auto"/>
        <w:right w:val="none" w:sz="0" w:space="0" w:color="auto"/>
      </w:divBdr>
    </w:div>
    <w:div w:id="718869492">
      <w:bodyDiv w:val="1"/>
      <w:marLeft w:val="0"/>
      <w:marRight w:val="0"/>
      <w:marTop w:val="0"/>
      <w:marBottom w:val="0"/>
      <w:divBdr>
        <w:top w:val="none" w:sz="0" w:space="0" w:color="auto"/>
        <w:left w:val="none" w:sz="0" w:space="0" w:color="auto"/>
        <w:bottom w:val="none" w:sz="0" w:space="0" w:color="auto"/>
        <w:right w:val="none" w:sz="0" w:space="0" w:color="auto"/>
      </w:divBdr>
    </w:div>
    <w:div w:id="1234974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wikipedia.org/wiki/Guayaquil" TargetMode="External"/><Relationship Id="rId13" Type="http://schemas.openxmlformats.org/officeDocument/2006/relationships/image" Target="media/image1.jpeg"/><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es.wikipedia.org/wiki/Ecuador" TargetMode="External"/><Relationship Id="rId12" Type="http://schemas.openxmlformats.org/officeDocument/2006/relationships/hyperlink" Target="https://es.wikipedia.org/wiki/Guayaqui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s.wikipedia.org/wiki/Quito"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es.wikipedia.org/wiki/SABMille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s.wikipedia.org/wiki/Cerveza_Pilsener" TargetMode="External"/><Relationship Id="rId14" Type="http://schemas.openxmlformats.org/officeDocument/2006/relationships/image" Target="media/image2.png"/></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710</TotalTime>
  <Pages>12</Pages>
  <Words>2348</Words>
  <Characters>12918</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Sofía Chiriboga</dc:creator>
  <cp:keywords/>
  <dc:description/>
  <cp:lastModifiedBy>Sofia Chiriboga</cp:lastModifiedBy>
  <cp:revision>175</cp:revision>
  <cp:lastPrinted>2018-07-12T13:40:00Z</cp:lastPrinted>
  <dcterms:created xsi:type="dcterms:W3CDTF">2018-07-20T20:22:00Z</dcterms:created>
  <dcterms:modified xsi:type="dcterms:W3CDTF">2018-08-02T22:18:00Z</dcterms:modified>
</cp:coreProperties>
</file>