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8A" w:rsidRDefault="00AF238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 </w:t>
      </w:r>
      <w:r w:rsidR="003B2057">
        <w:rPr>
          <w:rFonts w:asciiTheme="minorHAnsi" w:hAnsiTheme="minorHAnsi"/>
          <w:b/>
        </w:rPr>
        <w:t>1</w:t>
      </w:r>
      <w:r w:rsidR="00AF238A">
        <w:rPr>
          <w:rFonts w:asciiTheme="minorHAnsi" w:hAnsiTheme="minorHAnsi"/>
          <w:b/>
        </w:rPr>
        <w:t>6</w:t>
      </w:r>
      <w:r w:rsidR="0079682D" w:rsidRPr="00F6286F">
        <w:rPr>
          <w:rFonts w:asciiTheme="minorHAnsi" w:hAnsiTheme="minorHAnsi"/>
          <w:b/>
        </w:rPr>
        <w:t xml:space="preserve"> de </w:t>
      </w:r>
      <w:r w:rsidR="00662FB7" w:rsidRPr="00F6286F">
        <w:rPr>
          <w:rFonts w:asciiTheme="minorHAnsi" w:hAnsiTheme="minorHAnsi"/>
          <w:b/>
        </w:rPr>
        <w:t>Enero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3B2057">
        <w:rPr>
          <w:rFonts w:asciiTheme="minorHAnsi" w:hAnsiTheme="minorHAnsi"/>
          <w:b/>
        </w:rPr>
        <w:t>a</w:t>
      </w:r>
    </w:p>
    <w:p w:rsidR="00497519" w:rsidRPr="003B2057" w:rsidRDefault="003B2057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Alexis San Lucas</w:t>
      </w:r>
    </w:p>
    <w:p w:rsidR="00041048" w:rsidRPr="003B2057" w:rsidRDefault="003B2057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PROLACHIV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3B2057">
        <w:rPr>
          <w:rFonts w:asciiTheme="minorHAnsi" w:hAnsiTheme="minorHAnsi"/>
        </w:rPr>
        <w:t>Alexis San Lucas,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</w:t>
      </w:r>
      <w:r w:rsidR="00D3294D">
        <w:rPr>
          <w:rFonts w:asciiTheme="minorHAnsi" w:hAnsiTheme="minorHAnsi"/>
        </w:rPr>
        <w:t xml:space="preserve">tegral de </w:t>
      </w:r>
      <w:r w:rsidR="00DA47D4">
        <w:rPr>
          <w:rFonts w:asciiTheme="minorHAnsi" w:hAnsiTheme="minorHAnsi"/>
        </w:rPr>
        <w:t>información</w:t>
      </w:r>
      <w:r w:rsidR="00D3294D">
        <w:rPr>
          <w:rFonts w:asciiTheme="minorHAnsi" w:hAnsiTheme="minorHAnsi"/>
        </w:rPr>
        <w:t>. A través de</w:t>
      </w:r>
      <w:r w:rsidRPr="00F6286F">
        <w:rPr>
          <w:rFonts w:asciiTheme="minorHAnsi" w:hAnsiTheme="minorHAnsi"/>
        </w:rPr>
        <w:t xml:space="preserve">l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DA47D4">
        <w:rPr>
          <w:rFonts w:asciiTheme="minorHAnsi" w:hAnsiTheme="minorHAnsi"/>
        </w:rPr>
        <w:t>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3B2057">
        <w:rPr>
          <w:rFonts w:asciiTheme="minorHAnsi" w:hAnsiTheme="minorHAnsi"/>
          <w:b/>
        </w:rPr>
        <w:t>PROLACHIV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3B2057">
        <w:rPr>
          <w:rFonts w:asciiTheme="minorHAnsi" w:hAnsiTheme="minorHAnsi"/>
          <w:b/>
        </w:rPr>
        <w:t>PROLACHIV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A5750A">
        <w:rPr>
          <w:rFonts w:asciiTheme="minorHAnsi" w:hAnsiTheme="minorHAnsi"/>
        </w:rPr>
        <w:t xml:space="preserve">en sus oficinas a </w:t>
      </w:r>
      <w:r w:rsidR="003D762D">
        <w:rPr>
          <w:rFonts w:asciiTheme="minorHAnsi" w:hAnsiTheme="minorHAnsi"/>
        </w:rPr>
        <w:t xml:space="preserve">continuación </w:t>
      </w:r>
      <w:r w:rsidR="00A5750A">
        <w:rPr>
          <w:rFonts w:asciiTheme="minorHAnsi" w:hAnsiTheme="minorHAnsi"/>
        </w:rPr>
        <w:t xml:space="preserve">detallamos lo que observamos en </w:t>
      </w:r>
      <w:r w:rsidR="003D762D">
        <w:rPr>
          <w:rFonts w:asciiTheme="minorHAnsi" w:hAnsiTheme="minorHAnsi"/>
        </w:rPr>
        <w:t>nuestra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7134E5" w:rsidRDefault="003B2057" w:rsidP="00091E7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Toda la información se encuentra en dos b</w:t>
      </w:r>
      <w:r w:rsidR="003D762D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odegas alejadas de las oficinas</w:t>
      </w:r>
      <w:r w:rsidR="007134E5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g</w:t>
      </w:r>
      <w:r w:rsidR="007134E5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enera</w:t>
      </w:r>
      <w:r w:rsid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ndo</w:t>
      </w:r>
      <w:r w:rsidR="007134E5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gasto operativo</w:t>
      </w:r>
      <w:r w:rsidR="00A5750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perdiendo;</w:t>
      </w:r>
    </w:p>
    <w:p w:rsidR="00A5750A" w:rsidRDefault="00A5750A" w:rsidP="00A5750A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</w:t>
      </w:r>
    </w:p>
    <w:p w:rsidR="00A5750A" w:rsidRDefault="00A5750A" w:rsidP="00A5750A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Dinero</w:t>
      </w:r>
    </w:p>
    <w:p w:rsidR="003D762D" w:rsidRPr="007134E5" w:rsidRDefault="003431F0" w:rsidP="00091E7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dos</w:t>
      </w:r>
      <w:r w:rsidR="002E78B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habitaciones son de fácil acceso a Plagas, </w:t>
      </w:r>
      <w:r w:rsidR="003D762D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Ratas, Culebras y de más animales que se pueden esconder entre la maleza</w:t>
      </w:r>
      <w:r w:rsidR="002E78B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propio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del entorno </w:t>
      </w:r>
      <w:r w:rsidR="00A5750A">
        <w:rPr>
          <w:rFonts w:asciiTheme="minorHAnsi" w:hAnsiTheme="minorHAnsi" w:cs="Times New Roman"/>
          <w:color w:val="auto"/>
          <w:sz w:val="22"/>
          <w:szCs w:val="22"/>
          <w:lang w:val="es-EC"/>
        </w:rPr>
        <w:t>(frente a un potrero)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, ocasiona</w:t>
      </w:r>
      <w:r w:rsidR="00ED2282">
        <w:rPr>
          <w:rFonts w:asciiTheme="minorHAnsi" w:hAnsiTheme="minorHAnsi" w:cs="Times New Roman"/>
          <w:color w:val="auto"/>
          <w:sz w:val="22"/>
          <w:szCs w:val="22"/>
          <w:lang w:val="es-EC"/>
        </w:rPr>
        <w:t>ndo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deterioro y perdida</w:t>
      </w:r>
      <w:r w:rsidR="00A5750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total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 su información</w:t>
      </w:r>
      <w:r w:rsidR="003D762D"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49199C" w:rsidRDefault="00497519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="00DA47D4">
        <w:rPr>
          <w:rFonts w:asciiTheme="minorHAnsi" w:hAnsiTheme="minorHAnsi" w:cs="Times New Roman"/>
          <w:color w:val="auto"/>
          <w:sz w:val="22"/>
          <w:szCs w:val="22"/>
          <w:lang w:val="es-EC"/>
        </w:rPr>
        <w:t>a información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se encuentran  almacenado en repositorios </w:t>
      </w:r>
    </w:p>
    <w:p w:rsidR="0049199C" w:rsidRDefault="0049199C" w:rsidP="0049199C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V</w:t>
      </w:r>
      <w:r w:rsidR="00497519"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>arios tamaños</w:t>
      </w:r>
    </w:p>
    <w:p w:rsidR="0049199C" w:rsidRDefault="0049199C" w:rsidP="0049199C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Deteriorado</w:t>
      </w:r>
    </w:p>
    <w:p w:rsidR="00497519" w:rsidRDefault="0049199C" w:rsidP="0049199C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Peso inadecuado para su manipulación</w:t>
      </w:r>
      <w:r w:rsidR="00402109"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incumpliendo el</w:t>
      </w:r>
      <w:r w:rsidR="00402109"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Reglamento de Salud Ocupacional y Laboral</w:t>
      </w:r>
      <w:r w:rsidR="00497519"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49199C" w:rsidRDefault="0049199C" w:rsidP="0049199C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Total desorden de su información en Ordenamiento y Clasificación</w:t>
      </w:r>
    </w:p>
    <w:p w:rsidR="0049199C" w:rsidRPr="0049199C" w:rsidRDefault="0049199C" w:rsidP="0049199C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Información mezclada de lo realmente útil y lo que no. </w:t>
      </w:r>
    </w:p>
    <w:p w:rsidR="003431F0" w:rsidRPr="0049199C" w:rsidRDefault="0049199C" w:rsidP="0049199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="003431F0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 con un software de Gestión Documental para agilitar los proceso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 de búsqueda de su información.</w:t>
      </w:r>
    </w:p>
    <w:p w:rsidR="00A42ED9" w:rsidRDefault="0049199C" w:rsidP="003B2057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poseen </w:t>
      </w:r>
      <w:r w:rsidR="00A42ED9">
        <w:rPr>
          <w:rFonts w:asciiTheme="minorHAnsi" w:hAnsiTheme="minorHAnsi" w:cs="Times New Roman"/>
          <w:color w:val="auto"/>
          <w:sz w:val="22"/>
          <w:szCs w:val="22"/>
          <w:lang w:val="es-EC"/>
        </w:rPr>
        <w:t>extintores de acuerdo a lo sugerido por e</w:t>
      </w:r>
      <w:r w:rsidR="008A04EF">
        <w:rPr>
          <w:rFonts w:asciiTheme="minorHAnsi" w:hAnsiTheme="minorHAnsi" w:cs="Times New Roman"/>
          <w:color w:val="auto"/>
          <w:sz w:val="22"/>
          <w:szCs w:val="22"/>
          <w:lang w:val="es-EC"/>
        </w:rPr>
        <w:t>l BENEMERITO CUERPO DE BOMBEROS.</w:t>
      </w:r>
    </w:p>
    <w:p w:rsidR="00A42ED9" w:rsidRDefault="008A04EF" w:rsidP="003B2057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="00A42ED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o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poseen de</w:t>
      </w:r>
      <w:r w:rsidR="00792B2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Seguro que le </w:t>
      </w:r>
      <w:r w:rsidR="00EE70C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respalde la pérdida parcial o total de su información en caso de ocurrir un </w:t>
      </w:r>
      <w:r w:rsidR="00147EBF">
        <w:rPr>
          <w:rFonts w:asciiTheme="minorHAnsi" w:hAnsiTheme="minorHAnsi" w:cs="Times New Roman"/>
          <w:color w:val="auto"/>
          <w:sz w:val="22"/>
          <w:szCs w:val="22"/>
          <w:lang w:val="es-EC"/>
        </w:rPr>
        <w:t>tipo de siniestro</w:t>
      </w:r>
      <w:r w:rsidR="00EE70C4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8A04EF" w:rsidRDefault="0015438E" w:rsidP="0015438E">
      <w:pPr>
        <w:pStyle w:val="Prrafodelista"/>
        <w:numPr>
          <w:ilvl w:val="0"/>
          <w:numId w:val="7"/>
        </w:numPr>
        <w:rPr>
          <w:rFonts w:asciiTheme="minorHAnsi" w:hAnsiTheme="minorHAnsi"/>
        </w:rPr>
      </w:pPr>
      <w:r w:rsidRPr="0015438E">
        <w:rPr>
          <w:rFonts w:asciiTheme="minorHAnsi" w:hAnsiTheme="minorHAnsi"/>
        </w:rPr>
        <w:t>Cierta información esta detallada en cada cartón pero no la certeza de su contenido</w:t>
      </w:r>
    </w:p>
    <w:p w:rsidR="0015438E" w:rsidRDefault="0015438E" w:rsidP="008A04EF">
      <w:r w:rsidRPr="00057001">
        <w:t xml:space="preserve"> </w:t>
      </w:r>
    </w:p>
    <w:p w:rsidR="00AF238A" w:rsidRDefault="00AF238A" w:rsidP="008A04EF"/>
    <w:p w:rsidR="00AF238A" w:rsidRDefault="00AF238A" w:rsidP="008A04EF"/>
    <w:p w:rsidR="00AF238A" w:rsidRPr="008A04EF" w:rsidRDefault="00AF238A" w:rsidP="008A04EF">
      <w:pPr>
        <w:rPr>
          <w:rFonts w:asciiTheme="minorHAnsi" w:hAnsiTheme="minorHAnsi"/>
        </w:rPr>
      </w:pPr>
    </w:p>
    <w:p w:rsidR="003B2057" w:rsidRPr="00A05836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A05836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Adjunt</w:t>
      </w:r>
      <w:r w:rsidR="00A05836" w:rsidRPr="00A05836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amos</w:t>
      </w:r>
      <w:r w:rsidRPr="00A05836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imágenes</w:t>
      </w:r>
      <w:r w:rsidR="00D87632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de lo observado en la inspección</w:t>
      </w:r>
      <w:r w:rsidRPr="00A05836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:</w:t>
      </w: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61AF6CB2" wp14:editId="21E9DC81">
            <wp:simplePos x="0" y="0"/>
            <wp:positionH relativeFrom="column">
              <wp:posOffset>2076450</wp:posOffset>
            </wp:positionH>
            <wp:positionV relativeFrom="paragraph">
              <wp:posOffset>18415</wp:posOffset>
            </wp:positionV>
            <wp:extent cx="2962275" cy="2190750"/>
            <wp:effectExtent l="0" t="0" r="952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9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7DB1890A" wp14:editId="1EE33B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0225" cy="2200275"/>
            <wp:effectExtent l="0" t="0" r="9525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20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ab/>
      </w: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62336" behindDoc="0" locked="0" layoutInCell="1" allowOverlap="1" wp14:anchorId="5E5F3FAB" wp14:editId="071A7D8F">
            <wp:simplePos x="0" y="0"/>
            <wp:positionH relativeFrom="margin">
              <wp:align>center</wp:align>
            </wp:positionH>
            <wp:positionV relativeFrom="paragraph">
              <wp:posOffset>104775</wp:posOffset>
            </wp:positionV>
            <wp:extent cx="2466975" cy="2190750"/>
            <wp:effectExtent l="0" t="0" r="952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19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5438E" w:rsidRDefault="0015438E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5438E" w:rsidRDefault="0015438E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87632" w:rsidRDefault="00D87632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B2057" w:rsidRDefault="003B2057" w:rsidP="003B2057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1F2A696D" wp14:editId="391B2B4D">
            <wp:simplePos x="0" y="0"/>
            <wp:positionH relativeFrom="margin">
              <wp:align>left</wp:align>
            </wp:positionH>
            <wp:positionV relativeFrom="paragraph">
              <wp:posOffset>125283</wp:posOffset>
            </wp:positionV>
            <wp:extent cx="2819400" cy="1971675"/>
            <wp:effectExtent l="0" t="0" r="0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9" cy="19721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66432" behindDoc="0" locked="0" layoutInCell="1" allowOverlap="1" wp14:anchorId="4C8CD983" wp14:editId="528163FC">
            <wp:simplePos x="0" y="0"/>
            <wp:positionH relativeFrom="margin">
              <wp:posOffset>3329940</wp:posOffset>
            </wp:positionH>
            <wp:positionV relativeFrom="paragraph">
              <wp:posOffset>111760</wp:posOffset>
            </wp:positionV>
            <wp:extent cx="2790321" cy="1962150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135" cy="1963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tabs>
          <w:tab w:val="left" w:pos="5820"/>
        </w:tabs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ab/>
      </w:r>
    </w:p>
    <w:p w:rsidR="009055A4" w:rsidRDefault="009055A4" w:rsidP="009055A4">
      <w:pPr>
        <w:pStyle w:val="Default"/>
        <w:tabs>
          <w:tab w:val="left" w:pos="5820"/>
        </w:tabs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tabs>
          <w:tab w:val="left" w:pos="5820"/>
        </w:tabs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tabs>
          <w:tab w:val="left" w:pos="5820"/>
        </w:tabs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55A4" w:rsidRDefault="009055A4" w:rsidP="009055A4">
      <w:pPr>
        <w:pStyle w:val="Default"/>
        <w:tabs>
          <w:tab w:val="left" w:pos="5820"/>
        </w:tabs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F238A" w:rsidRDefault="00AF238A" w:rsidP="008A04EF">
      <w:pPr>
        <w:pStyle w:val="Sinespaciado"/>
        <w:ind w:right="4"/>
        <w:rPr>
          <w:rFonts w:asciiTheme="minorHAnsi" w:hAnsiTheme="minorHAnsi"/>
          <w:b/>
        </w:rPr>
      </w:pPr>
    </w:p>
    <w:p w:rsidR="00AF238A" w:rsidRDefault="00AF238A" w:rsidP="008A04EF">
      <w:pPr>
        <w:pStyle w:val="Sinespaciado"/>
        <w:ind w:right="4"/>
        <w:rPr>
          <w:rFonts w:asciiTheme="minorHAnsi" w:hAnsiTheme="minorHAnsi"/>
          <w:b/>
        </w:rPr>
      </w:pPr>
    </w:p>
    <w:p w:rsidR="00AF238A" w:rsidRDefault="00AF238A" w:rsidP="008A04EF">
      <w:pPr>
        <w:pStyle w:val="Sinespaciado"/>
        <w:ind w:right="4"/>
        <w:rPr>
          <w:rFonts w:asciiTheme="minorHAnsi" w:hAnsiTheme="minorHAnsi"/>
          <w:b/>
        </w:rPr>
      </w:pPr>
    </w:p>
    <w:p w:rsidR="00B3429E" w:rsidRPr="00F6286F" w:rsidRDefault="008A04EF" w:rsidP="008A04EF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Costo </w:t>
      </w:r>
      <w:r w:rsidR="00B3429E">
        <w:rPr>
          <w:rFonts w:asciiTheme="minorHAnsi" w:hAnsiTheme="minorHAnsi"/>
          <w:b/>
        </w:rPr>
        <w:t>–</w:t>
      </w:r>
      <w:r>
        <w:rPr>
          <w:rFonts w:asciiTheme="minorHAnsi" w:hAnsiTheme="minorHAnsi"/>
          <w:b/>
        </w:rPr>
        <w:t xml:space="preserve"> Beneficio</w:t>
      </w:r>
    </w:p>
    <w:p w:rsidR="008A04EF" w:rsidRDefault="00B3429E" w:rsidP="009055A4">
      <w:pPr>
        <w:rPr>
          <w:b/>
          <w:lang w:val="es-ES"/>
        </w:rPr>
      </w:pPr>
      <w:r w:rsidRPr="00B3429E">
        <w:rPr>
          <w:noProof/>
          <w:lang w:val="es-ES" w:eastAsia="es-ES"/>
        </w:rPr>
        <w:drawing>
          <wp:inline distT="0" distB="0" distL="0" distR="0">
            <wp:extent cx="5400040" cy="330081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9E" w:rsidRDefault="00B3429E" w:rsidP="00B3429E">
      <w:pPr>
        <w:pStyle w:val="Sinespaciado"/>
        <w:ind w:right="4"/>
        <w:rPr>
          <w:rFonts w:asciiTheme="minorHAnsi" w:hAnsiTheme="minorHAnsi"/>
          <w:b/>
        </w:rPr>
      </w:pPr>
    </w:p>
    <w:p w:rsidR="00EE1A1F" w:rsidRDefault="00EE1A1F" w:rsidP="00EE1A1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EE1A1F" w:rsidRDefault="00EE1A1F" w:rsidP="00EE1A1F">
      <w:pPr>
        <w:pStyle w:val="Sinespaciado"/>
        <w:rPr>
          <w:rFonts w:asciiTheme="minorHAnsi" w:hAnsiTheme="minorHAnsi"/>
          <w:b/>
        </w:rPr>
      </w:pPr>
    </w:p>
    <w:p w:rsidR="00EE1A1F" w:rsidRDefault="00EE1A1F" w:rsidP="00EE1A1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EE1A1F" w:rsidRDefault="00EE1A1F" w:rsidP="00EE1A1F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EE1A1F" w:rsidRDefault="00EE1A1F" w:rsidP="00EE1A1F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E1A1F" w:rsidRDefault="00EE1A1F" w:rsidP="00EE1A1F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EE1A1F" w:rsidRDefault="00EE1A1F" w:rsidP="00EE1A1F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EE1A1F" w:rsidRDefault="00EE1A1F" w:rsidP="00EE1A1F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EE1A1F" w:rsidRDefault="00EE1A1F" w:rsidP="00EE1A1F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E1A1F" w:rsidRDefault="00EE1A1F" w:rsidP="00EE1A1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EE1A1F" w:rsidRDefault="00EE1A1F" w:rsidP="00EE1A1F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EE1A1F" w:rsidRDefault="00EE1A1F" w:rsidP="00EE1A1F">
      <w:pPr>
        <w:pStyle w:val="Default"/>
        <w:numPr>
          <w:ilvl w:val="0"/>
          <w:numId w:val="18"/>
        </w:numPr>
        <w:spacing w:line="276" w:lineRule="auto"/>
        <w:jc w:val="both"/>
        <w:rPr>
          <w:ins w:id="0" w:author="HP" w:date="2015-01-14T16:25:00Z"/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EE1A1F" w:rsidRPr="00F6286F" w:rsidRDefault="00EE1A1F" w:rsidP="00EE1A1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ins w:id="1" w:author="HP" w:date="2015-01-14T16:29:00Z">
        <w:r>
          <w:rPr>
            <w:rFonts w:asciiTheme="minorHAnsi" w:hAnsiTheme="minorHAnsi" w:cs="Times New Roman"/>
            <w:color w:val="auto"/>
            <w:sz w:val="22"/>
            <w:szCs w:val="22"/>
            <w:lang w:val="es-EC"/>
          </w:rPr>
          <w:t xml:space="preserve"> de </w:t>
        </w:r>
      </w:ins>
      <w:ins w:id="2" w:author="HP" w:date="2015-01-15T08:34:00Z">
        <w:r>
          <w:rPr>
            <w:rFonts w:asciiTheme="minorHAnsi" w:hAnsiTheme="minorHAnsi" w:cs="Times New Roman"/>
            <w:color w:val="auto"/>
            <w:sz w:val="22"/>
            <w:szCs w:val="22"/>
            <w:lang w:val="es-EC"/>
          </w:rPr>
          <w:t>búsqueda</w:t>
        </w:r>
      </w:ins>
      <w:ins w:id="3" w:author="HP" w:date="2015-01-14T16:29:00Z">
        <w:r>
          <w:rPr>
            <w:rFonts w:asciiTheme="minorHAnsi" w:hAnsiTheme="minorHAnsi" w:cs="Times New Roman"/>
            <w:color w:val="auto"/>
            <w:sz w:val="22"/>
            <w:szCs w:val="22"/>
            <w:lang w:val="es-EC"/>
          </w:rPr>
          <w:t xml:space="preserve"> </w:t>
        </w:r>
      </w:ins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ins w:id="4" w:author="HP" w:date="2015-01-14T16:32:00Z">
        <w:r>
          <w:rPr>
            <w:rFonts w:asciiTheme="minorHAnsi" w:hAnsiTheme="minorHAnsi" w:cs="Times New Roman"/>
            <w:color w:val="auto"/>
            <w:sz w:val="22"/>
            <w:szCs w:val="22"/>
            <w:lang w:val="es-EC"/>
          </w:rPr>
          <w:t xml:space="preserve"> t</w:t>
        </w:r>
      </w:ins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ins w:id="5" w:author="HP" w:date="2015-01-14T16:32:00Z">
        <w:r>
          <w:rPr>
            <w:rFonts w:asciiTheme="minorHAnsi" w:hAnsiTheme="minorHAnsi" w:cs="Times New Roman"/>
            <w:color w:val="auto"/>
            <w:sz w:val="22"/>
            <w:szCs w:val="22"/>
            <w:lang w:val="es-EC"/>
          </w:rPr>
          <w:t>empo y dinero</w:t>
        </w:r>
      </w:ins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EE1A1F" w:rsidRPr="006661AC" w:rsidRDefault="00EE1A1F" w:rsidP="00EE1A1F">
      <w:pPr>
        <w:pStyle w:val="Default"/>
        <w:numPr>
          <w:ilvl w:val="0"/>
          <w:numId w:val="7"/>
        </w:numPr>
        <w:spacing w:line="276" w:lineRule="auto"/>
        <w:jc w:val="both"/>
        <w:rPr>
          <w:ins w:id="6" w:author="HP" w:date="2015-01-15T08:37:00Z"/>
          <w:rFonts w:asciiTheme="minorHAnsi" w:hAnsiTheme="minorHAnsi" w:cs="Times New Roman"/>
          <w:color w:val="auto"/>
          <w:sz w:val="22"/>
          <w:szCs w:val="22"/>
          <w:lang w:val="es-EC"/>
          <w:rPrChange w:id="7" w:author="HP" w:date="2015-01-15T08:37:00Z">
            <w:rPr>
              <w:ins w:id="8" w:author="HP" w:date="2015-01-15T08:37:00Z"/>
              <w:rFonts w:asciiTheme="minorHAnsi" w:hAnsiTheme="minorHAnsi"/>
            </w:rPr>
          </w:rPrChange>
        </w:rPr>
      </w:pPr>
      <w:r>
        <w:rPr>
          <w:rFonts w:asciiTheme="minorHAnsi" w:hAnsiTheme="minorHAnsi"/>
        </w:rPr>
        <w:t>Toda la información estará bajo un mismo techo y sin utilizar su espacio físico que puede ser utilizado de manera productiva.</w:t>
      </w:r>
    </w:p>
    <w:p w:rsidR="00EE1A1F" w:rsidRDefault="00EE1A1F" w:rsidP="00EE1A1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EE1A1F" w:rsidRDefault="00EE1A1F" w:rsidP="00EE1A1F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AF238A" w:rsidRDefault="00AF238A" w:rsidP="00AF238A">
      <w:pPr>
        <w:pStyle w:val="Sinespaciado"/>
        <w:ind w:left="1428" w:right="4"/>
        <w:jc w:val="both"/>
        <w:rPr>
          <w:rFonts w:asciiTheme="minorHAnsi" w:hAnsiTheme="minorHAnsi"/>
        </w:rPr>
      </w:pPr>
    </w:p>
    <w:p w:rsidR="00AF238A" w:rsidRPr="00F6286F" w:rsidRDefault="00AF238A" w:rsidP="00AF238A">
      <w:pPr>
        <w:pStyle w:val="Sinespaciado"/>
        <w:ind w:left="1428" w:right="4"/>
        <w:jc w:val="both"/>
        <w:rPr>
          <w:rFonts w:asciiTheme="minorHAnsi" w:hAnsiTheme="minorHAnsi"/>
        </w:rPr>
      </w:pPr>
    </w:p>
    <w:p w:rsidR="00AF238A" w:rsidRPr="00AF238A" w:rsidRDefault="00EE1A1F" w:rsidP="00AF238A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EE1A1F" w:rsidRPr="00F6286F" w:rsidRDefault="00EE1A1F" w:rsidP="00EE1A1F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EE1A1F" w:rsidRDefault="00EE1A1F" w:rsidP="00EE1A1F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EE1A1F" w:rsidRDefault="00EE1A1F" w:rsidP="00EE1A1F">
      <w:pPr>
        <w:pStyle w:val="Sinespaciado"/>
        <w:ind w:right="4"/>
        <w:jc w:val="both"/>
        <w:rPr>
          <w:rFonts w:asciiTheme="minorHAnsi" w:hAnsiTheme="minorHAnsi"/>
        </w:rPr>
      </w:pPr>
    </w:p>
    <w:p w:rsidR="00BF463A" w:rsidRPr="00BF463A" w:rsidRDefault="00A543D1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Realiza</w:t>
      </w:r>
      <w:r w:rsidR="00BF463A">
        <w:rPr>
          <w:rFonts w:asciiTheme="minorHAnsi" w:hAnsiTheme="minorHAnsi" w:cs="Times New Roman"/>
          <w:color w:val="auto"/>
          <w:sz w:val="22"/>
          <w:szCs w:val="22"/>
        </w:rPr>
        <w:t>mos la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clasificación de su contenido </w:t>
      </w:r>
      <w:r w:rsidR="00BF463A">
        <w:rPr>
          <w:rFonts w:asciiTheme="minorHAnsi" w:hAnsiTheme="minorHAnsi" w:cs="Times New Roman"/>
          <w:color w:val="auto"/>
          <w:sz w:val="22"/>
          <w:szCs w:val="22"/>
        </w:rPr>
        <w:t>le asignamos a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cada </w:t>
      </w:r>
      <w:r w:rsidR="00BF463A">
        <w:rPr>
          <w:rFonts w:asciiTheme="minorHAnsi" w:hAnsiTheme="minorHAnsi" w:cs="Times New Roman"/>
          <w:color w:val="auto"/>
          <w:sz w:val="22"/>
          <w:szCs w:val="22"/>
        </w:rPr>
        <w:t xml:space="preserve">caja un 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código de</w:t>
      </w:r>
      <w:r w:rsidR="00BF463A">
        <w:rPr>
          <w:rFonts w:asciiTheme="minorHAnsi" w:hAnsiTheme="minorHAnsi" w:cs="Times New Roman"/>
          <w:color w:val="auto"/>
          <w:sz w:val="22"/>
          <w:szCs w:val="22"/>
        </w:rPr>
        <w:t xml:space="preserve"> barras y stikers.</w:t>
      </w:r>
    </w:p>
    <w:p w:rsidR="00BF463A" w:rsidRDefault="00BF463A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Trasladamos todo hasta</w:t>
      </w:r>
      <w:r w:rsidR="00A543D1">
        <w:rPr>
          <w:rFonts w:asciiTheme="minorHAnsi" w:hAnsiTheme="minorHAnsi" w:cs="Times New Roman"/>
          <w:color w:val="auto"/>
          <w:sz w:val="22"/>
          <w:szCs w:val="22"/>
        </w:rPr>
        <w:t xml:space="preserve"> nuestro centro de acopio para proceder a administrar toda su información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clasificada</w:t>
      </w:r>
      <w:r w:rsidR="00A543D1">
        <w:rPr>
          <w:rFonts w:asciiTheme="minorHAnsi" w:hAnsiTheme="minorHAnsi" w:cs="Times New Roman"/>
          <w:color w:val="auto"/>
          <w:sz w:val="22"/>
          <w:szCs w:val="22"/>
        </w:rPr>
        <w:t xml:space="preserve"> y ordenada</w:t>
      </w:r>
      <w:r>
        <w:rPr>
          <w:rFonts w:asciiTheme="minorHAnsi" w:hAnsiTheme="minorHAnsi" w:cs="Times New Roman"/>
          <w:color w:val="auto"/>
          <w:sz w:val="22"/>
          <w:szCs w:val="22"/>
        </w:rPr>
        <w:t>. Adjuntamos u</w:t>
      </w:r>
      <w:r w:rsidR="00A543D1">
        <w:rPr>
          <w:rFonts w:asciiTheme="minorHAnsi" w:hAnsiTheme="minorHAnsi" w:cs="Times New Roman"/>
          <w:color w:val="auto"/>
          <w:sz w:val="22"/>
          <w:szCs w:val="22"/>
        </w:rPr>
        <w:t xml:space="preserve">n </w:t>
      </w:r>
      <w:r w:rsidR="00A543D1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informe del Contenido de cada un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las</w:t>
      </w:r>
      <w:r w:rsidR="00A543D1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cajas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</w:p>
    <w:p w:rsidR="00A543D1" w:rsidRDefault="00BF463A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ubimos su información en una plataforma  en donde el cliente puede interactuar con nuestro Software y visualizar su información y el contenido de cada caja. </w:t>
      </w:r>
    </w:p>
    <w:p w:rsidR="00BF463A" w:rsidRPr="00F6286F" w:rsidRDefault="00BF463A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del Software de Gestión Documental</w:t>
      </w:r>
    </w:p>
    <w:p w:rsidR="00BF463A" w:rsidRDefault="00BF463A" w:rsidP="00AC6DB7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Nuestras cajas poseen el </w:t>
      </w:r>
      <w:r w:rsidR="00A543D1"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peso</w:t>
      </w:r>
      <w:r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el tamaño </w:t>
      </w:r>
      <w:r w:rsidR="00A543D1"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adecuado </w:t>
      </w:r>
      <w:r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>para</w:t>
      </w:r>
      <w:r w:rsidR="00A543D1"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cumplir con </w:t>
      </w:r>
      <w:r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el </w:t>
      </w:r>
      <w:r w:rsidR="00A543D1"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Reglamento muy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Salud Ocupacional y Laboral.</w:t>
      </w:r>
    </w:p>
    <w:p w:rsidR="00A543D1" w:rsidRPr="00BF463A" w:rsidRDefault="00A543D1" w:rsidP="00AC6DB7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todo un equipo profesional en la administración de su información y pendientes de sus requerimientos</w:t>
      </w:r>
      <w:r w:rsidR="00BF463A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BF463A" w:rsidRPr="00BF463A" w:rsidRDefault="00A543D1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Bajo un mismo techo realizamos la</w:t>
      </w:r>
      <w:r w:rsidRPr="001A647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administra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ción</w:t>
      </w:r>
      <w:r w:rsidRPr="001A647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de </w:t>
      </w:r>
      <w:r w:rsidRPr="001A6479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F6286F">
        <w:rPr>
          <w:rFonts w:asciiTheme="minorHAnsi" w:hAnsiTheme="minorHAnsi"/>
        </w:rPr>
        <w:t>con  herramientas de alta tecnología</w:t>
      </w:r>
    </w:p>
    <w:p w:rsidR="00A543D1" w:rsidRDefault="00BF463A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P</w:t>
      </w:r>
      <w:r w:rsidR="00A543D1" w:rsidRPr="00F6286F">
        <w:rPr>
          <w:rFonts w:asciiTheme="minorHAnsi" w:hAnsiTheme="minorHAnsi"/>
        </w:rPr>
        <w:t>ersonal altamente calificado, que en combinación con nuestra experiencia nos permite ser una de las empresas más competitivas del mercado</w:t>
      </w:r>
    </w:p>
    <w:p w:rsidR="00A543D1" w:rsidRDefault="00BF463A" w:rsidP="00A543D1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>e manera inmediata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pueden tener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I</w:t>
      </w:r>
      <w:r w:rsidR="00A543D1" w:rsidRPr="001A6479">
        <w:rPr>
          <w:rFonts w:asciiTheme="minorHAnsi" w:hAnsiTheme="minorHAnsi" w:cs="Times New Roman"/>
          <w:color w:val="auto"/>
          <w:sz w:val="22"/>
          <w:szCs w:val="22"/>
          <w:lang w:val="es-EC"/>
        </w:rPr>
        <w:t>nventario del Pasivo y Corriente  de la mano con un Software de Sistema de Gestión Documental</w:t>
      </w:r>
      <w:r w:rsidR="00A543D1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B3429E" w:rsidRDefault="00B3429E" w:rsidP="00B3429E">
      <w:pPr>
        <w:pStyle w:val="Sinespaciado"/>
        <w:ind w:right="4"/>
        <w:rPr>
          <w:rFonts w:asciiTheme="minorHAnsi" w:hAnsiTheme="minorHAnsi"/>
          <w:b/>
        </w:rPr>
      </w:pPr>
    </w:p>
    <w:p w:rsidR="00B3429E" w:rsidRDefault="00B3429E" w:rsidP="00B3429E">
      <w:pPr>
        <w:pStyle w:val="Sinespaciado"/>
        <w:ind w:right="4"/>
        <w:rPr>
          <w:rFonts w:asciiTheme="minorHAnsi" w:hAnsiTheme="minorHAnsi"/>
          <w:b/>
        </w:rPr>
      </w:pPr>
    </w:p>
    <w:p w:rsidR="00B3429E" w:rsidRDefault="0003107A" w:rsidP="00B3429E">
      <w:pPr>
        <w:pStyle w:val="Sinespaciado"/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Costos de </w:t>
      </w:r>
      <w:r>
        <w:rPr>
          <w:rFonts w:asciiTheme="minorHAnsi" w:hAnsiTheme="minorHAnsi"/>
          <w:b/>
        </w:rPr>
        <w:t xml:space="preserve">Operario para Clasificar y Ordenar la Información </w:t>
      </w:r>
    </w:p>
    <w:p w:rsidR="00B3429E" w:rsidRDefault="00B3429E" w:rsidP="00B3429E">
      <w:pPr>
        <w:pStyle w:val="Sinespaciado"/>
        <w:tabs>
          <w:tab w:val="left" w:pos="1635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B3429E">
      <w:pPr>
        <w:pStyle w:val="Sinespaciado"/>
        <w:tabs>
          <w:tab w:val="left" w:pos="1635"/>
        </w:tabs>
        <w:ind w:right="4"/>
        <w:jc w:val="both"/>
        <w:rPr>
          <w:rFonts w:asciiTheme="minorHAnsi" w:hAnsiTheme="minorHAnsi"/>
          <w:b/>
        </w:rPr>
      </w:pPr>
    </w:p>
    <w:p w:rsidR="00124958" w:rsidRDefault="00124958" w:rsidP="00B3429E">
      <w:pPr>
        <w:pStyle w:val="Sinespaciado"/>
        <w:tabs>
          <w:tab w:val="left" w:pos="1635"/>
        </w:tabs>
        <w:ind w:right="4"/>
        <w:jc w:val="both"/>
        <w:rPr>
          <w:rFonts w:asciiTheme="minorHAnsi" w:hAnsiTheme="minorHAnsi"/>
          <w:b/>
        </w:rPr>
      </w:pPr>
      <w:r w:rsidRPr="00124958">
        <w:rPr>
          <w:noProof/>
          <w:lang w:val="es-ES" w:eastAsia="es-ES"/>
        </w:rPr>
        <w:drawing>
          <wp:inline distT="0" distB="0" distL="0" distR="0">
            <wp:extent cx="5400040" cy="130252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0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958" w:rsidRDefault="00124958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F463A" w:rsidRDefault="00BF463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F463A" w:rsidRDefault="00BF463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F463A" w:rsidRDefault="00BF463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F463A" w:rsidRDefault="00BF463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F238A" w:rsidRDefault="00AF238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F238A" w:rsidRDefault="00AF238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F238A" w:rsidRDefault="00AF238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F238A" w:rsidRDefault="00AF238A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124958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PROPUESTA ECONOMICA </w:t>
      </w:r>
    </w:p>
    <w:p w:rsid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3429E" w:rsidRPr="00B3429E" w:rsidRDefault="00B3429E" w:rsidP="0003107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B3429E">
        <w:rPr>
          <w:noProof/>
          <w:lang w:val="es-ES" w:eastAsia="es-ES"/>
        </w:rPr>
        <w:drawing>
          <wp:inline distT="0" distB="0" distL="0" distR="0">
            <wp:extent cx="5362575" cy="3019425"/>
            <wp:effectExtent l="0" t="0" r="9525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646" w:rsidRDefault="006E1646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  <w:r w:rsidRPr="00684B11">
        <w:rPr>
          <w:noProof/>
          <w:lang w:val="es-ES" w:eastAsia="es-ES"/>
        </w:rPr>
        <w:drawing>
          <wp:inline distT="0" distB="0" distL="0" distR="0" wp14:anchorId="179FE0C8" wp14:editId="6B7F205C">
            <wp:extent cx="5400040" cy="3314065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1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AF238A" w:rsidRDefault="00AF238A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AF238A" w:rsidRDefault="00AF238A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AF238A" w:rsidRDefault="00AF238A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A543D1" w:rsidRDefault="00A543D1" w:rsidP="000562BB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SERVICIOS ADICIONALES</w:t>
      </w:r>
    </w:p>
    <w:p w:rsidR="00A543D1" w:rsidRDefault="00A543D1" w:rsidP="000562BB">
      <w:pPr>
        <w:spacing w:after="0" w:line="240" w:lineRule="auto"/>
        <w:outlineLvl w:val="0"/>
        <w:rPr>
          <w:rFonts w:asciiTheme="minorHAnsi" w:hAnsiTheme="minorHAnsi"/>
          <w:b/>
        </w:rPr>
      </w:pPr>
      <w:r w:rsidRPr="00A543D1">
        <w:rPr>
          <w:noProof/>
          <w:lang w:val="es-ES" w:eastAsia="es-ES"/>
        </w:rPr>
        <w:drawing>
          <wp:inline distT="0" distB="0" distL="0" distR="0">
            <wp:extent cx="5391150" cy="3152775"/>
            <wp:effectExtent l="0" t="0" r="0" b="952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A543D1" w:rsidRPr="00F6286F" w:rsidRDefault="00A543D1" w:rsidP="00A543D1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A543D1" w:rsidRPr="00F6286F" w:rsidRDefault="00A543D1" w:rsidP="00A543D1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A543D1" w:rsidRPr="00F6286F" w:rsidRDefault="00A543D1" w:rsidP="00A543D1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A543D1" w:rsidRPr="00F6286F" w:rsidRDefault="00A543D1" w:rsidP="00A543D1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A543D1" w:rsidRPr="00F6286F" w:rsidRDefault="00A543D1" w:rsidP="00A543D1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A543D1" w:rsidRPr="00F6286F" w:rsidRDefault="00A543D1" w:rsidP="00A543D1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543D1" w:rsidRPr="00F6286F" w:rsidRDefault="00A543D1" w:rsidP="00A543D1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543D1" w:rsidRPr="00F6286F" w:rsidRDefault="00A543D1" w:rsidP="00A543D1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A543D1" w:rsidRPr="00F6286F" w:rsidRDefault="00A543D1" w:rsidP="00A543D1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A543D1" w:rsidRPr="00F6286F" w:rsidRDefault="00A543D1" w:rsidP="00A543D1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A543D1" w:rsidRPr="00F6286F" w:rsidRDefault="00A543D1" w:rsidP="00A543D1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A543D1" w:rsidRPr="00F6286F" w:rsidTr="00490199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A543D1" w:rsidRPr="00F6286F" w:rsidTr="00490199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A543D1" w:rsidRPr="00F6286F" w:rsidTr="00490199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A543D1" w:rsidRPr="00F6286F" w:rsidTr="00490199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3D1" w:rsidRPr="00F6286F" w:rsidRDefault="00A543D1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A543D1" w:rsidRPr="00F6286F" w:rsidRDefault="00A543D1" w:rsidP="00A543D1">
      <w:pPr>
        <w:pStyle w:val="Sinespaciado"/>
        <w:ind w:right="4"/>
        <w:jc w:val="center"/>
        <w:rPr>
          <w:rFonts w:asciiTheme="minorHAnsi" w:hAnsiTheme="minorHAnsi"/>
          <w:b/>
          <w:u w:val="single"/>
        </w:rPr>
      </w:pPr>
    </w:p>
    <w:p w:rsidR="00A543D1" w:rsidRDefault="00A543D1" w:rsidP="00A543D1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AF238A" w:rsidRPr="00F6286F" w:rsidRDefault="00AF238A" w:rsidP="00AF238A">
      <w:pPr>
        <w:pStyle w:val="Sinespaciado"/>
        <w:ind w:right="4"/>
        <w:jc w:val="both"/>
        <w:rPr>
          <w:rFonts w:asciiTheme="minorHAnsi" w:hAnsiTheme="minorHAnsi"/>
          <w:b/>
        </w:rPr>
      </w:pPr>
      <w:bookmarkStart w:id="9" w:name="_GoBack"/>
      <w:bookmarkEnd w:id="9"/>
    </w:p>
    <w:p w:rsidR="00A543D1" w:rsidRPr="00F6286F" w:rsidRDefault="00A543D1" w:rsidP="00A543D1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A543D1" w:rsidRPr="00F6286F" w:rsidRDefault="00A543D1" w:rsidP="00A543D1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A543D1" w:rsidRPr="00F6286F" w:rsidRDefault="00A543D1" w:rsidP="00A543D1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lastRenderedPageBreak/>
        <w:t>Atentamente,</w:t>
      </w:r>
    </w:p>
    <w:p w:rsidR="00A543D1" w:rsidRPr="00F6286F" w:rsidRDefault="00A543D1" w:rsidP="00A543D1">
      <w:pPr>
        <w:pStyle w:val="Sinespaciado"/>
        <w:ind w:right="-720"/>
        <w:jc w:val="both"/>
        <w:rPr>
          <w:rFonts w:asciiTheme="minorHAnsi" w:hAnsiTheme="minorHAnsi"/>
        </w:rPr>
      </w:pPr>
    </w:p>
    <w:p w:rsidR="00A543D1" w:rsidRPr="00F6286F" w:rsidRDefault="00A543D1" w:rsidP="00A543D1">
      <w:pPr>
        <w:pStyle w:val="Sinespaciado"/>
        <w:ind w:right="-720"/>
        <w:jc w:val="both"/>
        <w:rPr>
          <w:rFonts w:asciiTheme="minorHAnsi" w:hAnsiTheme="minorHAnsi"/>
        </w:rPr>
      </w:pPr>
    </w:p>
    <w:p w:rsidR="00A543D1" w:rsidRPr="00F6286F" w:rsidRDefault="00A543D1" w:rsidP="00A543D1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A543D1" w:rsidRPr="00F6286F" w:rsidRDefault="00A543D1" w:rsidP="00A543D1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A543D1" w:rsidRPr="004A17C1" w:rsidRDefault="00A543D1" w:rsidP="00A543D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p w:rsidR="00B3429E" w:rsidRDefault="00B3429E" w:rsidP="00A543D1">
      <w:pPr>
        <w:spacing w:after="0" w:line="240" w:lineRule="auto"/>
        <w:ind w:firstLine="708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B3429E" w:rsidRDefault="00B3429E" w:rsidP="000562BB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6E1646" w:rsidRDefault="006E1646" w:rsidP="005D55E8">
      <w:pPr>
        <w:pStyle w:val="Sinespaciado"/>
        <w:ind w:right="4"/>
        <w:rPr>
          <w:rFonts w:asciiTheme="minorHAnsi" w:hAnsiTheme="minorHAnsi"/>
          <w:b/>
        </w:rPr>
      </w:pPr>
    </w:p>
    <w:p w:rsidR="006E1646" w:rsidRDefault="006E1646" w:rsidP="005D55E8">
      <w:pPr>
        <w:pStyle w:val="Sinespaciado"/>
        <w:ind w:right="4"/>
        <w:rPr>
          <w:rFonts w:asciiTheme="minorHAnsi" w:hAnsiTheme="minorHAnsi"/>
          <w:b/>
        </w:rPr>
      </w:pPr>
    </w:p>
    <w:p w:rsidR="006E1646" w:rsidRDefault="006E1646" w:rsidP="005D55E8">
      <w:pPr>
        <w:pStyle w:val="Sinespaciado"/>
        <w:ind w:right="4"/>
        <w:rPr>
          <w:rFonts w:asciiTheme="minorHAnsi" w:hAnsiTheme="minorHAnsi"/>
          <w:b/>
        </w:rPr>
      </w:pPr>
    </w:p>
    <w:p w:rsidR="006E1646" w:rsidRDefault="006E1646" w:rsidP="005D55E8">
      <w:pPr>
        <w:pStyle w:val="Sinespaciado"/>
        <w:ind w:right="4"/>
        <w:rPr>
          <w:rFonts w:asciiTheme="minorHAnsi" w:hAnsiTheme="minorHAnsi"/>
          <w:b/>
        </w:rPr>
      </w:pPr>
    </w:p>
    <w:p w:rsidR="006E1646" w:rsidRDefault="006E1646" w:rsidP="005D55E8">
      <w:pPr>
        <w:pStyle w:val="Sinespaciado"/>
        <w:ind w:right="4"/>
        <w:rPr>
          <w:rFonts w:asciiTheme="minorHAnsi" w:hAnsiTheme="minorHAnsi"/>
          <w:b/>
        </w:rPr>
      </w:pPr>
    </w:p>
    <w:p w:rsidR="00313826" w:rsidRDefault="00313826" w:rsidP="005D55E8">
      <w:pPr>
        <w:pStyle w:val="Sinespaciado"/>
        <w:ind w:right="4"/>
        <w:rPr>
          <w:rFonts w:asciiTheme="minorHAnsi" w:hAnsiTheme="minorHAnsi"/>
          <w:b/>
        </w:rPr>
      </w:pPr>
    </w:p>
    <w:p w:rsidR="00313826" w:rsidRDefault="00313826" w:rsidP="005D55E8">
      <w:pPr>
        <w:pStyle w:val="Sinespaciado"/>
        <w:ind w:right="4"/>
        <w:rPr>
          <w:rFonts w:asciiTheme="minorHAnsi" w:hAnsiTheme="minorHAnsi"/>
          <w:b/>
        </w:rPr>
      </w:pPr>
    </w:p>
    <w:p w:rsidR="00313826" w:rsidRDefault="00313826" w:rsidP="005D55E8">
      <w:pPr>
        <w:pStyle w:val="Sinespaciado"/>
        <w:ind w:right="4"/>
        <w:rPr>
          <w:rFonts w:asciiTheme="minorHAnsi" w:hAnsiTheme="minorHAnsi"/>
          <w:b/>
        </w:rPr>
      </w:pPr>
    </w:p>
    <w:p w:rsidR="00313826" w:rsidRDefault="00313826" w:rsidP="005D55E8">
      <w:pPr>
        <w:pStyle w:val="Sinespaciado"/>
        <w:ind w:right="4"/>
        <w:rPr>
          <w:rFonts w:asciiTheme="minorHAnsi" w:hAnsiTheme="minorHAnsi"/>
          <w:b/>
        </w:rPr>
      </w:pPr>
    </w:p>
    <w:sectPr w:rsidR="00313826" w:rsidSect="000E5360">
      <w:headerReference w:type="even" r:id="rId17"/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468" w:rsidRDefault="00850468" w:rsidP="0012137A">
      <w:pPr>
        <w:spacing w:after="0" w:line="240" w:lineRule="auto"/>
      </w:pPr>
      <w:r>
        <w:separator/>
      </w:r>
    </w:p>
  </w:endnote>
  <w:endnote w:type="continuationSeparator" w:id="0">
    <w:p w:rsidR="00850468" w:rsidRDefault="0085046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468" w:rsidRDefault="00850468" w:rsidP="0012137A">
      <w:pPr>
        <w:spacing w:after="0" w:line="240" w:lineRule="auto"/>
      </w:pPr>
      <w:r>
        <w:separator/>
      </w:r>
    </w:p>
  </w:footnote>
  <w:footnote w:type="continuationSeparator" w:id="0">
    <w:p w:rsidR="00850468" w:rsidRDefault="0085046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AF238A" w:rsidRDefault="00AF238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200"/>
    <w:multiLevelType w:val="hybridMultilevel"/>
    <w:tmpl w:val="76EA7E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930195"/>
    <w:multiLevelType w:val="hybridMultilevel"/>
    <w:tmpl w:val="425E8C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01428"/>
    <w:multiLevelType w:val="hybridMultilevel"/>
    <w:tmpl w:val="2FA07A1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6880966"/>
    <w:multiLevelType w:val="hybridMultilevel"/>
    <w:tmpl w:val="9DE4B4F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17"/>
  </w:num>
  <w:num w:numId="9">
    <w:abstractNumId w:val="16"/>
  </w:num>
  <w:num w:numId="10">
    <w:abstractNumId w:val="15"/>
  </w:num>
  <w:num w:numId="11">
    <w:abstractNumId w:val="1"/>
  </w:num>
  <w:num w:numId="12">
    <w:abstractNumId w:val="5"/>
  </w:num>
  <w:num w:numId="13">
    <w:abstractNumId w:val="3"/>
  </w:num>
  <w:num w:numId="14">
    <w:abstractNumId w:val="6"/>
  </w:num>
  <w:num w:numId="15">
    <w:abstractNumId w:val="8"/>
  </w:num>
  <w:num w:numId="16">
    <w:abstractNumId w:val="19"/>
  </w:num>
  <w:num w:numId="17">
    <w:abstractNumId w:val="9"/>
  </w:num>
  <w:num w:numId="18">
    <w:abstractNumId w:val="18"/>
  </w:num>
  <w:num w:numId="19">
    <w:abstractNumId w:val="4"/>
  </w:num>
  <w:num w:numId="20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21DBC"/>
    <w:rsid w:val="0003107A"/>
    <w:rsid w:val="00041048"/>
    <w:rsid w:val="00047D9C"/>
    <w:rsid w:val="00051AA6"/>
    <w:rsid w:val="00055FDA"/>
    <w:rsid w:val="000562BB"/>
    <w:rsid w:val="00057001"/>
    <w:rsid w:val="00062376"/>
    <w:rsid w:val="00086B3F"/>
    <w:rsid w:val="000960D9"/>
    <w:rsid w:val="000B35A5"/>
    <w:rsid w:val="000C2879"/>
    <w:rsid w:val="000D5F43"/>
    <w:rsid w:val="000E5360"/>
    <w:rsid w:val="000F31B9"/>
    <w:rsid w:val="0012137A"/>
    <w:rsid w:val="00124958"/>
    <w:rsid w:val="00125FE2"/>
    <w:rsid w:val="00147EBF"/>
    <w:rsid w:val="0015438E"/>
    <w:rsid w:val="001A6479"/>
    <w:rsid w:val="00240A1C"/>
    <w:rsid w:val="00253988"/>
    <w:rsid w:val="002D1D8E"/>
    <w:rsid w:val="002E78B6"/>
    <w:rsid w:val="00304A43"/>
    <w:rsid w:val="00313826"/>
    <w:rsid w:val="003431F0"/>
    <w:rsid w:val="00383E83"/>
    <w:rsid w:val="003B2057"/>
    <w:rsid w:val="003D762D"/>
    <w:rsid w:val="003F55C0"/>
    <w:rsid w:val="003F5C03"/>
    <w:rsid w:val="00402109"/>
    <w:rsid w:val="00434A21"/>
    <w:rsid w:val="004401BE"/>
    <w:rsid w:val="004438D2"/>
    <w:rsid w:val="0048468F"/>
    <w:rsid w:val="0049199C"/>
    <w:rsid w:val="00497519"/>
    <w:rsid w:val="004A17C1"/>
    <w:rsid w:val="004B401E"/>
    <w:rsid w:val="00516643"/>
    <w:rsid w:val="00594A70"/>
    <w:rsid w:val="005B203C"/>
    <w:rsid w:val="005D55E8"/>
    <w:rsid w:val="005E22A9"/>
    <w:rsid w:val="00630113"/>
    <w:rsid w:val="006621DA"/>
    <w:rsid w:val="00662FB7"/>
    <w:rsid w:val="006825F1"/>
    <w:rsid w:val="00684B11"/>
    <w:rsid w:val="00692BC3"/>
    <w:rsid w:val="006B23A4"/>
    <w:rsid w:val="006D4582"/>
    <w:rsid w:val="006E1646"/>
    <w:rsid w:val="006E6FDF"/>
    <w:rsid w:val="006F1D41"/>
    <w:rsid w:val="00712320"/>
    <w:rsid w:val="00712673"/>
    <w:rsid w:val="007134E5"/>
    <w:rsid w:val="00721B96"/>
    <w:rsid w:val="00754D57"/>
    <w:rsid w:val="007739EA"/>
    <w:rsid w:val="007775D7"/>
    <w:rsid w:val="00791996"/>
    <w:rsid w:val="00792B2A"/>
    <w:rsid w:val="0079682D"/>
    <w:rsid w:val="007A03A7"/>
    <w:rsid w:val="008009E0"/>
    <w:rsid w:val="00820D4A"/>
    <w:rsid w:val="00825625"/>
    <w:rsid w:val="00850468"/>
    <w:rsid w:val="008550D7"/>
    <w:rsid w:val="00896404"/>
    <w:rsid w:val="008A04EF"/>
    <w:rsid w:val="008E543D"/>
    <w:rsid w:val="009055A4"/>
    <w:rsid w:val="00912C41"/>
    <w:rsid w:val="00965B5C"/>
    <w:rsid w:val="0097429B"/>
    <w:rsid w:val="0097470C"/>
    <w:rsid w:val="009B594D"/>
    <w:rsid w:val="00A05836"/>
    <w:rsid w:val="00A22014"/>
    <w:rsid w:val="00A42AB1"/>
    <w:rsid w:val="00A42ED9"/>
    <w:rsid w:val="00A4712F"/>
    <w:rsid w:val="00A543D1"/>
    <w:rsid w:val="00A5750A"/>
    <w:rsid w:val="00A87519"/>
    <w:rsid w:val="00AA2343"/>
    <w:rsid w:val="00AB5F93"/>
    <w:rsid w:val="00AC00AA"/>
    <w:rsid w:val="00AF238A"/>
    <w:rsid w:val="00B3429E"/>
    <w:rsid w:val="00B56FC2"/>
    <w:rsid w:val="00B94701"/>
    <w:rsid w:val="00BF463A"/>
    <w:rsid w:val="00C3588E"/>
    <w:rsid w:val="00C4431C"/>
    <w:rsid w:val="00C4590D"/>
    <w:rsid w:val="00C6255D"/>
    <w:rsid w:val="00C74655"/>
    <w:rsid w:val="00CD1753"/>
    <w:rsid w:val="00D06711"/>
    <w:rsid w:val="00D3294D"/>
    <w:rsid w:val="00D34B79"/>
    <w:rsid w:val="00D66832"/>
    <w:rsid w:val="00D74B05"/>
    <w:rsid w:val="00D87632"/>
    <w:rsid w:val="00D9450A"/>
    <w:rsid w:val="00D97D4B"/>
    <w:rsid w:val="00DA36FA"/>
    <w:rsid w:val="00DA47D4"/>
    <w:rsid w:val="00DC73A1"/>
    <w:rsid w:val="00E56648"/>
    <w:rsid w:val="00E73E78"/>
    <w:rsid w:val="00EA1686"/>
    <w:rsid w:val="00EB60C6"/>
    <w:rsid w:val="00EC3F3D"/>
    <w:rsid w:val="00ED2282"/>
    <w:rsid w:val="00EE1A1F"/>
    <w:rsid w:val="00EE70C4"/>
    <w:rsid w:val="00F244B3"/>
    <w:rsid w:val="00F6286F"/>
    <w:rsid w:val="00F7019C"/>
    <w:rsid w:val="00F83DAE"/>
    <w:rsid w:val="00F84195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D9FBE1-AC36-4AC6-9DB1-ABCA63BD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2015-01-16T16:19:00Z</cp:lastPrinted>
  <dcterms:created xsi:type="dcterms:W3CDTF">2015-01-16T16:36:00Z</dcterms:created>
  <dcterms:modified xsi:type="dcterms:W3CDTF">2015-01-16T16:36:00Z</dcterms:modified>
</cp:coreProperties>
</file>